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D007F" w14:textId="2D400126" w:rsidR="007354EB" w:rsidRPr="00D66513" w:rsidRDefault="008D0EBF" w:rsidP="577D8FFB">
      <w:pPr>
        <w:pStyle w:val="NRCINSPECTIONMANUAL"/>
        <w:ind w:left="1440" w:firstLine="720"/>
        <w:jc w:val="center"/>
        <w:rPr>
          <w:sz w:val="20"/>
          <w:szCs w:val="20"/>
        </w:rPr>
      </w:pPr>
      <w:bookmarkStart w:id="0" w:name="_Hlk115766995"/>
      <w:r w:rsidRPr="00D66513">
        <w:rPr>
          <w:b/>
          <w:bCs/>
          <w:sz w:val="38"/>
          <w:szCs w:val="38"/>
        </w:rPr>
        <w:t>NRC INSPECTION MANUAL</w:t>
      </w:r>
      <w:r w:rsidR="001936B7">
        <w:rPr>
          <w:b/>
          <w:bCs/>
          <w:sz w:val="38"/>
          <w:szCs w:val="38"/>
        </w:rPr>
        <w:tab/>
      </w:r>
      <w:r w:rsidR="001936B7" w:rsidRPr="001936B7">
        <w:t>DUWP</w:t>
      </w:r>
      <w:r w:rsidR="001936B7">
        <w:t>/</w:t>
      </w:r>
      <w:r w:rsidR="00AD2B52">
        <w:t>RDB</w:t>
      </w:r>
    </w:p>
    <w:p w14:paraId="6BDD2D7E" w14:textId="6E4CCDCC" w:rsidR="00381690" w:rsidRPr="00381690" w:rsidRDefault="00381690" w:rsidP="00381690">
      <w:pPr>
        <w:pStyle w:val="IMCIP"/>
      </w:pPr>
      <w:r>
        <w:t>INSPECTION MANUAL CHAPTER 061</w:t>
      </w:r>
      <w:r w:rsidR="007C1F02">
        <w:t>0</w:t>
      </w:r>
    </w:p>
    <w:p w14:paraId="0ECD0083" w14:textId="1BA5C824" w:rsidR="007354EB" w:rsidRPr="00D66513" w:rsidRDefault="00AD2B52" w:rsidP="00FF0E02">
      <w:pPr>
        <w:pStyle w:val="Title"/>
      </w:pPr>
      <w:r>
        <w:t>NUCLEAR MATERIAL SAFE</w:t>
      </w:r>
      <w:r w:rsidR="69F51D48" w:rsidRPr="00D66513">
        <w:t>TY AND SAFEGUARDS INSPECTION REPORTS</w:t>
      </w:r>
    </w:p>
    <w:p w14:paraId="0ECD0089" w14:textId="53134A5B" w:rsidR="007354EB" w:rsidRDefault="00D54A12" w:rsidP="00FF0E02">
      <w:pPr>
        <w:pStyle w:val="EffectiveDate"/>
      </w:pPr>
      <w:r w:rsidRPr="00D66513">
        <w:t>Effective Date:</w:t>
      </w:r>
      <w:r w:rsidR="00BE7CD9" w:rsidRPr="00D66513">
        <w:t xml:space="preserve"> </w:t>
      </w:r>
      <w:ins w:id="1" w:author="Author">
        <w:r w:rsidR="00182B36">
          <w:t>01/01/202</w:t>
        </w:r>
        <w:r w:rsidR="00EF72BD">
          <w:t>6</w:t>
        </w:r>
      </w:ins>
    </w:p>
    <w:p w14:paraId="4A6F23B8" w14:textId="77777777" w:rsidR="00582394" w:rsidRPr="00582394" w:rsidRDefault="00582394" w:rsidP="00582394">
      <w:pPr>
        <w:pStyle w:val="BodyText"/>
      </w:pPr>
    </w:p>
    <w:p w14:paraId="0D89FDA4" w14:textId="77777777" w:rsidR="007354EB" w:rsidRPr="00EC6FD7" w:rsidRDefault="007354EB"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7354EB" w:rsidRPr="00EC6FD7" w:rsidSect="00574E35">
          <w:headerReference w:type="default" r:id="rId11"/>
          <w:footerReference w:type="default" r:id="rId12"/>
          <w:pgSz w:w="12240" w:h="15840" w:code="1"/>
          <w:pgMar w:top="1440" w:right="1440" w:bottom="1440" w:left="1440" w:header="720" w:footer="720" w:gutter="0"/>
          <w:pgNumType w:start="0"/>
          <w:cols w:space="720"/>
          <w:noEndnote/>
          <w:docGrid w:linePitch="326"/>
        </w:sectPr>
      </w:pPr>
    </w:p>
    <w:p w14:paraId="0812844B" w14:textId="71C2219E" w:rsidR="2F3A3759" w:rsidRDefault="009C46F8" w:rsidP="009C46F8">
      <w:pPr>
        <w:pStyle w:val="TOCHeading"/>
      </w:pPr>
      <w:r>
        <w:lastRenderedPageBreak/>
        <w:t>TABLE OF CONTENTS</w:t>
      </w:r>
    </w:p>
    <w:p w14:paraId="557B60E0" w14:textId="35F5F5B3" w:rsidR="003B543D" w:rsidRDefault="7EB95405">
      <w:pPr>
        <w:pStyle w:val="TOC1"/>
        <w:rPr>
          <w:rFonts w:asciiTheme="minorHAnsi" w:eastAsiaTheme="minorEastAsia" w:hAnsiTheme="minorHAnsi" w:cstheme="minorBidi"/>
          <w:bCs w:val="0"/>
          <w:kern w:val="2"/>
          <w:sz w:val="24"/>
          <w14:ligatures w14:val="standardContextual"/>
        </w:rPr>
      </w:pPr>
      <w:r>
        <w:fldChar w:fldCharType="begin"/>
      </w:r>
      <w:r w:rsidR="5FBD51A8">
        <w:instrText>TOC \o "1-3" \z \u \h</w:instrText>
      </w:r>
      <w:r>
        <w:fldChar w:fldCharType="separate"/>
      </w:r>
      <w:hyperlink w:anchor="_Toc201745507" w:history="1">
        <w:r w:rsidR="003B543D" w:rsidRPr="00071614">
          <w:rPr>
            <w:rStyle w:val="Hyperlink"/>
          </w:rPr>
          <w:t>0610-01</w:t>
        </w:r>
        <w:r w:rsidR="003B543D">
          <w:rPr>
            <w:rFonts w:asciiTheme="minorHAnsi" w:eastAsiaTheme="minorEastAsia" w:hAnsiTheme="minorHAnsi" w:cstheme="minorBidi"/>
            <w:bCs w:val="0"/>
            <w:kern w:val="2"/>
            <w:sz w:val="24"/>
            <w14:ligatures w14:val="standardContextual"/>
          </w:rPr>
          <w:tab/>
        </w:r>
        <w:r w:rsidR="003B543D" w:rsidRPr="00071614">
          <w:rPr>
            <w:rStyle w:val="Hyperlink"/>
          </w:rPr>
          <w:t>PURPOSE</w:t>
        </w:r>
        <w:r w:rsidR="003B543D">
          <w:rPr>
            <w:webHidden/>
          </w:rPr>
          <w:tab/>
        </w:r>
        <w:r w:rsidR="003B543D">
          <w:rPr>
            <w:webHidden/>
          </w:rPr>
          <w:fldChar w:fldCharType="begin"/>
        </w:r>
        <w:r w:rsidR="003B543D">
          <w:rPr>
            <w:webHidden/>
          </w:rPr>
          <w:instrText xml:space="preserve"> PAGEREF _Toc201745507 \h </w:instrText>
        </w:r>
        <w:r w:rsidR="003B543D">
          <w:rPr>
            <w:webHidden/>
          </w:rPr>
        </w:r>
        <w:r w:rsidR="003B543D">
          <w:rPr>
            <w:webHidden/>
          </w:rPr>
          <w:fldChar w:fldCharType="separate"/>
        </w:r>
        <w:r w:rsidR="00BC1C85">
          <w:rPr>
            <w:webHidden/>
          </w:rPr>
          <w:t>1</w:t>
        </w:r>
        <w:r w:rsidR="003B543D">
          <w:rPr>
            <w:webHidden/>
          </w:rPr>
          <w:fldChar w:fldCharType="end"/>
        </w:r>
      </w:hyperlink>
    </w:p>
    <w:p w14:paraId="79406356" w14:textId="61D0C0DA" w:rsidR="003B543D" w:rsidRDefault="003B543D">
      <w:pPr>
        <w:pStyle w:val="TOC1"/>
        <w:rPr>
          <w:rFonts w:asciiTheme="minorHAnsi" w:eastAsiaTheme="minorEastAsia" w:hAnsiTheme="minorHAnsi" w:cstheme="minorBidi"/>
          <w:bCs w:val="0"/>
          <w:kern w:val="2"/>
          <w:sz w:val="24"/>
          <w14:ligatures w14:val="standardContextual"/>
        </w:rPr>
      </w:pPr>
      <w:hyperlink w:anchor="_Toc201745508" w:history="1">
        <w:r w:rsidRPr="00071614">
          <w:rPr>
            <w:rStyle w:val="Hyperlink"/>
          </w:rPr>
          <w:t>0610-02</w:t>
        </w:r>
        <w:r>
          <w:rPr>
            <w:rFonts w:asciiTheme="minorHAnsi" w:eastAsiaTheme="minorEastAsia" w:hAnsiTheme="minorHAnsi" w:cstheme="minorBidi"/>
            <w:bCs w:val="0"/>
            <w:kern w:val="2"/>
            <w:sz w:val="24"/>
            <w14:ligatures w14:val="standardContextual"/>
          </w:rPr>
          <w:tab/>
        </w:r>
        <w:r w:rsidRPr="00071614">
          <w:rPr>
            <w:rStyle w:val="Hyperlink"/>
          </w:rPr>
          <w:t>OBJECTIVES</w:t>
        </w:r>
        <w:r>
          <w:rPr>
            <w:webHidden/>
          </w:rPr>
          <w:tab/>
        </w:r>
        <w:r>
          <w:rPr>
            <w:webHidden/>
          </w:rPr>
          <w:fldChar w:fldCharType="begin"/>
        </w:r>
        <w:r>
          <w:rPr>
            <w:webHidden/>
          </w:rPr>
          <w:instrText xml:space="preserve"> PAGEREF _Toc201745508 \h </w:instrText>
        </w:r>
        <w:r>
          <w:rPr>
            <w:webHidden/>
          </w:rPr>
        </w:r>
        <w:r>
          <w:rPr>
            <w:webHidden/>
          </w:rPr>
          <w:fldChar w:fldCharType="separate"/>
        </w:r>
        <w:r w:rsidR="00BC1C85">
          <w:rPr>
            <w:webHidden/>
          </w:rPr>
          <w:t>1</w:t>
        </w:r>
        <w:r>
          <w:rPr>
            <w:webHidden/>
          </w:rPr>
          <w:fldChar w:fldCharType="end"/>
        </w:r>
      </w:hyperlink>
    </w:p>
    <w:p w14:paraId="362FE503" w14:textId="6701FBAE" w:rsidR="003B543D" w:rsidRDefault="003B543D">
      <w:pPr>
        <w:pStyle w:val="TOC1"/>
        <w:rPr>
          <w:rFonts w:asciiTheme="minorHAnsi" w:eastAsiaTheme="minorEastAsia" w:hAnsiTheme="minorHAnsi" w:cstheme="minorBidi"/>
          <w:bCs w:val="0"/>
          <w:kern w:val="2"/>
          <w:sz w:val="24"/>
          <w14:ligatures w14:val="standardContextual"/>
        </w:rPr>
      </w:pPr>
      <w:hyperlink w:anchor="_Toc201745509" w:history="1">
        <w:r w:rsidRPr="00071614">
          <w:rPr>
            <w:rStyle w:val="Hyperlink"/>
          </w:rPr>
          <w:t>0610-03</w:t>
        </w:r>
        <w:r>
          <w:rPr>
            <w:rFonts w:asciiTheme="minorHAnsi" w:eastAsiaTheme="minorEastAsia" w:hAnsiTheme="minorHAnsi" w:cstheme="minorBidi"/>
            <w:bCs w:val="0"/>
            <w:kern w:val="2"/>
            <w:sz w:val="24"/>
            <w14:ligatures w14:val="standardContextual"/>
          </w:rPr>
          <w:tab/>
        </w:r>
        <w:r w:rsidRPr="00071614">
          <w:rPr>
            <w:rStyle w:val="Hyperlink"/>
          </w:rPr>
          <w:t>DEFINITIONS</w:t>
        </w:r>
        <w:r>
          <w:rPr>
            <w:webHidden/>
          </w:rPr>
          <w:tab/>
        </w:r>
        <w:r>
          <w:rPr>
            <w:webHidden/>
          </w:rPr>
          <w:fldChar w:fldCharType="begin"/>
        </w:r>
        <w:r>
          <w:rPr>
            <w:webHidden/>
          </w:rPr>
          <w:instrText xml:space="preserve"> PAGEREF _Toc201745509 \h </w:instrText>
        </w:r>
        <w:r>
          <w:rPr>
            <w:webHidden/>
          </w:rPr>
        </w:r>
        <w:r>
          <w:rPr>
            <w:webHidden/>
          </w:rPr>
          <w:fldChar w:fldCharType="separate"/>
        </w:r>
        <w:r w:rsidR="00BC1C85">
          <w:rPr>
            <w:webHidden/>
          </w:rPr>
          <w:t>1</w:t>
        </w:r>
        <w:r>
          <w:rPr>
            <w:webHidden/>
          </w:rPr>
          <w:fldChar w:fldCharType="end"/>
        </w:r>
      </w:hyperlink>
    </w:p>
    <w:p w14:paraId="667166D9" w14:textId="5FB03D2E" w:rsidR="003B543D" w:rsidRDefault="003B543D">
      <w:pPr>
        <w:pStyle w:val="TOC1"/>
        <w:rPr>
          <w:rFonts w:asciiTheme="minorHAnsi" w:eastAsiaTheme="minorEastAsia" w:hAnsiTheme="minorHAnsi" w:cstheme="minorBidi"/>
          <w:bCs w:val="0"/>
          <w:kern w:val="2"/>
          <w:sz w:val="24"/>
          <w14:ligatures w14:val="standardContextual"/>
        </w:rPr>
      </w:pPr>
      <w:hyperlink w:anchor="_Toc201745510" w:history="1">
        <w:r w:rsidRPr="00071614">
          <w:rPr>
            <w:rStyle w:val="Hyperlink"/>
          </w:rPr>
          <w:t>0610-04</w:t>
        </w:r>
        <w:r>
          <w:rPr>
            <w:rFonts w:asciiTheme="minorHAnsi" w:eastAsiaTheme="minorEastAsia" w:hAnsiTheme="minorHAnsi" w:cstheme="minorBidi"/>
            <w:bCs w:val="0"/>
            <w:kern w:val="2"/>
            <w:sz w:val="24"/>
            <w14:ligatures w14:val="standardContextual"/>
          </w:rPr>
          <w:tab/>
        </w:r>
        <w:r w:rsidRPr="00071614">
          <w:rPr>
            <w:rStyle w:val="Hyperlink"/>
          </w:rPr>
          <w:t>RESPONSIBILITIES</w:t>
        </w:r>
        <w:r>
          <w:rPr>
            <w:webHidden/>
          </w:rPr>
          <w:tab/>
        </w:r>
        <w:r>
          <w:rPr>
            <w:webHidden/>
          </w:rPr>
          <w:fldChar w:fldCharType="begin"/>
        </w:r>
        <w:r>
          <w:rPr>
            <w:webHidden/>
          </w:rPr>
          <w:instrText xml:space="preserve"> PAGEREF _Toc201745510 \h </w:instrText>
        </w:r>
        <w:r>
          <w:rPr>
            <w:webHidden/>
          </w:rPr>
        </w:r>
        <w:r>
          <w:rPr>
            <w:webHidden/>
          </w:rPr>
          <w:fldChar w:fldCharType="separate"/>
        </w:r>
        <w:r w:rsidR="00BC1C85">
          <w:rPr>
            <w:webHidden/>
          </w:rPr>
          <w:t>3</w:t>
        </w:r>
        <w:r>
          <w:rPr>
            <w:webHidden/>
          </w:rPr>
          <w:fldChar w:fldCharType="end"/>
        </w:r>
      </w:hyperlink>
    </w:p>
    <w:p w14:paraId="27838CF8" w14:textId="2380002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1" w:history="1">
        <w:r w:rsidRPr="00071614">
          <w:rPr>
            <w:rStyle w:val="Hyperlink"/>
          </w:rPr>
          <w:t>04.01</w:t>
        </w:r>
        <w:r>
          <w:rPr>
            <w:rFonts w:asciiTheme="minorHAnsi" w:eastAsiaTheme="minorEastAsia" w:hAnsiTheme="minorHAnsi" w:cstheme="minorBidi"/>
            <w:bCs w:val="0"/>
            <w:kern w:val="2"/>
            <w:sz w:val="24"/>
            <w:szCs w:val="24"/>
            <w14:ligatures w14:val="standardContextual"/>
          </w:rPr>
          <w:tab/>
        </w:r>
        <w:r w:rsidRPr="00071614">
          <w:rPr>
            <w:rStyle w:val="Hyperlink"/>
          </w:rPr>
          <w:t>General Responsibilities</w:t>
        </w:r>
        <w:r>
          <w:rPr>
            <w:webHidden/>
          </w:rPr>
          <w:tab/>
        </w:r>
        <w:r>
          <w:rPr>
            <w:webHidden/>
          </w:rPr>
          <w:fldChar w:fldCharType="begin"/>
        </w:r>
        <w:r>
          <w:rPr>
            <w:webHidden/>
          </w:rPr>
          <w:instrText xml:space="preserve"> PAGEREF _Toc201745511 \h </w:instrText>
        </w:r>
        <w:r>
          <w:rPr>
            <w:webHidden/>
          </w:rPr>
        </w:r>
        <w:r>
          <w:rPr>
            <w:webHidden/>
          </w:rPr>
          <w:fldChar w:fldCharType="separate"/>
        </w:r>
        <w:r w:rsidR="00BC1C85">
          <w:rPr>
            <w:webHidden/>
          </w:rPr>
          <w:t>3</w:t>
        </w:r>
        <w:r>
          <w:rPr>
            <w:webHidden/>
          </w:rPr>
          <w:fldChar w:fldCharType="end"/>
        </w:r>
      </w:hyperlink>
    </w:p>
    <w:p w14:paraId="7CC3BC6A" w14:textId="12A1F7FE"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2" w:history="1">
        <w:r w:rsidRPr="00071614">
          <w:rPr>
            <w:rStyle w:val="Hyperlink"/>
          </w:rPr>
          <w:t>04.02</w:t>
        </w:r>
        <w:r>
          <w:rPr>
            <w:rFonts w:asciiTheme="minorHAnsi" w:eastAsiaTheme="minorEastAsia" w:hAnsiTheme="minorHAnsi" w:cstheme="minorBidi"/>
            <w:bCs w:val="0"/>
            <w:kern w:val="2"/>
            <w:sz w:val="24"/>
            <w:szCs w:val="24"/>
            <w14:ligatures w14:val="standardContextual"/>
          </w:rPr>
          <w:tab/>
        </w:r>
        <w:r w:rsidRPr="00071614">
          <w:rPr>
            <w:rStyle w:val="Hyperlink"/>
          </w:rPr>
          <w:t>Inspectors</w:t>
        </w:r>
        <w:r>
          <w:rPr>
            <w:webHidden/>
          </w:rPr>
          <w:tab/>
        </w:r>
        <w:r>
          <w:rPr>
            <w:webHidden/>
          </w:rPr>
          <w:fldChar w:fldCharType="begin"/>
        </w:r>
        <w:r>
          <w:rPr>
            <w:webHidden/>
          </w:rPr>
          <w:instrText xml:space="preserve"> PAGEREF _Toc201745512 \h </w:instrText>
        </w:r>
        <w:r>
          <w:rPr>
            <w:webHidden/>
          </w:rPr>
        </w:r>
        <w:r>
          <w:rPr>
            <w:webHidden/>
          </w:rPr>
          <w:fldChar w:fldCharType="separate"/>
        </w:r>
        <w:r w:rsidR="00BC1C85">
          <w:rPr>
            <w:webHidden/>
          </w:rPr>
          <w:t>3</w:t>
        </w:r>
        <w:r>
          <w:rPr>
            <w:webHidden/>
          </w:rPr>
          <w:fldChar w:fldCharType="end"/>
        </w:r>
      </w:hyperlink>
    </w:p>
    <w:p w14:paraId="7C2022CB" w14:textId="060F068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3" w:history="1">
        <w:r w:rsidRPr="00071614">
          <w:rPr>
            <w:rStyle w:val="Hyperlink"/>
          </w:rPr>
          <w:t>04.03</w:t>
        </w:r>
        <w:r>
          <w:rPr>
            <w:rFonts w:asciiTheme="minorHAnsi" w:eastAsiaTheme="minorEastAsia" w:hAnsiTheme="minorHAnsi" w:cstheme="minorBidi"/>
            <w:bCs w:val="0"/>
            <w:kern w:val="2"/>
            <w:sz w:val="24"/>
            <w:szCs w:val="24"/>
            <w14:ligatures w14:val="standardContextual"/>
          </w:rPr>
          <w:tab/>
        </w:r>
        <w:r w:rsidRPr="00071614">
          <w:rPr>
            <w:rStyle w:val="Hyperlink"/>
          </w:rPr>
          <w:t>Branch Chief (or designee) and Management</w:t>
        </w:r>
        <w:r>
          <w:rPr>
            <w:webHidden/>
          </w:rPr>
          <w:tab/>
        </w:r>
        <w:r>
          <w:rPr>
            <w:webHidden/>
          </w:rPr>
          <w:fldChar w:fldCharType="begin"/>
        </w:r>
        <w:r>
          <w:rPr>
            <w:webHidden/>
          </w:rPr>
          <w:instrText xml:space="preserve"> PAGEREF _Toc201745513 \h </w:instrText>
        </w:r>
        <w:r>
          <w:rPr>
            <w:webHidden/>
          </w:rPr>
        </w:r>
        <w:r>
          <w:rPr>
            <w:webHidden/>
          </w:rPr>
          <w:fldChar w:fldCharType="separate"/>
        </w:r>
        <w:r w:rsidR="00BC1C85">
          <w:rPr>
            <w:webHidden/>
          </w:rPr>
          <w:t>3</w:t>
        </w:r>
        <w:r>
          <w:rPr>
            <w:webHidden/>
          </w:rPr>
          <w:fldChar w:fldCharType="end"/>
        </w:r>
      </w:hyperlink>
    </w:p>
    <w:p w14:paraId="77E3C259" w14:textId="2B771992"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4" w:history="1">
        <w:r w:rsidRPr="00071614">
          <w:rPr>
            <w:rStyle w:val="Hyperlink"/>
          </w:rPr>
          <w:t>04.04</w:t>
        </w:r>
        <w:r>
          <w:rPr>
            <w:rFonts w:asciiTheme="minorHAnsi" w:eastAsiaTheme="minorEastAsia" w:hAnsiTheme="minorHAnsi" w:cstheme="minorBidi"/>
            <w:bCs w:val="0"/>
            <w:kern w:val="2"/>
            <w:sz w:val="24"/>
            <w:szCs w:val="24"/>
            <w14:ligatures w14:val="standardContextual"/>
          </w:rPr>
          <w:tab/>
        </w:r>
        <w:r w:rsidRPr="00071614">
          <w:rPr>
            <w:rStyle w:val="Hyperlink"/>
          </w:rPr>
          <w:t>Division of Decommissioning, Uranium Recovery &amp; Waste Programs, Reactor Decommissioning Branch is responsible for:</w:t>
        </w:r>
        <w:r>
          <w:rPr>
            <w:webHidden/>
          </w:rPr>
          <w:tab/>
        </w:r>
        <w:r>
          <w:rPr>
            <w:webHidden/>
          </w:rPr>
          <w:fldChar w:fldCharType="begin"/>
        </w:r>
        <w:r>
          <w:rPr>
            <w:webHidden/>
          </w:rPr>
          <w:instrText xml:space="preserve"> PAGEREF _Toc201745514 \h </w:instrText>
        </w:r>
        <w:r>
          <w:rPr>
            <w:webHidden/>
          </w:rPr>
        </w:r>
        <w:r>
          <w:rPr>
            <w:webHidden/>
          </w:rPr>
          <w:fldChar w:fldCharType="separate"/>
        </w:r>
        <w:r w:rsidR="00BC1C85">
          <w:rPr>
            <w:webHidden/>
          </w:rPr>
          <w:t>4</w:t>
        </w:r>
        <w:r>
          <w:rPr>
            <w:webHidden/>
          </w:rPr>
          <w:fldChar w:fldCharType="end"/>
        </w:r>
      </w:hyperlink>
    </w:p>
    <w:p w14:paraId="77A3D33B" w14:textId="4F29CCE8" w:rsidR="003B543D" w:rsidRDefault="003B543D">
      <w:pPr>
        <w:pStyle w:val="TOC1"/>
        <w:rPr>
          <w:rFonts w:asciiTheme="minorHAnsi" w:eastAsiaTheme="minorEastAsia" w:hAnsiTheme="minorHAnsi" w:cstheme="minorBidi"/>
          <w:bCs w:val="0"/>
          <w:kern w:val="2"/>
          <w:sz w:val="24"/>
          <w14:ligatures w14:val="standardContextual"/>
        </w:rPr>
      </w:pPr>
      <w:hyperlink w:anchor="_Toc201745515" w:history="1">
        <w:r w:rsidRPr="00071614">
          <w:rPr>
            <w:rStyle w:val="Hyperlink"/>
          </w:rPr>
          <w:t>0610-05</w:t>
        </w:r>
        <w:r>
          <w:rPr>
            <w:rFonts w:asciiTheme="minorHAnsi" w:eastAsiaTheme="minorEastAsia" w:hAnsiTheme="minorHAnsi" w:cstheme="minorBidi"/>
            <w:bCs w:val="0"/>
            <w:kern w:val="2"/>
            <w:sz w:val="24"/>
            <w14:ligatures w14:val="standardContextual"/>
          </w:rPr>
          <w:tab/>
        </w:r>
        <w:r w:rsidRPr="00071614">
          <w:rPr>
            <w:rStyle w:val="Hyperlink"/>
          </w:rPr>
          <w:t>GUIDANCE FOR INSPECTION REPORT CONTENT</w:t>
        </w:r>
        <w:r>
          <w:rPr>
            <w:webHidden/>
          </w:rPr>
          <w:tab/>
        </w:r>
        <w:r>
          <w:rPr>
            <w:webHidden/>
          </w:rPr>
          <w:fldChar w:fldCharType="begin"/>
        </w:r>
        <w:r>
          <w:rPr>
            <w:webHidden/>
          </w:rPr>
          <w:instrText xml:space="preserve"> PAGEREF _Toc201745515 \h </w:instrText>
        </w:r>
        <w:r>
          <w:rPr>
            <w:webHidden/>
          </w:rPr>
        </w:r>
        <w:r>
          <w:rPr>
            <w:webHidden/>
          </w:rPr>
          <w:fldChar w:fldCharType="separate"/>
        </w:r>
        <w:r w:rsidR="00BC1C85">
          <w:rPr>
            <w:webHidden/>
          </w:rPr>
          <w:t>4</w:t>
        </w:r>
        <w:r>
          <w:rPr>
            <w:webHidden/>
          </w:rPr>
          <w:fldChar w:fldCharType="end"/>
        </w:r>
      </w:hyperlink>
    </w:p>
    <w:p w14:paraId="62EB64DC" w14:textId="45CE96F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6" w:history="1">
        <w:r w:rsidRPr="00071614">
          <w:rPr>
            <w:rStyle w:val="Hyperlink"/>
          </w:rPr>
          <w:t>05.01</w:t>
        </w:r>
        <w:r>
          <w:rPr>
            <w:rFonts w:asciiTheme="minorHAnsi" w:eastAsiaTheme="minorEastAsia" w:hAnsiTheme="minorHAnsi" w:cstheme="minorBidi"/>
            <w:bCs w:val="0"/>
            <w:kern w:val="2"/>
            <w:sz w:val="24"/>
            <w:szCs w:val="24"/>
            <w14:ligatures w14:val="standardContextual"/>
          </w:rPr>
          <w:tab/>
        </w:r>
        <w:r w:rsidRPr="00071614">
          <w:rPr>
            <w:rStyle w:val="Hyperlink"/>
          </w:rPr>
          <w:t>Cover Letter</w:t>
        </w:r>
        <w:r>
          <w:rPr>
            <w:webHidden/>
          </w:rPr>
          <w:tab/>
        </w:r>
        <w:r>
          <w:rPr>
            <w:webHidden/>
          </w:rPr>
          <w:fldChar w:fldCharType="begin"/>
        </w:r>
        <w:r>
          <w:rPr>
            <w:webHidden/>
          </w:rPr>
          <w:instrText xml:space="preserve"> PAGEREF _Toc201745516 \h </w:instrText>
        </w:r>
        <w:r>
          <w:rPr>
            <w:webHidden/>
          </w:rPr>
        </w:r>
        <w:r>
          <w:rPr>
            <w:webHidden/>
          </w:rPr>
          <w:fldChar w:fldCharType="separate"/>
        </w:r>
        <w:r w:rsidR="00BC1C85">
          <w:rPr>
            <w:webHidden/>
          </w:rPr>
          <w:t>5</w:t>
        </w:r>
        <w:r>
          <w:rPr>
            <w:webHidden/>
          </w:rPr>
          <w:fldChar w:fldCharType="end"/>
        </w:r>
      </w:hyperlink>
    </w:p>
    <w:p w14:paraId="7B893172" w14:textId="15D3A26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7" w:history="1">
        <w:r w:rsidRPr="00071614">
          <w:rPr>
            <w:rStyle w:val="Hyperlink"/>
          </w:rPr>
          <w:t>05.02</w:t>
        </w:r>
        <w:r>
          <w:rPr>
            <w:rFonts w:asciiTheme="minorHAnsi" w:eastAsiaTheme="minorEastAsia" w:hAnsiTheme="minorHAnsi" w:cstheme="minorBidi"/>
            <w:bCs w:val="0"/>
            <w:kern w:val="2"/>
            <w:sz w:val="24"/>
            <w:szCs w:val="24"/>
            <w14:ligatures w14:val="standardContextual"/>
          </w:rPr>
          <w:tab/>
        </w:r>
        <w:r w:rsidRPr="00071614">
          <w:rPr>
            <w:rStyle w:val="Hyperlink"/>
          </w:rPr>
          <w:t>Inspection Report Cover Page</w:t>
        </w:r>
        <w:r>
          <w:rPr>
            <w:webHidden/>
          </w:rPr>
          <w:tab/>
        </w:r>
        <w:r>
          <w:rPr>
            <w:webHidden/>
          </w:rPr>
          <w:fldChar w:fldCharType="begin"/>
        </w:r>
        <w:r>
          <w:rPr>
            <w:webHidden/>
          </w:rPr>
          <w:instrText xml:space="preserve"> PAGEREF _Toc201745517 \h </w:instrText>
        </w:r>
        <w:r>
          <w:rPr>
            <w:webHidden/>
          </w:rPr>
        </w:r>
        <w:r>
          <w:rPr>
            <w:webHidden/>
          </w:rPr>
          <w:fldChar w:fldCharType="separate"/>
        </w:r>
        <w:r w:rsidR="00BC1C85">
          <w:rPr>
            <w:webHidden/>
          </w:rPr>
          <w:t>8</w:t>
        </w:r>
        <w:r>
          <w:rPr>
            <w:webHidden/>
          </w:rPr>
          <w:fldChar w:fldCharType="end"/>
        </w:r>
      </w:hyperlink>
    </w:p>
    <w:p w14:paraId="593AE756" w14:textId="54FD5BB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8" w:history="1">
        <w:r w:rsidRPr="00071614">
          <w:rPr>
            <w:rStyle w:val="Hyperlink"/>
          </w:rPr>
          <w:t>05.03</w:t>
        </w:r>
        <w:r>
          <w:rPr>
            <w:rFonts w:asciiTheme="minorHAnsi" w:eastAsiaTheme="minorEastAsia" w:hAnsiTheme="minorHAnsi" w:cstheme="minorBidi"/>
            <w:bCs w:val="0"/>
            <w:kern w:val="2"/>
            <w:sz w:val="24"/>
            <w:szCs w:val="24"/>
            <w14:ligatures w14:val="standardContextual"/>
          </w:rPr>
          <w:tab/>
        </w:r>
        <w:r w:rsidRPr="00071614">
          <w:rPr>
            <w:rStyle w:val="Hyperlink"/>
          </w:rPr>
          <w:t>Summary</w:t>
        </w:r>
        <w:r>
          <w:rPr>
            <w:webHidden/>
          </w:rPr>
          <w:tab/>
        </w:r>
        <w:r>
          <w:rPr>
            <w:webHidden/>
          </w:rPr>
          <w:fldChar w:fldCharType="begin"/>
        </w:r>
        <w:r>
          <w:rPr>
            <w:webHidden/>
          </w:rPr>
          <w:instrText xml:space="preserve"> PAGEREF _Toc201745518 \h </w:instrText>
        </w:r>
        <w:r>
          <w:rPr>
            <w:webHidden/>
          </w:rPr>
        </w:r>
        <w:r>
          <w:rPr>
            <w:webHidden/>
          </w:rPr>
          <w:fldChar w:fldCharType="separate"/>
        </w:r>
        <w:r w:rsidR="00BC1C85">
          <w:rPr>
            <w:webHidden/>
          </w:rPr>
          <w:t>8</w:t>
        </w:r>
        <w:r>
          <w:rPr>
            <w:webHidden/>
          </w:rPr>
          <w:fldChar w:fldCharType="end"/>
        </w:r>
      </w:hyperlink>
    </w:p>
    <w:p w14:paraId="43C9B113" w14:textId="0812C722"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19" w:history="1">
        <w:r w:rsidRPr="00071614">
          <w:rPr>
            <w:rStyle w:val="Hyperlink"/>
          </w:rPr>
          <w:t>05.04</w:t>
        </w:r>
        <w:r>
          <w:rPr>
            <w:rFonts w:asciiTheme="minorHAnsi" w:eastAsiaTheme="minorEastAsia" w:hAnsiTheme="minorHAnsi" w:cstheme="minorBidi"/>
            <w:bCs w:val="0"/>
            <w:kern w:val="2"/>
            <w:sz w:val="24"/>
            <w:szCs w:val="24"/>
            <w14:ligatures w14:val="standardContextual"/>
          </w:rPr>
          <w:tab/>
        </w:r>
        <w:r w:rsidRPr="00071614">
          <w:rPr>
            <w:rStyle w:val="Hyperlink"/>
          </w:rPr>
          <w:t>Table of Contents (if applicable)</w:t>
        </w:r>
        <w:r>
          <w:rPr>
            <w:webHidden/>
          </w:rPr>
          <w:tab/>
        </w:r>
        <w:r>
          <w:rPr>
            <w:webHidden/>
          </w:rPr>
          <w:fldChar w:fldCharType="begin"/>
        </w:r>
        <w:r>
          <w:rPr>
            <w:webHidden/>
          </w:rPr>
          <w:instrText xml:space="preserve"> PAGEREF _Toc201745519 \h </w:instrText>
        </w:r>
        <w:r>
          <w:rPr>
            <w:webHidden/>
          </w:rPr>
        </w:r>
        <w:r>
          <w:rPr>
            <w:webHidden/>
          </w:rPr>
          <w:fldChar w:fldCharType="separate"/>
        </w:r>
        <w:r w:rsidR="00BC1C85">
          <w:rPr>
            <w:webHidden/>
          </w:rPr>
          <w:t>9</w:t>
        </w:r>
        <w:r>
          <w:rPr>
            <w:webHidden/>
          </w:rPr>
          <w:fldChar w:fldCharType="end"/>
        </w:r>
      </w:hyperlink>
    </w:p>
    <w:p w14:paraId="2B9AEFC9" w14:textId="4442F419"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0" w:history="1">
        <w:r w:rsidRPr="00071614">
          <w:rPr>
            <w:rStyle w:val="Hyperlink"/>
          </w:rPr>
          <w:t>05.05</w:t>
        </w:r>
        <w:r>
          <w:rPr>
            <w:rFonts w:asciiTheme="minorHAnsi" w:eastAsiaTheme="minorEastAsia" w:hAnsiTheme="minorHAnsi" w:cstheme="minorBidi"/>
            <w:bCs w:val="0"/>
            <w:kern w:val="2"/>
            <w:sz w:val="24"/>
            <w:szCs w:val="24"/>
            <w14:ligatures w14:val="standardContextual"/>
          </w:rPr>
          <w:tab/>
        </w:r>
        <w:r w:rsidRPr="00071614">
          <w:rPr>
            <w:rStyle w:val="Hyperlink"/>
          </w:rPr>
          <w:t>Site Status</w:t>
        </w:r>
        <w:r>
          <w:rPr>
            <w:webHidden/>
          </w:rPr>
          <w:tab/>
        </w:r>
        <w:r>
          <w:rPr>
            <w:webHidden/>
          </w:rPr>
          <w:fldChar w:fldCharType="begin"/>
        </w:r>
        <w:r>
          <w:rPr>
            <w:webHidden/>
          </w:rPr>
          <w:instrText xml:space="preserve"> PAGEREF _Toc201745520 \h </w:instrText>
        </w:r>
        <w:r>
          <w:rPr>
            <w:webHidden/>
          </w:rPr>
        </w:r>
        <w:r>
          <w:rPr>
            <w:webHidden/>
          </w:rPr>
          <w:fldChar w:fldCharType="separate"/>
        </w:r>
        <w:r w:rsidR="00BC1C85">
          <w:rPr>
            <w:webHidden/>
          </w:rPr>
          <w:t>9</w:t>
        </w:r>
        <w:r>
          <w:rPr>
            <w:webHidden/>
          </w:rPr>
          <w:fldChar w:fldCharType="end"/>
        </w:r>
      </w:hyperlink>
    </w:p>
    <w:p w14:paraId="71EDA93D" w14:textId="790440D6"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1" w:history="1">
        <w:r w:rsidRPr="00071614">
          <w:rPr>
            <w:rStyle w:val="Hyperlink"/>
          </w:rPr>
          <w:t>05.06</w:t>
        </w:r>
        <w:r>
          <w:rPr>
            <w:rFonts w:asciiTheme="minorHAnsi" w:eastAsiaTheme="minorEastAsia" w:hAnsiTheme="minorHAnsi" w:cstheme="minorBidi"/>
            <w:bCs w:val="0"/>
            <w:kern w:val="2"/>
            <w:sz w:val="24"/>
            <w:szCs w:val="24"/>
            <w14:ligatures w14:val="standardContextual"/>
          </w:rPr>
          <w:tab/>
        </w:r>
        <w:r w:rsidRPr="00071614">
          <w:rPr>
            <w:rStyle w:val="Hyperlink"/>
          </w:rPr>
          <w:t>Inspection Scope</w:t>
        </w:r>
        <w:r>
          <w:rPr>
            <w:webHidden/>
          </w:rPr>
          <w:tab/>
        </w:r>
        <w:r>
          <w:rPr>
            <w:webHidden/>
          </w:rPr>
          <w:fldChar w:fldCharType="begin"/>
        </w:r>
        <w:r>
          <w:rPr>
            <w:webHidden/>
          </w:rPr>
          <w:instrText xml:space="preserve"> PAGEREF _Toc201745521 \h </w:instrText>
        </w:r>
        <w:r>
          <w:rPr>
            <w:webHidden/>
          </w:rPr>
        </w:r>
        <w:r>
          <w:rPr>
            <w:webHidden/>
          </w:rPr>
          <w:fldChar w:fldCharType="separate"/>
        </w:r>
        <w:r w:rsidR="00BC1C85">
          <w:rPr>
            <w:webHidden/>
          </w:rPr>
          <w:t>9</w:t>
        </w:r>
        <w:r>
          <w:rPr>
            <w:webHidden/>
          </w:rPr>
          <w:fldChar w:fldCharType="end"/>
        </w:r>
      </w:hyperlink>
    </w:p>
    <w:p w14:paraId="45828458" w14:textId="0FCCA3C6"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2" w:history="1">
        <w:r w:rsidRPr="00071614">
          <w:rPr>
            <w:rStyle w:val="Hyperlink"/>
          </w:rPr>
          <w:t>05.07</w:t>
        </w:r>
        <w:r>
          <w:rPr>
            <w:rFonts w:asciiTheme="minorHAnsi" w:eastAsiaTheme="minorEastAsia" w:hAnsiTheme="minorHAnsi" w:cstheme="minorBidi"/>
            <w:bCs w:val="0"/>
            <w:kern w:val="2"/>
            <w:sz w:val="24"/>
            <w:szCs w:val="24"/>
            <w14:ligatures w14:val="standardContextual"/>
          </w:rPr>
          <w:tab/>
        </w:r>
        <w:r w:rsidRPr="00071614">
          <w:rPr>
            <w:rStyle w:val="Hyperlink"/>
          </w:rPr>
          <w:t>Inspection Results</w:t>
        </w:r>
        <w:r>
          <w:rPr>
            <w:webHidden/>
          </w:rPr>
          <w:tab/>
        </w:r>
        <w:r>
          <w:rPr>
            <w:webHidden/>
          </w:rPr>
          <w:fldChar w:fldCharType="begin"/>
        </w:r>
        <w:r>
          <w:rPr>
            <w:webHidden/>
          </w:rPr>
          <w:instrText xml:space="preserve"> PAGEREF _Toc201745522 \h </w:instrText>
        </w:r>
        <w:r>
          <w:rPr>
            <w:webHidden/>
          </w:rPr>
        </w:r>
        <w:r>
          <w:rPr>
            <w:webHidden/>
          </w:rPr>
          <w:fldChar w:fldCharType="separate"/>
        </w:r>
        <w:r w:rsidR="00BC1C85">
          <w:rPr>
            <w:webHidden/>
          </w:rPr>
          <w:t>10</w:t>
        </w:r>
        <w:r>
          <w:rPr>
            <w:webHidden/>
          </w:rPr>
          <w:fldChar w:fldCharType="end"/>
        </w:r>
      </w:hyperlink>
    </w:p>
    <w:p w14:paraId="3B1BEF1F" w14:textId="5AB81B4F"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3" w:history="1">
        <w:r w:rsidRPr="00071614">
          <w:rPr>
            <w:rStyle w:val="Hyperlink"/>
          </w:rPr>
          <w:t>05.08</w:t>
        </w:r>
        <w:r>
          <w:rPr>
            <w:rFonts w:asciiTheme="minorHAnsi" w:eastAsiaTheme="minorEastAsia" w:hAnsiTheme="minorHAnsi" w:cstheme="minorBidi"/>
            <w:bCs w:val="0"/>
            <w:kern w:val="2"/>
            <w:sz w:val="24"/>
            <w:szCs w:val="24"/>
            <w14:ligatures w14:val="standardContextual"/>
          </w:rPr>
          <w:tab/>
        </w:r>
        <w:r w:rsidRPr="00071614">
          <w:rPr>
            <w:rStyle w:val="Hyperlink"/>
          </w:rPr>
          <w:t>Exit Meetings and Debriefs</w:t>
        </w:r>
        <w:r>
          <w:rPr>
            <w:webHidden/>
          </w:rPr>
          <w:tab/>
        </w:r>
        <w:r>
          <w:rPr>
            <w:webHidden/>
          </w:rPr>
          <w:fldChar w:fldCharType="begin"/>
        </w:r>
        <w:r>
          <w:rPr>
            <w:webHidden/>
          </w:rPr>
          <w:instrText xml:space="preserve"> PAGEREF _Toc201745523 \h </w:instrText>
        </w:r>
        <w:r>
          <w:rPr>
            <w:webHidden/>
          </w:rPr>
        </w:r>
        <w:r>
          <w:rPr>
            <w:webHidden/>
          </w:rPr>
          <w:fldChar w:fldCharType="separate"/>
        </w:r>
        <w:r w:rsidR="00BC1C85">
          <w:rPr>
            <w:webHidden/>
          </w:rPr>
          <w:t>11</w:t>
        </w:r>
        <w:r>
          <w:rPr>
            <w:webHidden/>
          </w:rPr>
          <w:fldChar w:fldCharType="end"/>
        </w:r>
      </w:hyperlink>
    </w:p>
    <w:p w14:paraId="39B15938" w14:textId="6987795D"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4" w:history="1">
        <w:r w:rsidRPr="00071614">
          <w:rPr>
            <w:rStyle w:val="Hyperlink"/>
          </w:rPr>
          <w:t>05.09</w:t>
        </w:r>
        <w:r>
          <w:rPr>
            <w:rFonts w:asciiTheme="minorHAnsi" w:eastAsiaTheme="minorEastAsia" w:hAnsiTheme="minorHAnsi" w:cstheme="minorBidi"/>
            <w:bCs w:val="0"/>
            <w:kern w:val="2"/>
            <w:sz w:val="24"/>
            <w:szCs w:val="24"/>
            <w14:ligatures w14:val="standardContextual"/>
          </w:rPr>
          <w:tab/>
        </w:r>
        <w:r w:rsidRPr="00071614">
          <w:rPr>
            <w:rStyle w:val="Hyperlink"/>
          </w:rPr>
          <w:t>Third Party Reviews (if applicable)</w:t>
        </w:r>
        <w:r>
          <w:rPr>
            <w:webHidden/>
          </w:rPr>
          <w:tab/>
        </w:r>
        <w:r>
          <w:rPr>
            <w:webHidden/>
          </w:rPr>
          <w:fldChar w:fldCharType="begin"/>
        </w:r>
        <w:r>
          <w:rPr>
            <w:webHidden/>
          </w:rPr>
          <w:instrText xml:space="preserve"> PAGEREF _Toc201745524 \h </w:instrText>
        </w:r>
        <w:r>
          <w:rPr>
            <w:webHidden/>
          </w:rPr>
        </w:r>
        <w:r>
          <w:rPr>
            <w:webHidden/>
          </w:rPr>
          <w:fldChar w:fldCharType="separate"/>
        </w:r>
        <w:r w:rsidR="00BC1C85">
          <w:rPr>
            <w:webHidden/>
          </w:rPr>
          <w:t>12</w:t>
        </w:r>
        <w:r>
          <w:rPr>
            <w:webHidden/>
          </w:rPr>
          <w:fldChar w:fldCharType="end"/>
        </w:r>
      </w:hyperlink>
    </w:p>
    <w:p w14:paraId="63B894D4" w14:textId="1540681A"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5" w:history="1">
        <w:r w:rsidRPr="00071614">
          <w:rPr>
            <w:rStyle w:val="Hyperlink"/>
          </w:rPr>
          <w:t>05.10</w:t>
        </w:r>
        <w:r>
          <w:rPr>
            <w:rFonts w:asciiTheme="minorHAnsi" w:eastAsiaTheme="minorEastAsia" w:hAnsiTheme="minorHAnsi" w:cstheme="minorBidi"/>
            <w:bCs w:val="0"/>
            <w:kern w:val="2"/>
            <w:sz w:val="24"/>
            <w:szCs w:val="24"/>
            <w14:ligatures w14:val="standardContextual"/>
          </w:rPr>
          <w:tab/>
        </w:r>
        <w:r w:rsidRPr="00071614">
          <w:rPr>
            <w:rStyle w:val="Hyperlink"/>
          </w:rPr>
          <w:t>Documents Reviewed (if applicable)</w:t>
        </w:r>
        <w:r>
          <w:rPr>
            <w:webHidden/>
          </w:rPr>
          <w:tab/>
        </w:r>
        <w:r>
          <w:rPr>
            <w:webHidden/>
          </w:rPr>
          <w:fldChar w:fldCharType="begin"/>
        </w:r>
        <w:r>
          <w:rPr>
            <w:webHidden/>
          </w:rPr>
          <w:instrText xml:space="preserve"> PAGEREF _Toc201745525 \h </w:instrText>
        </w:r>
        <w:r>
          <w:rPr>
            <w:webHidden/>
          </w:rPr>
        </w:r>
        <w:r>
          <w:rPr>
            <w:webHidden/>
          </w:rPr>
          <w:fldChar w:fldCharType="separate"/>
        </w:r>
        <w:r w:rsidR="00BC1C85">
          <w:rPr>
            <w:webHidden/>
          </w:rPr>
          <w:t>12</w:t>
        </w:r>
        <w:r>
          <w:rPr>
            <w:webHidden/>
          </w:rPr>
          <w:fldChar w:fldCharType="end"/>
        </w:r>
      </w:hyperlink>
    </w:p>
    <w:p w14:paraId="3B3280E7" w14:textId="3ABC73EF"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6" w:history="1">
        <w:r w:rsidRPr="00071614">
          <w:rPr>
            <w:rStyle w:val="Hyperlink"/>
          </w:rPr>
          <w:t>05.11</w:t>
        </w:r>
        <w:r>
          <w:rPr>
            <w:rFonts w:asciiTheme="minorHAnsi" w:eastAsiaTheme="minorEastAsia" w:hAnsiTheme="minorHAnsi" w:cstheme="minorBidi"/>
            <w:bCs w:val="0"/>
            <w:kern w:val="2"/>
            <w:sz w:val="24"/>
            <w:szCs w:val="24"/>
            <w14:ligatures w14:val="standardContextual"/>
          </w:rPr>
          <w:tab/>
        </w:r>
        <w:r w:rsidRPr="00071614">
          <w:rPr>
            <w:rStyle w:val="Hyperlink"/>
          </w:rPr>
          <w:t>Report Attachments (if applicable)</w:t>
        </w:r>
        <w:r>
          <w:rPr>
            <w:webHidden/>
          </w:rPr>
          <w:tab/>
        </w:r>
        <w:r>
          <w:rPr>
            <w:webHidden/>
          </w:rPr>
          <w:fldChar w:fldCharType="begin"/>
        </w:r>
        <w:r>
          <w:rPr>
            <w:webHidden/>
          </w:rPr>
          <w:instrText xml:space="preserve"> PAGEREF _Toc201745526 \h </w:instrText>
        </w:r>
        <w:r>
          <w:rPr>
            <w:webHidden/>
          </w:rPr>
        </w:r>
        <w:r>
          <w:rPr>
            <w:webHidden/>
          </w:rPr>
          <w:fldChar w:fldCharType="separate"/>
        </w:r>
        <w:r w:rsidR="00BC1C85">
          <w:rPr>
            <w:webHidden/>
          </w:rPr>
          <w:t>12</w:t>
        </w:r>
        <w:r>
          <w:rPr>
            <w:webHidden/>
          </w:rPr>
          <w:fldChar w:fldCharType="end"/>
        </w:r>
      </w:hyperlink>
    </w:p>
    <w:p w14:paraId="1B87E960" w14:textId="3F7A891D"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7" w:history="1">
        <w:r w:rsidRPr="00071614">
          <w:rPr>
            <w:rStyle w:val="Hyperlink"/>
          </w:rPr>
          <w:t>05.12</w:t>
        </w:r>
        <w:r>
          <w:rPr>
            <w:rFonts w:asciiTheme="minorHAnsi" w:eastAsiaTheme="minorEastAsia" w:hAnsiTheme="minorHAnsi" w:cstheme="minorBidi"/>
            <w:bCs w:val="0"/>
            <w:kern w:val="2"/>
            <w:sz w:val="24"/>
            <w:szCs w:val="24"/>
            <w14:ligatures w14:val="standardContextual"/>
          </w:rPr>
          <w:tab/>
        </w:r>
        <w:r w:rsidRPr="00071614">
          <w:rPr>
            <w:rStyle w:val="Hyperlink"/>
          </w:rPr>
          <w:t>List of Acronyms (if applicable)</w:t>
        </w:r>
        <w:r>
          <w:rPr>
            <w:webHidden/>
          </w:rPr>
          <w:tab/>
        </w:r>
        <w:r>
          <w:rPr>
            <w:webHidden/>
          </w:rPr>
          <w:fldChar w:fldCharType="begin"/>
        </w:r>
        <w:r>
          <w:rPr>
            <w:webHidden/>
          </w:rPr>
          <w:instrText xml:space="preserve"> PAGEREF _Toc201745527 \h </w:instrText>
        </w:r>
        <w:r>
          <w:rPr>
            <w:webHidden/>
          </w:rPr>
        </w:r>
        <w:r>
          <w:rPr>
            <w:webHidden/>
          </w:rPr>
          <w:fldChar w:fldCharType="separate"/>
        </w:r>
        <w:r w:rsidR="00BC1C85">
          <w:rPr>
            <w:webHidden/>
          </w:rPr>
          <w:t>13</w:t>
        </w:r>
        <w:r>
          <w:rPr>
            <w:webHidden/>
          </w:rPr>
          <w:fldChar w:fldCharType="end"/>
        </w:r>
      </w:hyperlink>
    </w:p>
    <w:p w14:paraId="4810B7FB" w14:textId="023DD9C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28" w:history="1">
        <w:r w:rsidRPr="00071614">
          <w:rPr>
            <w:rStyle w:val="Hyperlink"/>
          </w:rPr>
          <w:t>05.13</w:t>
        </w:r>
        <w:r>
          <w:rPr>
            <w:rFonts w:asciiTheme="minorHAnsi" w:eastAsiaTheme="minorEastAsia" w:hAnsiTheme="minorHAnsi" w:cstheme="minorBidi"/>
            <w:bCs w:val="0"/>
            <w:kern w:val="2"/>
            <w:sz w:val="24"/>
            <w:szCs w:val="24"/>
            <w14:ligatures w14:val="standardContextual"/>
          </w:rPr>
          <w:tab/>
        </w:r>
        <w:r w:rsidRPr="00071614">
          <w:rPr>
            <w:rStyle w:val="Hyperlink"/>
          </w:rPr>
          <w:t>Cover Letter Enclosures (if applicable)</w:t>
        </w:r>
        <w:r>
          <w:rPr>
            <w:webHidden/>
          </w:rPr>
          <w:tab/>
        </w:r>
        <w:r>
          <w:rPr>
            <w:webHidden/>
          </w:rPr>
          <w:fldChar w:fldCharType="begin"/>
        </w:r>
        <w:r>
          <w:rPr>
            <w:webHidden/>
          </w:rPr>
          <w:instrText xml:space="preserve"> PAGEREF _Toc201745528 \h </w:instrText>
        </w:r>
        <w:r>
          <w:rPr>
            <w:webHidden/>
          </w:rPr>
        </w:r>
        <w:r>
          <w:rPr>
            <w:webHidden/>
          </w:rPr>
          <w:fldChar w:fldCharType="separate"/>
        </w:r>
        <w:r w:rsidR="00BC1C85">
          <w:rPr>
            <w:webHidden/>
          </w:rPr>
          <w:t>13</w:t>
        </w:r>
        <w:r>
          <w:rPr>
            <w:webHidden/>
          </w:rPr>
          <w:fldChar w:fldCharType="end"/>
        </w:r>
      </w:hyperlink>
    </w:p>
    <w:p w14:paraId="446EE330" w14:textId="0D9A5076" w:rsidR="003B543D" w:rsidRDefault="003B543D">
      <w:pPr>
        <w:pStyle w:val="TOC1"/>
        <w:rPr>
          <w:rFonts w:asciiTheme="minorHAnsi" w:eastAsiaTheme="minorEastAsia" w:hAnsiTheme="minorHAnsi" w:cstheme="minorBidi"/>
          <w:bCs w:val="0"/>
          <w:kern w:val="2"/>
          <w:sz w:val="24"/>
          <w14:ligatures w14:val="standardContextual"/>
        </w:rPr>
      </w:pPr>
      <w:hyperlink w:anchor="_Toc201745529" w:history="1">
        <w:r w:rsidRPr="00071614">
          <w:rPr>
            <w:rStyle w:val="Hyperlink"/>
          </w:rPr>
          <w:t>0610-06</w:t>
        </w:r>
        <w:r>
          <w:rPr>
            <w:rFonts w:asciiTheme="minorHAnsi" w:eastAsiaTheme="minorEastAsia" w:hAnsiTheme="minorHAnsi" w:cstheme="minorBidi"/>
            <w:bCs w:val="0"/>
            <w:kern w:val="2"/>
            <w:sz w:val="24"/>
            <w14:ligatures w14:val="standardContextual"/>
          </w:rPr>
          <w:tab/>
        </w:r>
        <w:r w:rsidRPr="00071614">
          <w:rPr>
            <w:rStyle w:val="Hyperlink"/>
          </w:rPr>
          <w:t>SCREENING INSPECTION RESULTS</w:t>
        </w:r>
        <w:r>
          <w:rPr>
            <w:webHidden/>
          </w:rPr>
          <w:tab/>
        </w:r>
        <w:r>
          <w:rPr>
            <w:webHidden/>
          </w:rPr>
          <w:fldChar w:fldCharType="begin"/>
        </w:r>
        <w:r>
          <w:rPr>
            <w:webHidden/>
          </w:rPr>
          <w:instrText xml:space="preserve"> PAGEREF _Toc201745529 \h </w:instrText>
        </w:r>
        <w:r>
          <w:rPr>
            <w:webHidden/>
          </w:rPr>
        </w:r>
        <w:r>
          <w:rPr>
            <w:webHidden/>
          </w:rPr>
          <w:fldChar w:fldCharType="separate"/>
        </w:r>
        <w:r w:rsidR="00BC1C85">
          <w:rPr>
            <w:webHidden/>
          </w:rPr>
          <w:t>13</w:t>
        </w:r>
        <w:r>
          <w:rPr>
            <w:webHidden/>
          </w:rPr>
          <w:fldChar w:fldCharType="end"/>
        </w:r>
      </w:hyperlink>
    </w:p>
    <w:p w14:paraId="6D0E7B75" w14:textId="45B14B91" w:rsidR="003B543D" w:rsidRDefault="003B543D">
      <w:pPr>
        <w:pStyle w:val="TOC1"/>
        <w:rPr>
          <w:rFonts w:asciiTheme="minorHAnsi" w:eastAsiaTheme="minorEastAsia" w:hAnsiTheme="minorHAnsi" w:cstheme="minorBidi"/>
          <w:bCs w:val="0"/>
          <w:kern w:val="2"/>
          <w:sz w:val="24"/>
          <w14:ligatures w14:val="standardContextual"/>
        </w:rPr>
      </w:pPr>
      <w:hyperlink w:anchor="_Toc201745530" w:history="1">
        <w:r w:rsidRPr="00071614">
          <w:rPr>
            <w:rStyle w:val="Hyperlink"/>
          </w:rPr>
          <w:t>0610-07</w:t>
        </w:r>
        <w:r>
          <w:rPr>
            <w:rFonts w:asciiTheme="minorHAnsi" w:eastAsiaTheme="minorEastAsia" w:hAnsiTheme="minorHAnsi" w:cstheme="minorBidi"/>
            <w:bCs w:val="0"/>
            <w:kern w:val="2"/>
            <w:sz w:val="24"/>
            <w14:ligatures w14:val="standardContextual"/>
          </w:rPr>
          <w:tab/>
        </w:r>
        <w:r w:rsidRPr="00071614">
          <w:rPr>
            <w:rStyle w:val="Hyperlink"/>
          </w:rPr>
          <w:t>DOCUMENTING NONCOMPLIANCES</w:t>
        </w:r>
        <w:r>
          <w:rPr>
            <w:webHidden/>
          </w:rPr>
          <w:tab/>
        </w:r>
        <w:r>
          <w:rPr>
            <w:webHidden/>
          </w:rPr>
          <w:fldChar w:fldCharType="begin"/>
        </w:r>
        <w:r>
          <w:rPr>
            <w:webHidden/>
          </w:rPr>
          <w:instrText xml:space="preserve"> PAGEREF _Toc201745530 \h </w:instrText>
        </w:r>
        <w:r>
          <w:rPr>
            <w:webHidden/>
          </w:rPr>
        </w:r>
        <w:r>
          <w:rPr>
            <w:webHidden/>
          </w:rPr>
          <w:fldChar w:fldCharType="separate"/>
        </w:r>
        <w:r w:rsidR="00BC1C85">
          <w:rPr>
            <w:webHidden/>
          </w:rPr>
          <w:t>13</w:t>
        </w:r>
        <w:r>
          <w:rPr>
            <w:webHidden/>
          </w:rPr>
          <w:fldChar w:fldCharType="end"/>
        </w:r>
      </w:hyperlink>
    </w:p>
    <w:p w14:paraId="5FA31B3B" w14:textId="2C40A959"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1" w:history="1">
        <w:r w:rsidRPr="00071614">
          <w:rPr>
            <w:rStyle w:val="Hyperlink"/>
          </w:rPr>
          <w:t>07.01</w:t>
        </w:r>
        <w:r>
          <w:rPr>
            <w:rFonts w:asciiTheme="minorHAnsi" w:eastAsiaTheme="minorEastAsia" w:hAnsiTheme="minorHAnsi" w:cstheme="minorBidi"/>
            <w:bCs w:val="0"/>
            <w:kern w:val="2"/>
            <w:sz w:val="24"/>
            <w:szCs w:val="24"/>
            <w14:ligatures w14:val="standardContextual"/>
          </w:rPr>
          <w:tab/>
        </w:r>
        <w:r w:rsidRPr="00071614">
          <w:rPr>
            <w:rStyle w:val="Hyperlink"/>
          </w:rPr>
          <w:t xml:space="preserve">Types of </w:t>
        </w:r>
        <w:r w:rsidR="00A844B5">
          <w:rPr>
            <w:rStyle w:val="Hyperlink"/>
          </w:rPr>
          <w:t>Noncompliances</w:t>
        </w:r>
        <w:r>
          <w:rPr>
            <w:webHidden/>
          </w:rPr>
          <w:tab/>
        </w:r>
        <w:r>
          <w:rPr>
            <w:webHidden/>
          </w:rPr>
          <w:fldChar w:fldCharType="begin"/>
        </w:r>
        <w:r>
          <w:rPr>
            <w:webHidden/>
          </w:rPr>
          <w:instrText xml:space="preserve"> PAGEREF _Toc201745531 \h </w:instrText>
        </w:r>
        <w:r>
          <w:rPr>
            <w:webHidden/>
          </w:rPr>
        </w:r>
        <w:r>
          <w:rPr>
            <w:webHidden/>
          </w:rPr>
          <w:fldChar w:fldCharType="separate"/>
        </w:r>
        <w:r w:rsidR="00BC1C85">
          <w:rPr>
            <w:webHidden/>
          </w:rPr>
          <w:t>13</w:t>
        </w:r>
        <w:r>
          <w:rPr>
            <w:webHidden/>
          </w:rPr>
          <w:fldChar w:fldCharType="end"/>
        </w:r>
      </w:hyperlink>
    </w:p>
    <w:p w14:paraId="0F589DA6" w14:textId="6740E1AD"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2" w:history="1">
        <w:r w:rsidRPr="00071614">
          <w:rPr>
            <w:rStyle w:val="Hyperlink"/>
          </w:rPr>
          <w:t>07.02</w:t>
        </w:r>
        <w:r>
          <w:rPr>
            <w:rFonts w:asciiTheme="minorHAnsi" w:eastAsiaTheme="minorEastAsia" w:hAnsiTheme="minorHAnsi" w:cstheme="minorBidi"/>
            <w:bCs w:val="0"/>
            <w:kern w:val="2"/>
            <w:sz w:val="24"/>
            <w:szCs w:val="24"/>
            <w14:ligatures w14:val="standardContextual"/>
          </w:rPr>
          <w:tab/>
        </w:r>
        <w:r w:rsidRPr="00071614">
          <w:rPr>
            <w:rStyle w:val="Hyperlink"/>
          </w:rPr>
          <w:t>Supporting Details and Discussions of Safety or Safeguards Significance</w:t>
        </w:r>
        <w:r>
          <w:rPr>
            <w:webHidden/>
          </w:rPr>
          <w:tab/>
        </w:r>
        <w:r>
          <w:rPr>
            <w:webHidden/>
          </w:rPr>
          <w:fldChar w:fldCharType="begin"/>
        </w:r>
        <w:r>
          <w:rPr>
            <w:webHidden/>
          </w:rPr>
          <w:instrText xml:space="preserve"> PAGEREF _Toc201745532 \h </w:instrText>
        </w:r>
        <w:r>
          <w:rPr>
            <w:webHidden/>
          </w:rPr>
        </w:r>
        <w:r>
          <w:rPr>
            <w:webHidden/>
          </w:rPr>
          <w:fldChar w:fldCharType="separate"/>
        </w:r>
        <w:r w:rsidR="00BC1C85">
          <w:rPr>
            <w:webHidden/>
          </w:rPr>
          <w:t>15</w:t>
        </w:r>
        <w:r>
          <w:rPr>
            <w:webHidden/>
          </w:rPr>
          <w:fldChar w:fldCharType="end"/>
        </w:r>
      </w:hyperlink>
    </w:p>
    <w:p w14:paraId="55A49C68" w14:textId="114FC15F"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3" w:history="1">
        <w:r w:rsidRPr="00071614">
          <w:rPr>
            <w:rStyle w:val="Hyperlink"/>
          </w:rPr>
          <w:t>07.03</w:t>
        </w:r>
        <w:r>
          <w:rPr>
            <w:rFonts w:asciiTheme="minorHAnsi" w:eastAsiaTheme="minorEastAsia" w:hAnsiTheme="minorHAnsi" w:cstheme="minorBidi"/>
            <w:bCs w:val="0"/>
            <w:kern w:val="2"/>
            <w:sz w:val="24"/>
            <w:szCs w:val="24"/>
            <w14:ligatures w14:val="standardContextual"/>
          </w:rPr>
          <w:tab/>
        </w:r>
        <w:r w:rsidRPr="00071614">
          <w:rPr>
            <w:rStyle w:val="Hyperlink"/>
          </w:rPr>
          <w:t>Violations Involving Willfulness</w:t>
        </w:r>
        <w:r>
          <w:rPr>
            <w:webHidden/>
          </w:rPr>
          <w:tab/>
        </w:r>
        <w:r>
          <w:rPr>
            <w:webHidden/>
          </w:rPr>
          <w:fldChar w:fldCharType="begin"/>
        </w:r>
        <w:r>
          <w:rPr>
            <w:webHidden/>
          </w:rPr>
          <w:instrText xml:space="preserve"> PAGEREF _Toc201745533 \h </w:instrText>
        </w:r>
        <w:r>
          <w:rPr>
            <w:webHidden/>
          </w:rPr>
        </w:r>
        <w:r>
          <w:rPr>
            <w:webHidden/>
          </w:rPr>
          <w:fldChar w:fldCharType="separate"/>
        </w:r>
        <w:r w:rsidR="00BC1C85">
          <w:rPr>
            <w:webHidden/>
          </w:rPr>
          <w:t>15</w:t>
        </w:r>
        <w:r>
          <w:rPr>
            <w:webHidden/>
          </w:rPr>
          <w:fldChar w:fldCharType="end"/>
        </w:r>
      </w:hyperlink>
    </w:p>
    <w:p w14:paraId="271116FA" w14:textId="6B68D964" w:rsidR="003B543D" w:rsidRDefault="003B543D">
      <w:pPr>
        <w:pStyle w:val="TOC1"/>
        <w:rPr>
          <w:rFonts w:asciiTheme="minorHAnsi" w:eastAsiaTheme="minorEastAsia" w:hAnsiTheme="minorHAnsi" w:cstheme="minorBidi"/>
          <w:bCs w:val="0"/>
          <w:kern w:val="2"/>
          <w:sz w:val="24"/>
          <w14:ligatures w14:val="standardContextual"/>
        </w:rPr>
      </w:pPr>
      <w:hyperlink w:anchor="_Toc201745534" w:history="1">
        <w:r w:rsidRPr="00071614">
          <w:rPr>
            <w:rStyle w:val="Hyperlink"/>
          </w:rPr>
          <w:t>0610-08</w:t>
        </w:r>
        <w:r>
          <w:rPr>
            <w:rFonts w:asciiTheme="minorHAnsi" w:eastAsiaTheme="minorEastAsia" w:hAnsiTheme="minorHAnsi" w:cstheme="minorBidi"/>
            <w:bCs w:val="0"/>
            <w:kern w:val="2"/>
            <w:sz w:val="24"/>
            <w14:ligatures w14:val="standardContextual"/>
          </w:rPr>
          <w:tab/>
        </w:r>
        <w:r w:rsidRPr="00071614">
          <w:rPr>
            <w:rStyle w:val="Hyperlink"/>
          </w:rPr>
          <w:t>DOCUMENTING VIOLATIONS</w:t>
        </w:r>
        <w:r>
          <w:rPr>
            <w:webHidden/>
          </w:rPr>
          <w:tab/>
        </w:r>
        <w:r>
          <w:rPr>
            <w:webHidden/>
          </w:rPr>
          <w:fldChar w:fldCharType="begin"/>
        </w:r>
        <w:r>
          <w:rPr>
            <w:webHidden/>
          </w:rPr>
          <w:instrText xml:space="preserve"> PAGEREF _Toc201745534 \h </w:instrText>
        </w:r>
        <w:r>
          <w:rPr>
            <w:webHidden/>
          </w:rPr>
        </w:r>
        <w:r>
          <w:rPr>
            <w:webHidden/>
          </w:rPr>
          <w:fldChar w:fldCharType="separate"/>
        </w:r>
        <w:r w:rsidR="00BC1C85">
          <w:rPr>
            <w:webHidden/>
          </w:rPr>
          <w:t>16</w:t>
        </w:r>
        <w:r>
          <w:rPr>
            <w:webHidden/>
          </w:rPr>
          <w:fldChar w:fldCharType="end"/>
        </w:r>
      </w:hyperlink>
    </w:p>
    <w:p w14:paraId="55AB3C73" w14:textId="3D4FC1C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5" w:history="1">
        <w:r w:rsidRPr="00071614">
          <w:rPr>
            <w:rStyle w:val="Hyperlink"/>
          </w:rPr>
          <w:t>08.01</w:t>
        </w:r>
        <w:r>
          <w:rPr>
            <w:rFonts w:asciiTheme="minorHAnsi" w:eastAsiaTheme="minorEastAsia" w:hAnsiTheme="minorHAnsi" w:cstheme="minorBidi"/>
            <w:bCs w:val="0"/>
            <w:kern w:val="2"/>
            <w:sz w:val="24"/>
            <w:szCs w:val="24"/>
            <w14:ligatures w14:val="standardContextual"/>
          </w:rPr>
          <w:tab/>
        </w:r>
        <w:r w:rsidRPr="00071614">
          <w:rPr>
            <w:rStyle w:val="Hyperlink"/>
          </w:rPr>
          <w:t>Introduction</w:t>
        </w:r>
        <w:r>
          <w:rPr>
            <w:webHidden/>
          </w:rPr>
          <w:tab/>
        </w:r>
        <w:r>
          <w:rPr>
            <w:webHidden/>
          </w:rPr>
          <w:fldChar w:fldCharType="begin"/>
        </w:r>
        <w:r>
          <w:rPr>
            <w:webHidden/>
          </w:rPr>
          <w:instrText xml:space="preserve"> PAGEREF _Toc201745535 \h </w:instrText>
        </w:r>
        <w:r>
          <w:rPr>
            <w:webHidden/>
          </w:rPr>
        </w:r>
        <w:r>
          <w:rPr>
            <w:webHidden/>
          </w:rPr>
          <w:fldChar w:fldCharType="separate"/>
        </w:r>
        <w:r w:rsidR="00BC1C85">
          <w:rPr>
            <w:webHidden/>
          </w:rPr>
          <w:t>16</w:t>
        </w:r>
        <w:r>
          <w:rPr>
            <w:webHidden/>
          </w:rPr>
          <w:fldChar w:fldCharType="end"/>
        </w:r>
      </w:hyperlink>
    </w:p>
    <w:p w14:paraId="253AFA7F" w14:textId="53C8886D"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6" w:history="1">
        <w:r w:rsidRPr="00071614">
          <w:rPr>
            <w:rStyle w:val="Hyperlink"/>
          </w:rPr>
          <w:t>08.02</w:t>
        </w:r>
        <w:r>
          <w:rPr>
            <w:rFonts w:asciiTheme="minorHAnsi" w:eastAsiaTheme="minorEastAsia" w:hAnsiTheme="minorHAnsi" w:cstheme="minorBidi"/>
            <w:bCs w:val="0"/>
            <w:kern w:val="2"/>
            <w:sz w:val="24"/>
            <w:szCs w:val="24"/>
            <w14:ligatures w14:val="standardContextual"/>
          </w:rPr>
          <w:tab/>
        </w:r>
        <w:r w:rsidRPr="00071614">
          <w:rPr>
            <w:rStyle w:val="Hyperlink"/>
          </w:rPr>
          <w:t>Description</w:t>
        </w:r>
        <w:r>
          <w:rPr>
            <w:webHidden/>
          </w:rPr>
          <w:tab/>
        </w:r>
        <w:r>
          <w:rPr>
            <w:webHidden/>
          </w:rPr>
          <w:fldChar w:fldCharType="begin"/>
        </w:r>
        <w:r>
          <w:rPr>
            <w:webHidden/>
          </w:rPr>
          <w:instrText xml:space="preserve"> PAGEREF _Toc201745536 \h </w:instrText>
        </w:r>
        <w:r>
          <w:rPr>
            <w:webHidden/>
          </w:rPr>
        </w:r>
        <w:r>
          <w:rPr>
            <w:webHidden/>
          </w:rPr>
          <w:fldChar w:fldCharType="separate"/>
        </w:r>
        <w:r w:rsidR="00BC1C85">
          <w:rPr>
            <w:webHidden/>
          </w:rPr>
          <w:t>17</w:t>
        </w:r>
        <w:r>
          <w:rPr>
            <w:webHidden/>
          </w:rPr>
          <w:fldChar w:fldCharType="end"/>
        </w:r>
      </w:hyperlink>
    </w:p>
    <w:p w14:paraId="62A89122" w14:textId="197AB39C"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7" w:history="1">
        <w:r w:rsidRPr="00071614">
          <w:rPr>
            <w:rStyle w:val="Hyperlink"/>
          </w:rPr>
          <w:t>08.03</w:t>
        </w:r>
        <w:r>
          <w:rPr>
            <w:rFonts w:asciiTheme="minorHAnsi" w:eastAsiaTheme="minorEastAsia" w:hAnsiTheme="minorHAnsi" w:cstheme="minorBidi"/>
            <w:bCs w:val="0"/>
            <w:kern w:val="2"/>
            <w:sz w:val="24"/>
            <w:szCs w:val="24"/>
            <w14:ligatures w14:val="standardContextual"/>
          </w:rPr>
          <w:tab/>
        </w:r>
        <w:r w:rsidRPr="00071614">
          <w:rPr>
            <w:rStyle w:val="Hyperlink"/>
          </w:rPr>
          <w:t>Analysis</w:t>
        </w:r>
        <w:r>
          <w:rPr>
            <w:webHidden/>
          </w:rPr>
          <w:tab/>
        </w:r>
        <w:r>
          <w:rPr>
            <w:webHidden/>
          </w:rPr>
          <w:fldChar w:fldCharType="begin"/>
        </w:r>
        <w:r>
          <w:rPr>
            <w:webHidden/>
          </w:rPr>
          <w:instrText xml:space="preserve"> PAGEREF _Toc201745537 \h </w:instrText>
        </w:r>
        <w:r>
          <w:rPr>
            <w:webHidden/>
          </w:rPr>
        </w:r>
        <w:r>
          <w:rPr>
            <w:webHidden/>
          </w:rPr>
          <w:fldChar w:fldCharType="separate"/>
        </w:r>
        <w:r w:rsidR="00BC1C85">
          <w:rPr>
            <w:webHidden/>
          </w:rPr>
          <w:t>17</w:t>
        </w:r>
        <w:r>
          <w:rPr>
            <w:webHidden/>
          </w:rPr>
          <w:fldChar w:fldCharType="end"/>
        </w:r>
      </w:hyperlink>
    </w:p>
    <w:p w14:paraId="77D4ABA0" w14:textId="765B75B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8" w:history="1">
        <w:r w:rsidRPr="00071614">
          <w:rPr>
            <w:rStyle w:val="Hyperlink"/>
          </w:rPr>
          <w:t>08.04</w:t>
        </w:r>
        <w:r>
          <w:rPr>
            <w:rFonts w:asciiTheme="minorHAnsi" w:eastAsiaTheme="minorEastAsia" w:hAnsiTheme="minorHAnsi" w:cstheme="minorBidi"/>
            <w:bCs w:val="0"/>
            <w:kern w:val="2"/>
            <w:sz w:val="24"/>
            <w:szCs w:val="24"/>
            <w14:ligatures w14:val="standardContextual"/>
          </w:rPr>
          <w:tab/>
        </w:r>
        <w:r w:rsidRPr="00071614">
          <w:rPr>
            <w:rStyle w:val="Hyperlink"/>
          </w:rPr>
          <w:t>Enforcement</w:t>
        </w:r>
        <w:r>
          <w:rPr>
            <w:webHidden/>
          </w:rPr>
          <w:tab/>
        </w:r>
        <w:r>
          <w:rPr>
            <w:webHidden/>
          </w:rPr>
          <w:fldChar w:fldCharType="begin"/>
        </w:r>
        <w:r>
          <w:rPr>
            <w:webHidden/>
          </w:rPr>
          <w:instrText xml:space="preserve"> PAGEREF _Toc201745538 \h </w:instrText>
        </w:r>
        <w:r>
          <w:rPr>
            <w:webHidden/>
          </w:rPr>
        </w:r>
        <w:r>
          <w:rPr>
            <w:webHidden/>
          </w:rPr>
          <w:fldChar w:fldCharType="separate"/>
        </w:r>
        <w:r w:rsidR="00BC1C85">
          <w:rPr>
            <w:webHidden/>
          </w:rPr>
          <w:t>17</w:t>
        </w:r>
        <w:r>
          <w:rPr>
            <w:webHidden/>
          </w:rPr>
          <w:fldChar w:fldCharType="end"/>
        </w:r>
      </w:hyperlink>
    </w:p>
    <w:p w14:paraId="34C91701" w14:textId="29AE9E46"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39" w:history="1">
        <w:r w:rsidRPr="00071614">
          <w:rPr>
            <w:rStyle w:val="Hyperlink"/>
          </w:rPr>
          <w:t>08.05</w:t>
        </w:r>
        <w:r>
          <w:rPr>
            <w:rFonts w:asciiTheme="minorHAnsi" w:eastAsiaTheme="minorEastAsia" w:hAnsiTheme="minorHAnsi" w:cstheme="minorBidi"/>
            <w:bCs w:val="0"/>
            <w:kern w:val="2"/>
            <w:sz w:val="24"/>
            <w:szCs w:val="24"/>
            <w14:ligatures w14:val="standardContextual"/>
          </w:rPr>
          <w:tab/>
        </w:r>
        <w:r w:rsidRPr="00071614">
          <w:rPr>
            <w:rStyle w:val="Hyperlink"/>
          </w:rPr>
          <w:t>Unresolved Item Closure</w:t>
        </w:r>
        <w:r>
          <w:rPr>
            <w:webHidden/>
          </w:rPr>
          <w:tab/>
        </w:r>
        <w:r>
          <w:rPr>
            <w:webHidden/>
          </w:rPr>
          <w:fldChar w:fldCharType="begin"/>
        </w:r>
        <w:r>
          <w:rPr>
            <w:webHidden/>
          </w:rPr>
          <w:instrText xml:space="preserve"> PAGEREF _Toc201745539 \h </w:instrText>
        </w:r>
        <w:r>
          <w:rPr>
            <w:webHidden/>
          </w:rPr>
        </w:r>
        <w:r>
          <w:rPr>
            <w:webHidden/>
          </w:rPr>
          <w:fldChar w:fldCharType="separate"/>
        </w:r>
        <w:r w:rsidR="00BC1C85">
          <w:rPr>
            <w:webHidden/>
          </w:rPr>
          <w:t>18</w:t>
        </w:r>
        <w:r>
          <w:rPr>
            <w:webHidden/>
          </w:rPr>
          <w:fldChar w:fldCharType="end"/>
        </w:r>
      </w:hyperlink>
    </w:p>
    <w:p w14:paraId="21846133" w14:textId="6FD17685" w:rsidR="003B543D" w:rsidRDefault="003B543D">
      <w:pPr>
        <w:pStyle w:val="TOC1"/>
        <w:rPr>
          <w:rFonts w:asciiTheme="minorHAnsi" w:eastAsiaTheme="minorEastAsia" w:hAnsiTheme="minorHAnsi" w:cstheme="minorBidi"/>
          <w:bCs w:val="0"/>
          <w:kern w:val="2"/>
          <w:sz w:val="24"/>
          <w14:ligatures w14:val="standardContextual"/>
        </w:rPr>
      </w:pPr>
      <w:hyperlink w:anchor="_Toc201745540" w:history="1">
        <w:r w:rsidRPr="00071614">
          <w:rPr>
            <w:rStyle w:val="Hyperlink"/>
          </w:rPr>
          <w:t>0610-09</w:t>
        </w:r>
        <w:r>
          <w:rPr>
            <w:rFonts w:asciiTheme="minorHAnsi" w:eastAsiaTheme="minorEastAsia" w:hAnsiTheme="minorHAnsi" w:cstheme="minorBidi"/>
            <w:bCs w:val="0"/>
            <w:kern w:val="2"/>
            <w:sz w:val="24"/>
            <w14:ligatures w14:val="standardContextual"/>
          </w:rPr>
          <w:tab/>
        </w:r>
        <w:r w:rsidRPr="00071614">
          <w:rPr>
            <w:rStyle w:val="Hyperlink"/>
          </w:rPr>
          <w:t>UNRESOLVED ITEMS (URI)</w:t>
        </w:r>
        <w:r>
          <w:rPr>
            <w:webHidden/>
          </w:rPr>
          <w:tab/>
        </w:r>
        <w:r>
          <w:rPr>
            <w:webHidden/>
          </w:rPr>
          <w:fldChar w:fldCharType="begin"/>
        </w:r>
        <w:r>
          <w:rPr>
            <w:webHidden/>
          </w:rPr>
          <w:instrText xml:space="preserve"> PAGEREF _Toc201745540 \h </w:instrText>
        </w:r>
        <w:r>
          <w:rPr>
            <w:webHidden/>
          </w:rPr>
        </w:r>
        <w:r>
          <w:rPr>
            <w:webHidden/>
          </w:rPr>
          <w:fldChar w:fldCharType="separate"/>
        </w:r>
        <w:r w:rsidR="00BC1C85">
          <w:rPr>
            <w:webHidden/>
          </w:rPr>
          <w:t>18</w:t>
        </w:r>
        <w:r>
          <w:rPr>
            <w:webHidden/>
          </w:rPr>
          <w:fldChar w:fldCharType="end"/>
        </w:r>
      </w:hyperlink>
    </w:p>
    <w:p w14:paraId="6E91A137" w14:textId="52C83E72"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1" w:history="1">
        <w:r w:rsidRPr="00071614">
          <w:rPr>
            <w:rStyle w:val="Hyperlink"/>
          </w:rPr>
          <w:t>09.01</w:t>
        </w:r>
        <w:r>
          <w:rPr>
            <w:rFonts w:asciiTheme="minorHAnsi" w:eastAsiaTheme="minorEastAsia" w:hAnsiTheme="minorHAnsi" w:cstheme="minorBidi"/>
            <w:bCs w:val="0"/>
            <w:kern w:val="2"/>
            <w:sz w:val="24"/>
            <w:szCs w:val="24"/>
            <w14:ligatures w14:val="standardContextual"/>
          </w:rPr>
          <w:tab/>
        </w:r>
        <w:r w:rsidRPr="00071614">
          <w:rPr>
            <w:rStyle w:val="Hyperlink"/>
          </w:rPr>
          <w:t>Opening</w:t>
        </w:r>
        <w:r>
          <w:rPr>
            <w:webHidden/>
          </w:rPr>
          <w:tab/>
        </w:r>
        <w:r>
          <w:rPr>
            <w:webHidden/>
          </w:rPr>
          <w:fldChar w:fldCharType="begin"/>
        </w:r>
        <w:r>
          <w:rPr>
            <w:webHidden/>
          </w:rPr>
          <w:instrText xml:space="preserve"> PAGEREF _Toc201745541 \h </w:instrText>
        </w:r>
        <w:r>
          <w:rPr>
            <w:webHidden/>
          </w:rPr>
        </w:r>
        <w:r>
          <w:rPr>
            <w:webHidden/>
          </w:rPr>
          <w:fldChar w:fldCharType="separate"/>
        </w:r>
        <w:r w:rsidR="00BC1C85">
          <w:rPr>
            <w:webHidden/>
          </w:rPr>
          <w:t>18</w:t>
        </w:r>
        <w:r>
          <w:rPr>
            <w:webHidden/>
          </w:rPr>
          <w:fldChar w:fldCharType="end"/>
        </w:r>
      </w:hyperlink>
    </w:p>
    <w:p w14:paraId="63E2A3F4" w14:textId="7D9A2E58"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2" w:history="1">
        <w:r w:rsidRPr="00071614">
          <w:rPr>
            <w:rStyle w:val="Hyperlink"/>
          </w:rPr>
          <w:t>09.02</w:t>
        </w:r>
        <w:r>
          <w:rPr>
            <w:rFonts w:asciiTheme="minorHAnsi" w:eastAsiaTheme="minorEastAsia" w:hAnsiTheme="minorHAnsi" w:cstheme="minorBidi"/>
            <w:bCs w:val="0"/>
            <w:kern w:val="2"/>
            <w:sz w:val="24"/>
            <w:szCs w:val="24"/>
            <w14:ligatures w14:val="standardContextual"/>
          </w:rPr>
          <w:tab/>
        </w:r>
        <w:r w:rsidRPr="00071614">
          <w:rPr>
            <w:rStyle w:val="Hyperlink"/>
          </w:rPr>
          <w:t>Follow-up and Closure</w:t>
        </w:r>
        <w:r>
          <w:rPr>
            <w:webHidden/>
          </w:rPr>
          <w:tab/>
        </w:r>
        <w:r>
          <w:rPr>
            <w:webHidden/>
          </w:rPr>
          <w:fldChar w:fldCharType="begin"/>
        </w:r>
        <w:r>
          <w:rPr>
            <w:webHidden/>
          </w:rPr>
          <w:instrText xml:space="preserve"> PAGEREF _Toc201745542 \h </w:instrText>
        </w:r>
        <w:r>
          <w:rPr>
            <w:webHidden/>
          </w:rPr>
        </w:r>
        <w:r>
          <w:rPr>
            <w:webHidden/>
          </w:rPr>
          <w:fldChar w:fldCharType="separate"/>
        </w:r>
        <w:r w:rsidR="00BC1C85">
          <w:rPr>
            <w:webHidden/>
          </w:rPr>
          <w:t>19</w:t>
        </w:r>
        <w:r>
          <w:rPr>
            <w:webHidden/>
          </w:rPr>
          <w:fldChar w:fldCharType="end"/>
        </w:r>
      </w:hyperlink>
    </w:p>
    <w:p w14:paraId="08B8B3EA" w14:textId="172600EA" w:rsidR="003B543D" w:rsidRDefault="003B543D">
      <w:pPr>
        <w:pStyle w:val="TOC1"/>
        <w:rPr>
          <w:rFonts w:asciiTheme="minorHAnsi" w:eastAsiaTheme="minorEastAsia" w:hAnsiTheme="minorHAnsi" w:cstheme="minorBidi"/>
          <w:bCs w:val="0"/>
          <w:kern w:val="2"/>
          <w:sz w:val="24"/>
          <w14:ligatures w14:val="standardContextual"/>
        </w:rPr>
      </w:pPr>
      <w:hyperlink w:anchor="_Toc201745543" w:history="1">
        <w:r w:rsidRPr="00071614">
          <w:rPr>
            <w:rStyle w:val="Hyperlink"/>
          </w:rPr>
          <w:t>0610-10</w:t>
        </w:r>
        <w:r>
          <w:rPr>
            <w:rFonts w:asciiTheme="minorHAnsi" w:eastAsiaTheme="minorEastAsia" w:hAnsiTheme="minorHAnsi" w:cstheme="minorBidi"/>
            <w:bCs w:val="0"/>
            <w:kern w:val="2"/>
            <w:sz w:val="24"/>
            <w14:ligatures w14:val="standardContextual"/>
          </w:rPr>
          <w:tab/>
        </w:r>
        <w:r w:rsidRPr="00071614">
          <w:rPr>
            <w:rStyle w:val="Hyperlink"/>
          </w:rPr>
          <w:t>DISCUSSED OPEN ITEMS</w:t>
        </w:r>
        <w:r>
          <w:rPr>
            <w:webHidden/>
          </w:rPr>
          <w:tab/>
        </w:r>
        <w:r>
          <w:rPr>
            <w:webHidden/>
          </w:rPr>
          <w:fldChar w:fldCharType="begin"/>
        </w:r>
        <w:r>
          <w:rPr>
            <w:webHidden/>
          </w:rPr>
          <w:instrText xml:space="preserve"> PAGEREF _Toc201745543 \h </w:instrText>
        </w:r>
        <w:r>
          <w:rPr>
            <w:webHidden/>
          </w:rPr>
        </w:r>
        <w:r>
          <w:rPr>
            <w:webHidden/>
          </w:rPr>
          <w:fldChar w:fldCharType="separate"/>
        </w:r>
        <w:r w:rsidR="00BC1C85">
          <w:rPr>
            <w:webHidden/>
          </w:rPr>
          <w:t>20</w:t>
        </w:r>
        <w:r>
          <w:rPr>
            <w:webHidden/>
          </w:rPr>
          <w:fldChar w:fldCharType="end"/>
        </w:r>
      </w:hyperlink>
    </w:p>
    <w:p w14:paraId="30DADD8B" w14:textId="4EE029C7" w:rsidR="003B543D" w:rsidRDefault="003B543D">
      <w:pPr>
        <w:pStyle w:val="TOC1"/>
        <w:rPr>
          <w:rFonts w:asciiTheme="minorHAnsi" w:eastAsiaTheme="minorEastAsia" w:hAnsiTheme="minorHAnsi" w:cstheme="minorBidi"/>
          <w:bCs w:val="0"/>
          <w:kern w:val="2"/>
          <w:sz w:val="24"/>
          <w14:ligatures w14:val="standardContextual"/>
        </w:rPr>
      </w:pPr>
      <w:hyperlink w:anchor="_Toc201745544" w:history="1">
        <w:r w:rsidRPr="00071614">
          <w:rPr>
            <w:rStyle w:val="Hyperlink"/>
          </w:rPr>
          <w:t>0610-11</w:t>
        </w:r>
        <w:r>
          <w:rPr>
            <w:rFonts w:asciiTheme="minorHAnsi" w:eastAsiaTheme="minorEastAsia" w:hAnsiTheme="minorHAnsi" w:cstheme="minorBidi"/>
            <w:bCs w:val="0"/>
            <w:kern w:val="2"/>
            <w:sz w:val="24"/>
            <w14:ligatures w14:val="standardContextual"/>
          </w:rPr>
          <w:tab/>
        </w:r>
        <w:r w:rsidRPr="00071614">
          <w:rPr>
            <w:rStyle w:val="Hyperlink"/>
          </w:rPr>
          <w:t>CLOSURE OF Licensee EVENT REPORTS</w:t>
        </w:r>
        <w:r>
          <w:rPr>
            <w:webHidden/>
          </w:rPr>
          <w:tab/>
        </w:r>
        <w:r>
          <w:rPr>
            <w:webHidden/>
          </w:rPr>
          <w:fldChar w:fldCharType="begin"/>
        </w:r>
        <w:r>
          <w:rPr>
            <w:webHidden/>
          </w:rPr>
          <w:instrText xml:space="preserve"> PAGEREF _Toc201745544 \h </w:instrText>
        </w:r>
        <w:r>
          <w:rPr>
            <w:webHidden/>
          </w:rPr>
        </w:r>
        <w:r>
          <w:rPr>
            <w:webHidden/>
          </w:rPr>
          <w:fldChar w:fldCharType="separate"/>
        </w:r>
        <w:r w:rsidR="00BC1C85">
          <w:rPr>
            <w:webHidden/>
          </w:rPr>
          <w:t>20</w:t>
        </w:r>
        <w:r>
          <w:rPr>
            <w:webHidden/>
          </w:rPr>
          <w:fldChar w:fldCharType="end"/>
        </w:r>
      </w:hyperlink>
    </w:p>
    <w:p w14:paraId="5771E68D" w14:textId="51E3FC95" w:rsidR="003B543D" w:rsidRDefault="003B543D">
      <w:pPr>
        <w:pStyle w:val="TOC1"/>
        <w:rPr>
          <w:rFonts w:asciiTheme="minorHAnsi" w:eastAsiaTheme="minorEastAsia" w:hAnsiTheme="minorHAnsi" w:cstheme="minorBidi"/>
          <w:bCs w:val="0"/>
          <w:kern w:val="2"/>
          <w:sz w:val="24"/>
          <w14:ligatures w14:val="standardContextual"/>
        </w:rPr>
      </w:pPr>
      <w:hyperlink w:anchor="_Toc201745545" w:history="1">
        <w:r w:rsidRPr="00071614">
          <w:rPr>
            <w:rStyle w:val="Hyperlink"/>
          </w:rPr>
          <w:t>0610-12</w:t>
        </w:r>
        <w:r>
          <w:rPr>
            <w:rFonts w:asciiTheme="minorHAnsi" w:eastAsiaTheme="minorEastAsia" w:hAnsiTheme="minorHAnsi" w:cstheme="minorBidi"/>
            <w:bCs w:val="0"/>
            <w:kern w:val="2"/>
            <w:sz w:val="24"/>
            <w14:ligatures w14:val="standardContextual"/>
          </w:rPr>
          <w:tab/>
        </w:r>
        <w:r w:rsidRPr="00071614">
          <w:rPr>
            <w:rStyle w:val="Hyperlink"/>
          </w:rPr>
          <w:t>CLOSURE OF CITED VIOLATIONS</w:t>
        </w:r>
        <w:r>
          <w:rPr>
            <w:webHidden/>
          </w:rPr>
          <w:tab/>
        </w:r>
        <w:r>
          <w:rPr>
            <w:webHidden/>
          </w:rPr>
          <w:fldChar w:fldCharType="begin"/>
        </w:r>
        <w:r>
          <w:rPr>
            <w:webHidden/>
          </w:rPr>
          <w:instrText xml:space="preserve"> PAGEREF _Toc201745545 \h </w:instrText>
        </w:r>
        <w:r>
          <w:rPr>
            <w:webHidden/>
          </w:rPr>
        </w:r>
        <w:r>
          <w:rPr>
            <w:webHidden/>
          </w:rPr>
          <w:fldChar w:fldCharType="separate"/>
        </w:r>
        <w:r w:rsidR="00BC1C85">
          <w:rPr>
            <w:webHidden/>
          </w:rPr>
          <w:t>21</w:t>
        </w:r>
        <w:r>
          <w:rPr>
            <w:webHidden/>
          </w:rPr>
          <w:fldChar w:fldCharType="end"/>
        </w:r>
      </w:hyperlink>
    </w:p>
    <w:p w14:paraId="47A68CE2" w14:textId="5432288B" w:rsidR="003B543D" w:rsidRDefault="003B543D">
      <w:pPr>
        <w:pStyle w:val="TOC1"/>
        <w:rPr>
          <w:rFonts w:asciiTheme="minorHAnsi" w:eastAsiaTheme="minorEastAsia" w:hAnsiTheme="minorHAnsi" w:cstheme="minorBidi"/>
          <w:bCs w:val="0"/>
          <w:kern w:val="2"/>
          <w:sz w:val="24"/>
          <w14:ligatures w14:val="standardContextual"/>
        </w:rPr>
      </w:pPr>
      <w:hyperlink w:anchor="_Toc201745546" w:history="1">
        <w:r w:rsidRPr="00071614">
          <w:rPr>
            <w:rStyle w:val="Hyperlink"/>
          </w:rPr>
          <w:t>0610-13</w:t>
        </w:r>
        <w:r>
          <w:rPr>
            <w:rFonts w:asciiTheme="minorHAnsi" w:eastAsiaTheme="minorEastAsia" w:hAnsiTheme="minorHAnsi" w:cstheme="minorBidi"/>
            <w:bCs w:val="0"/>
            <w:kern w:val="2"/>
            <w:sz w:val="24"/>
            <w14:ligatures w14:val="standardContextual"/>
          </w:rPr>
          <w:tab/>
        </w:r>
        <w:r w:rsidRPr="00071614">
          <w:rPr>
            <w:rStyle w:val="Hyperlink"/>
          </w:rPr>
          <w:t>VIOLATIONS WARRANTING ENFORCEMENT DISCRETION</w:t>
        </w:r>
        <w:r>
          <w:rPr>
            <w:webHidden/>
          </w:rPr>
          <w:tab/>
        </w:r>
        <w:r>
          <w:rPr>
            <w:webHidden/>
          </w:rPr>
          <w:fldChar w:fldCharType="begin"/>
        </w:r>
        <w:r>
          <w:rPr>
            <w:webHidden/>
          </w:rPr>
          <w:instrText xml:space="preserve"> PAGEREF _Toc201745546 \h </w:instrText>
        </w:r>
        <w:r>
          <w:rPr>
            <w:webHidden/>
          </w:rPr>
        </w:r>
        <w:r>
          <w:rPr>
            <w:webHidden/>
          </w:rPr>
          <w:fldChar w:fldCharType="separate"/>
        </w:r>
        <w:r w:rsidR="00BC1C85">
          <w:rPr>
            <w:webHidden/>
          </w:rPr>
          <w:t>21</w:t>
        </w:r>
        <w:r>
          <w:rPr>
            <w:webHidden/>
          </w:rPr>
          <w:fldChar w:fldCharType="end"/>
        </w:r>
      </w:hyperlink>
    </w:p>
    <w:p w14:paraId="5B7795E3" w14:textId="74690C8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7" w:history="1">
        <w:r w:rsidRPr="00071614">
          <w:rPr>
            <w:rStyle w:val="Hyperlink"/>
          </w:rPr>
          <w:t>13.01</w:t>
        </w:r>
        <w:r>
          <w:rPr>
            <w:rFonts w:asciiTheme="minorHAnsi" w:eastAsiaTheme="minorEastAsia" w:hAnsiTheme="minorHAnsi" w:cstheme="minorBidi"/>
            <w:bCs w:val="0"/>
            <w:kern w:val="2"/>
            <w:sz w:val="24"/>
            <w:szCs w:val="24"/>
            <w14:ligatures w14:val="standardContextual"/>
          </w:rPr>
          <w:tab/>
        </w:r>
        <w:r w:rsidRPr="00071614">
          <w:rPr>
            <w:rStyle w:val="Hyperlink"/>
          </w:rPr>
          <w:t>Enforcement Action Title and Number</w:t>
        </w:r>
        <w:r>
          <w:rPr>
            <w:webHidden/>
          </w:rPr>
          <w:tab/>
        </w:r>
        <w:r>
          <w:rPr>
            <w:webHidden/>
          </w:rPr>
          <w:fldChar w:fldCharType="begin"/>
        </w:r>
        <w:r>
          <w:rPr>
            <w:webHidden/>
          </w:rPr>
          <w:instrText xml:space="preserve"> PAGEREF _Toc201745547 \h </w:instrText>
        </w:r>
        <w:r>
          <w:rPr>
            <w:webHidden/>
          </w:rPr>
        </w:r>
        <w:r>
          <w:rPr>
            <w:webHidden/>
          </w:rPr>
          <w:fldChar w:fldCharType="separate"/>
        </w:r>
        <w:r w:rsidR="00BC1C85">
          <w:rPr>
            <w:webHidden/>
          </w:rPr>
          <w:t>22</w:t>
        </w:r>
        <w:r>
          <w:rPr>
            <w:webHidden/>
          </w:rPr>
          <w:fldChar w:fldCharType="end"/>
        </w:r>
      </w:hyperlink>
    </w:p>
    <w:p w14:paraId="15BE12DD" w14:textId="257E87A7"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8" w:history="1">
        <w:r w:rsidRPr="00071614">
          <w:rPr>
            <w:rStyle w:val="Hyperlink"/>
          </w:rPr>
          <w:t>13.02</w:t>
        </w:r>
        <w:r>
          <w:rPr>
            <w:rFonts w:asciiTheme="minorHAnsi" w:eastAsiaTheme="minorEastAsia" w:hAnsiTheme="minorHAnsi" w:cstheme="minorBidi"/>
            <w:bCs w:val="0"/>
            <w:kern w:val="2"/>
            <w:sz w:val="24"/>
            <w:szCs w:val="24"/>
            <w14:ligatures w14:val="standardContextual"/>
          </w:rPr>
          <w:tab/>
        </w:r>
        <w:r w:rsidRPr="00071614">
          <w:rPr>
            <w:rStyle w:val="Hyperlink"/>
          </w:rPr>
          <w:t>Description</w:t>
        </w:r>
        <w:r>
          <w:rPr>
            <w:webHidden/>
          </w:rPr>
          <w:tab/>
        </w:r>
        <w:r>
          <w:rPr>
            <w:webHidden/>
          </w:rPr>
          <w:fldChar w:fldCharType="begin"/>
        </w:r>
        <w:r>
          <w:rPr>
            <w:webHidden/>
          </w:rPr>
          <w:instrText xml:space="preserve"> PAGEREF _Toc201745548 \h </w:instrText>
        </w:r>
        <w:r>
          <w:rPr>
            <w:webHidden/>
          </w:rPr>
        </w:r>
        <w:r>
          <w:rPr>
            <w:webHidden/>
          </w:rPr>
          <w:fldChar w:fldCharType="separate"/>
        </w:r>
        <w:r w:rsidR="00BC1C85">
          <w:rPr>
            <w:webHidden/>
          </w:rPr>
          <w:t>22</w:t>
        </w:r>
        <w:r>
          <w:rPr>
            <w:webHidden/>
          </w:rPr>
          <w:fldChar w:fldCharType="end"/>
        </w:r>
      </w:hyperlink>
    </w:p>
    <w:p w14:paraId="37E66341" w14:textId="289EBD7D"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49" w:history="1">
        <w:r w:rsidRPr="00071614">
          <w:rPr>
            <w:rStyle w:val="Hyperlink"/>
          </w:rPr>
          <w:t>13.03</w:t>
        </w:r>
        <w:r>
          <w:rPr>
            <w:rFonts w:asciiTheme="minorHAnsi" w:eastAsiaTheme="minorEastAsia" w:hAnsiTheme="minorHAnsi" w:cstheme="minorBidi"/>
            <w:bCs w:val="0"/>
            <w:kern w:val="2"/>
            <w:sz w:val="24"/>
            <w:szCs w:val="24"/>
            <w14:ligatures w14:val="standardContextual"/>
          </w:rPr>
          <w:tab/>
        </w:r>
        <w:r w:rsidRPr="00071614">
          <w:rPr>
            <w:rStyle w:val="Hyperlink"/>
          </w:rPr>
          <w:t>Enforcement Details</w:t>
        </w:r>
        <w:r>
          <w:rPr>
            <w:webHidden/>
          </w:rPr>
          <w:tab/>
        </w:r>
        <w:r>
          <w:rPr>
            <w:webHidden/>
          </w:rPr>
          <w:fldChar w:fldCharType="begin"/>
        </w:r>
        <w:r>
          <w:rPr>
            <w:webHidden/>
          </w:rPr>
          <w:instrText xml:space="preserve"> PAGEREF _Toc201745549 \h </w:instrText>
        </w:r>
        <w:r>
          <w:rPr>
            <w:webHidden/>
          </w:rPr>
        </w:r>
        <w:r>
          <w:rPr>
            <w:webHidden/>
          </w:rPr>
          <w:fldChar w:fldCharType="separate"/>
        </w:r>
        <w:r w:rsidR="00BC1C85">
          <w:rPr>
            <w:webHidden/>
          </w:rPr>
          <w:t>22</w:t>
        </w:r>
        <w:r>
          <w:rPr>
            <w:webHidden/>
          </w:rPr>
          <w:fldChar w:fldCharType="end"/>
        </w:r>
      </w:hyperlink>
    </w:p>
    <w:p w14:paraId="1C7A8C95" w14:textId="3C88E09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0" w:history="1">
        <w:r w:rsidRPr="00071614">
          <w:rPr>
            <w:rStyle w:val="Hyperlink"/>
          </w:rPr>
          <w:t>13.04</w:t>
        </w:r>
        <w:r>
          <w:rPr>
            <w:rFonts w:asciiTheme="minorHAnsi" w:eastAsiaTheme="minorEastAsia" w:hAnsiTheme="minorHAnsi" w:cstheme="minorBidi"/>
            <w:bCs w:val="0"/>
            <w:kern w:val="2"/>
            <w:sz w:val="24"/>
            <w:szCs w:val="24"/>
            <w14:ligatures w14:val="standardContextual"/>
          </w:rPr>
          <w:tab/>
        </w:r>
        <w:r w:rsidRPr="00071614">
          <w:rPr>
            <w:rStyle w:val="Hyperlink"/>
          </w:rPr>
          <w:t>Unresolved Item Closure</w:t>
        </w:r>
        <w:r>
          <w:rPr>
            <w:webHidden/>
          </w:rPr>
          <w:tab/>
        </w:r>
        <w:r>
          <w:rPr>
            <w:webHidden/>
          </w:rPr>
          <w:fldChar w:fldCharType="begin"/>
        </w:r>
        <w:r>
          <w:rPr>
            <w:webHidden/>
          </w:rPr>
          <w:instrText xml:space="preserve"> PAGEREF _Toc201745550 \h </w:instrText>
        </w:r>
        <w:r>
          <w:rPr>
            <w:webHidden/>
          </w:rPr>
        </w:r>
        <w:r>
          <w:rPr>
            <w:webHidden/>
          </w:rPr>
          <w:fldChar w:fldCharType="separate"/>
        </w:r>
        <w:r w:rsidR="00BC1C85">
          <w:rPr>
            <w:webHidden/>
          </w:rPr>
          <w:t>22</w:t>
        </w:r>
        <w:r>
          <w:rPr>
            <w:webHidden/>
          </w:rPr>
          <w:fldChar w:fldCharType="end"/>
        </w:r>
      </w:hyperlink>
    </w:p>
    <w:p w14:paraId="246FED0C" w14:textId="4CD3C562" w:rsidR="003B543D" w:rsidRDefault="003B543D">
      <w:pPr>
        <w:pStyle w:val="TOC1"/>
        <w:rPr>
          <w:rFonts w:asciiTheme="minorHAnsi" w:eastAsiaTheme="minorEastAsia" w:hAnsiTheme="minorHAnsi" w:cstheme="minorBidi"/>
          <w:bCs w:val="0"/>
          <w:kern w:val="2"/>
          <w:sz w:val="24"/>
          <w14:ligatures w14:val="standardContextual"/>
        </w:rPr>
      </w:pPr>
      <w:hyperlink w:anchor="_Toc201745551" w:history="1">
        <w:r w:rsidRPr="00071614">
          <w:rPr>
            <w:rStyle w:val="Hyperlink"/>
          </w:rPr>
          <w:t>0610-14</w:t>
        </w:r>
        <w:r>
          <w:rPr>
            <w:rFonts w:asciiTheme="minorHAnsi" w:eastAsiaTheme="minorEastAsia" w:hAnsiTheme="minorHAnsi" w:cstheme="minorBidi"/>
            <w:bCs w:val="0"/>
            <w:kern w:val="2"/>
            <w:sz w:val="24"/>
            <w14:ligatures w14:val="standardContextual"/>
          </w:rPr>
          <w:tab/>
        </w:r>
        <w:r w:rsidRPr="00071614">
          <w:rPr>
            <w:rStyle w:val="Hyperlink"/>
          </w:rPr>
          <w:t>LICENSEE-IDENTIFIED VIOLATIONS</w:t>
        </w:r>
        <w:r>
          <w:rPr>
            <w:webHidden/>
          </w:rPr>
          <w:tab/>
        </w:r>
        <w:r>
          <w:rPr>
            <w:webHidden/>
          </w:rPr>
          <w:fldChar w:fldCharType="begin"/>
        </w:r>
        <w:r>
          <w:rPr>
            <w:webHidden/>
          </w:rPr>
          <w:instrText xml:space="preserve"> PAGEREF _Toc201745551 \h </w:instrText>
        </w:r>
        <w:r>
          <w:rPr>
            <w:webHidden/>
          </w:rPr>
        </w:r>
        <w:r>
          <w:rPr>
            <w:webHidden/>
          </w:rPr>
          <w:fldChar w:fldCharType="separate"/>
        </w:r>
        <w:r w:rsidR="00BC1C85">
          <w:rPr>
            <w:webHidden/>
          </w:rPr>
          <w:t>22</w:t>
        </w:r>
        <w:r>
          <w:rPr>
            <w:webHidden/>
          </w:rPr>
          <w:fldChar w:fldCharType="end"/>
        </w:r>
      </w:hyperlink>
    </w:p>
    <w:p w14:paraId="74E5B2AF" w14:textId="32A95603"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2" w:history="1">
        <w:r w:rsidRPr="00071614">
          <w:rPr>
            <w:rStyle w:val="Hyperlink"/>
          </w:rPr>
          <w:t>14.01</w:t>
        </w:r>
        <w:r>
          <w:rPr>
            <w:rFonts w:asciiTheme="minorHAnsi" w:eastAsiaTheme="minorEastAsia" w:hAnsiTheme="minorHAnsi" w:cstheme="minorBidi"/>
            <w:bCs w:val="0"/>
            <w:kern w:val="2"/>
            <w:sz w:val="24"/>
            <w:szCs w:val="24"/>
            <w14:ligatures w14:val="standardContextual"/>
          </w:rPr>
          <w:tab/>
        </w:r>
        <w:r w:rsidRPr="00071614">
          <w:rPr>
            <w:rStyle w:val="Hyperlink"/>
          </w:rPr>
          <w:t>Licensee-identified Violations</w:t>
        </w:r>
        <w:r>
          <w:rPr>
            <w:webHidden/>
          </w:rPr>
          <w:tab/>
        </w:r>
        <w:r>
          <w:rPr>
            <w:webHidden/>
          </w:rPr>
          <w:fldChar w:fldCharType="begin"/>
        </w:r>
        <w:r>
          <w:rPr>
            <w:webHidden/>
          </w:rPr>
          <w:instrText xml:space="preserve"> PAGEREF _Toc201745552 \h </w:instrText>
        </w:r>
        <w:r>
          <w:rPr>
            <w:webHidden/>
          </w:rPr>
        </w:r>
        <w:r>
          <w:rPr>
            <w:webHidden/>
          </w:rPr>
          <w:fldChar w:fldCharType="separate"/>
        </w:r>
        <w:r w:rsidR="00BC1C85">
          <w:rPr>
            <w:webHidden/>
          </w:rPr>
          <w:t>23</w:t>
        </w:r>
        <w:r>
          <w:rPr>
            <w:webHidden/>
          </w:rPr>
          <w:fldChar w:fldCharType="end"/>
        </w:r>
      </w:hyperlink>
    </w:p>
    <w:p w14:paraId="2B04CECC" w14:textId="5E8E94D2"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3" w:history="1">
        <w:r w:rsidRPr="00071614">
          <w:rPr>
            <w:rStyle w:val="Hyperlink"/>
          </w:rPr>
          <w:t>14.02</w:t>
        </w:r>
        <w:r>
          <w:rPr>
            <w:rFonts w:asciiTheme="minorHAnsi" w:eastAsiaTheme="minorEastAsia" w:hAnsiTheme="minorHAnsi" w:cstheme="minorBidi"/>
            <w:bCs w:val="0"/>
            <w:kern w:val="2"/>
            <w:sz w:val="24"/>
            <w:szCs w:val="24"/>
            <w14:ligatures w14:val="standardContextual"/>
          </w:rPr>
          <w:tab/>
        </w:r>
        <w:r w:rsidRPr="00071614">
          <w:rPr>
            <w:rStyle w:val="Hyperlink"/>
          </w:rPr>
          <w:t>NRC Review of Licensee’s Self-Assessment or Corrective Action Program</w:t>
        </w:r>
        <w:r>
          <w:rPr>
            <w:webHidden/>
          </w:rPr>
          <w:tab/>
        </w:r>
        <w:r>
          <w:rPr>
            <w:webHidden/>
          </w:rPr>
          <w:fldChar w:fldCharType="begin"/>
        </w:r>
        <w:r>
          <w:rPr>
            <w:webHidden/>
          </w:rPr>
          <w:instrText xml:space="preserve"> PAGEREF _Toc201745553 \h </w:instrText>
        </w:r>
        <w:r>
          <w:rPr>
            <w:webHidden/>
          </w:rPr>
        </w:r>
        <w:r>
          <w:rPr>
            <w:webHidden/>
          </w:rPr>
          <w:fldChar w:fldCharType="separate"/>
        </w:r>
        <w:r w:rsidR="00BC1C85">
          <w:rPr>
            <w:webHidden/>
          </w:rPr>
          <w:t>24</w:t>
        </w:r>
        <w:r>
          <w:rPr>
            <w:webHidden/>
          </w:rPr>
          <w:fldChar w:fldCharType="end"/>
        </w:r>
      </w:hyperlink>
    </w:p>
    <w:p w14:paraId="727E3F40" w14:textId="7D0370D8"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4" w:history="1">
        <w:r w:rsidRPr="00071614">
          <w:rPr>
            <w:rStyle w:val="Hyperlink"/>
          </w:rPr>
          <w:t>14.03</w:t>
        </w:r>
        <w:r>
          <w:rPr>
            <w:rFonts w:asciiTheme="minorHAnsi" w:eastAsiaTheme="minorEastAsia" w:hAnsiTheme="minorHAnsi" w:cstheme="minorBidi"/>
            <w:bCs w:val="0"/>
            <w:kern w:val="2"/>
            <w:sz w:val="24"/>
            <w:szCs w:val="24"/>
            <w14:ligatures w14:val="standardContextual"/>
          </w:rPr>
          <w:tab/>
        </w:r>
        <w:r w:rsidRPr="00071614">
          <w:rPr>
            <w:rStyle w:val="Hyperlink"/>
          </w:rPr>
          <w:t>All Other Licensees and Non-licensees</w:t>
        </w:r>
        <w:r>
          <w:rPr>
            <w:webHidden/>
          </w:rPr>
          <w:tab/>
        </w:r>
        <w:r>
          <w:rPr>
            <w:webHidden/>
          </w:rPr>
          <w:fldChar w:fldCharType="begin"/>
        </w:r>
        <w:r>
          <w:rPr>
            <w:webHidden/>
          </w:rPr>
          <w:instrText xml:space="preserve"> PAGEREF _Toc201745554 \h </w:instrText>
        </w:r>
        <w:r>
          <w:rPr>
            <w:webHidden/>
          </w:rPr>
        </w:r>
        <w:r>
          <w:rPr>
            <w:webHidden/>
          </w:rPr>
          <w:fldChar w:fldCharType="separate"/>
        </w:r>
        <w:r w:rsidR="00BC1C85">
          <w:rPr>
            <w:webHidden/>
          </w:rPr>
          <w:t>24</w:t>
        </w:r>
        <w:r>
          <w:rPr>
            <w:webHidden/>
          </w:rPr>
          <w:fldChar w:fldCharType="end"/>
        </w:r>
      </w:hyperlink>
    </w:p>
    <w:p w14:paraId="704D5D9A" w14:textId="781B2CAD" w:rsidR="003B543D" w:rsidRDefault="003B543D">
      <w:pPr>
        <w:pStyle w:val="TOC1"/>
        <w:rPr>
          <w:rFonts w:asciiTheme="minorHAnsi" w:eastAsiaTheme="minorEastAsia" w:hAnsiTheme="minorHAnsi" w:cstheme="minorBidi"/>
          <w:bCs w:val="0"/>
          <w:kern w:val="2"/>
          <w:sz w:val="24"/>
          <w14:ligatures w14:val="standardContextual"/>
        </w:rPr>
      </w:pPr>
      <w:hyperlink w:anchor="_Toc201745555" w:history="1">
        <w:r w:rsidRPr="00071614">
          <w:rPr>
            <w:rStyle w:val="Hyperlink"/>
          </w:rPr>
          <w:t>0610-15</w:t>
        </w:r>
        <w:r>
          <w:rPr>
            <w:rFonts w:asciiTheme="minorHAnsi" w:eastAsiaTheme="minorEastAsia" w:hAnsiTheme="minorHAnsi" w:cstheme="minorBidi"/>
            <w:bCs w:val="0"/>
            <w:kern w:val="2"/>
            <w:sz w:val="24"/>
            <w14:ligatures w14:val="standardContextual"/>
          </w:rPr>
          <w:tab/>
        </w:r>
        <w:r w:rsidRPr="00071614">
          <w:rPr>
            <w:rStyle w:val="Hyperlink"/>
          </w:rPr>
          <w:t>OTHER INSPECTION ISSUES</w:t>
        </w:r>
        <w:r>
          <w:rPr>
            <w:webHidden/>
          </w:rPr>
          <w:tab/>
        </w:r>
        <w:r>
          <w:rPr>
            <w:webHidden/>
          </w:rPr>
          <w:fldChar w:fldCharType="begin"/>
        </w:r>
        <w:r>
          <w:rPr>
            <w:webHidden/>
          </w:rPr>
          <w:instrText xml:space="preserve"> PAGEREF _Toc201745555 \h </w:instrText>
        </w:r>
        <w:r>
          <w:rPr>
            <w:webHidden/>
          </w:rPr>
        </w:r>
        <w:r>
          <w:rPr>
            <w:webHidden/>
          </w:rPr>
          <w:fldChar w:fldCharType="separate"/>
        </w:r>
        <w:r w:rsidR="00BC1C85">
          <w:rPr>
            <w:webHidden/>
          </w:rPr>
          <w:t>24</w:t>
        </w:r>
        <w:r>
          <w:rPr>
            <w:webHidden/>
          </w:rPr>
          <w:fldChar w:fldCharType="end"/>
        </w:r>
      </w:hyperlink>
    </w:p>
    <w:p w14:paraId="630CD7C0" w14:textId="6F83116E"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6" w:history="1">
        <w:r w:rsidRPr="00071614">
          <w:rPr>
            <w:rStyle w:val="Hyperlink"/>
          </w:rPr>
          <w:t>15.01</w:t>
        </w:r>
        <w:r>
          <w:rPr>
            <w:rFonts w:asciiTheme="minorHAnsi" w:eastAsiaTheme="minorEastAsia" w:hAnsiTheme="minorHAnsi" w:cstheme="minorBidi"/>
            <w:bCs w:val="0"/>
            <w:kern w:val="2"/>
            <w:sz w:val="24"/>
            <w:szCs w:val="24"/>
            <w14:ligatures w14:val="standardContextual"/>
          </w:rPr>
          <w:tab/>
        </w:r>
        <w:r w:rsidRPr="00071614">
          <w:rPr>
            <w:rStyle w:val="Hyperlink"/>
          </w:rPr>
          <w:t>Minor Violations</w:t>
        </w:r>
        <w:r>
          <w:rPr>
            <w:webHidden/>
          </w:rPr>
          <w:tab/>
        </w:r>
        <w:r>
          <w:rPr>
            <w:webHidden/>
          </w:rPr>
          <w:fldChar w:fldCharType="begin"/>
        </w:r>
        <w:r>
          <w:rPr>
            <w:webHidden/>
          </w:rPr>
          <w:instrText xml:space="preserve"> PAGEREF _Toc201745556 \h </w:instrText>
        </w:r>
        <w:r>
          <w:rPr>
            <w:webHidden/>
          </w:rPr>
        </w:r>
        <w:r>
          <w:rPr>
            <w:webHidden/>
          </w:rPr>
          <w:fldChar w:fldCharType="separate"/>
        </w:r>
        <w:r w:rsidR="00BC1C85">
          <w:rPr>
            <w:webHidden/>
          </w:rPr>
          <w:t>24</w:t>
        </w:r>
        <w:r>
          <w:rPr>
            <w:webHidden/>
          </w:rPr>
          <w:fldChar w:fldCharType="end"/>
        </w:r>
      </w:hyperlink>
    </w:p>
    <w:p w14:paraId="7EBDD5DC" w14:textId="5519A86A"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7" w:history="1">
        <w:r w:rsidRPr="00071614">
          <w:rPr>
            <w:rStyle w:val="Hyperlink"/>
          </w:rPr>
          <w:t>15.02</w:t>
        </w:r>
        <w:r>
          <w:rPr>
            <w:rFonts w:asciiTheme="minorHAnsi" w:eastAsiaTheme="minorEastAsia" w:hAnsiTheme="minorHAnsi" w:cstheme="minorBidi"/>
            <w:bCs w:val="0"/>
            <w:kern w:val="2"/>
            <w:sz w:val="24"/>
            <w:szCs w:val="24"/>
            <w14:ligatures w14:val="standardContextual"/>
          </w:rPr>
          <w:tab/>
        </w:r>
        <w:r w:rsidRPr="00071614">
          <w:rPr>
            <w:rStyle w:val="Hyperlink"/>
          </w:rPr>
          <w:t>Observations/Assessments</w:t>
        </w:r>
        <w:r>
          <w:rPr>
            <w:webHidden/>
          </w:rPr>
          <w:tab/>
        </w:r>
        <w:r>
          <w:rPr>
            <w:webHidden/>
          </w:rPr>
          <w:fldChar w:fldCharType="begin"/>
        </w:r>
        <w:r>
          <w:rPr>
            <w:webHidden/>
          </w:rPr>
          <w:instrText xml:space="preserve"> PAGEREF _Toc201745557 \h </w:instrText>
        </w:r>
        <w:r>
          <w:rPr>
            <w:webHidden/>
          </w:rPr>
        </w:r>
        <w:r>
          <w:rPr>
            <w:webHidden/>
          </w:rPr>
          <w:fldChar w:fldCharType="separate"/>
        </w:r>
        <w:r w:rsidR="00BC1C85">
          <w:rPr>
            <w:webHidden/>
          </w:rPr>
          <w:t>25</w:t>
        </w:r>
        <w:r>
          <w:rPr>
            <w:webHidden/>
          </w:rPr>
          <w:fldChar w:fldCharType="end"/>
        </w:r>
      </w:hyperlink>
    </w:p>
    <w:p w14:paraId="53C25574" w14:textId="5628D344"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8" w:history="1">
        <w:r w:rsidRPr="00071614">
          <w:rPr>
            <w:rStyle w:val="Hyperlink"/>
          </w:rPr>
          <w:t>15.03</w:t>
        </w:r>
        <w:r>
          <w:rPr>
            <w:rFonts w:asciiTheme="minorHAnsi" w:eastAsiaTheme="minorEastAsia" w:hAnsiTheme="minorHAnsi" w:cstheme="minorBidi"/>
            <w:bCs w:val="0"/>
            <w:kern w:val="2"/>
            <w:sz w:val="24"/>
            <w:szCs w:val="24"/>
            <w14:ligatures w14:val="standardContextual"/>
          </w:rPr>
          <w:tab/>
        </w:r>
        <w:r w:rsidRPr="00071614">
          <w:rPr>
            <w:rStyle w:val="Hyperlink"/>
          </w:rPr>
          <w:t>Documenting Issues Involving VLSSIR Process</w:t>
        </w:r>
        <w:r>
          <w:rPr>
            <w:webHidden/>
          </w:rPr>
          <w:tab/>
        </w:r>
        <w:r>
          <w:rPr>
            <w:webHidden/>
          </w:rPr>
          <w:fldChar w:fldCharType="begin"/>
        </w:r>
        <w:r>
          <w:rPr>
            <w:webHidden/>
          </w:rPr>
          <w:instrText xml:space="preserve"> PAGEREF _Toc201745558 \h </w:instrText>
        </w:r>
        <w:r>
          <w:rPr>
            <w:webHidden/>
          </w:rPr>
        </w:r>
        <w:r>
          <w:rPr>
            <w:webHidden/>
          </w:rPr>
          <w:fldChar w:fldCharType="separate"/>
        </w:r>
        <w:r w:rsidR="00BC1C85">
          <w:rPr>
            <w:webHidden/>
          </w:rPr>
          <w:t>26</w:t>
        </w:r>
        <w:r>
          <w:rPr>
            <w:webHidden/>
          </w:rPr>
          <w:fldChar w:fldCharType="end"/>
        </w:r>
      </w:hyperlink>
    </w:p>
    <w:p w14:paraId="615518C8" w14:textId="15AE4936"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59" w:history="1">
        <w:r w:rsidRPr="00071614">
          <w:rPr>
            <w:rStyle w:val="Hyperlink"/>
          </w:rPr>
          <w:t>15.04</w:t>
        </w:r>
        <w:r>
          <w:rPr>
            <w:rFonts w:asciiTheme="minorHAnsi" w:eastAsiaTheme="minorEastAsia" w:hAnsiTheme="minorHAnsi" w:cstheme="minorBidi"/>
            <w:bCs w:val="0"/>
            <w:kern w:val="2"/>
            <w:sz w:val="24"/>
            <w:szCs w:val="24"/>
            <w14:ligatures w14:val="standardContextual"/>
          </w:rPr>
          <w:tab/>
        </w:r>
        <w:r w:rsidRPr="00071614">
          <w:rPr>
            <w:rStyle w:val="Hyperlink"/>
          </w:rPr>
          <w:t>Documenting Decom Inspections That Include Confirmatory Surveys</w:t>
        </w:r>
        <w:r>
          <w:rPr>
            <w:webHidden/>
          </w:rPr>
          <w:tab/>
        </w:r>
        <w:r>
          <w:rPr>
            <w:webHidden/>
          </w:rPr>
          <w:fldChar w:fldCharType="begin"/>
        </w:r>
        <w:r>
          <w:rPr>
            <w:webHidden/>
          </w:rPr>
          <w:instrText xml:space="preserve"> PAGEREF _Toc201745559 \h </w:instrText>
        </w:r>
        <w:r>
          <w:rPr>
            <w:webHidden/>
          </w:rPr>
        </w:r>
        <w:r>
          <w:rPr>
            <w:webHidden/>
          </w:rPr>
          <w:fldChar w:fldCharType="separate"/>
        </w:r>
        <w:r w:rsidR="00BC1C85">
          <w:rPr>
            <w:webHidden/>
          </w:rPr>
          <w:t>27</w:t>
        </w:r>
        <w:r>
          <w:rPr>
            <w:webHidden/>
          </w:rPr>
          <w:fldChar w:fldCharType="end"/>
        </w:r>
      </w:hyperlink>
    </w:p>
    <w:p w14:paraId="18A4A21A" w14:textId="349E4ACD" w:rsidR="003B543D" w:rsidRDefault="003B543D">
      <w:pPr>
        <w:pStyle w:val="TOC1"/>
        <w:rPr>
          <w:rFonts w:asciiTheme="minorHAnsi" w:eastAsiaTheme="minorEastAsia" w:hAnsiTheme="minorHAnsi" w:cstheme="minorBidi"/>
          <w:bCs w:val="0"/>
          <w:kern w:val="2"/>
          <w:sz w:val="24"/>
          <w14:ligatures w14:val="standardContextual"/>
        </w:rPr>
      </w:pPr>
      <w:hyperlink w:anchor="_Toc201745560" w:history="1">
        <w:r w:rsidRPr="00071614">
          <w:rPr>
            <w:rStyle w:val="Hyperlink"/>
          </w:rPr>
          <w:t>0610-16</w:t>
        </w:r>
        <w:r>
          <w:rPr>
            <w:rFonts w:asciiTheme="minorHAnsi" w:eastAsiaTheme="minorEastAsia" w:hAnsiTheme="minorHAnsi" w:cstheme="minorBidi"/>
            <w:bCs w:val="0"/>
            <w:kern w:val="2"/>
            <w:sz w:val="24"/>
            <w14:ligatures w14:val="standardContextual"/>
          </w:rPr>
          <w:tab/>
        </w:r>
        <w:r w:rsidRPr="00071614">
          <w:rPr>
            <w:rStyle w:val="Hyperlink"/>
          </w:rPr>
          <w:t>OTHER GUIDANCE</w:t>
        </w:r>
        <w:r>
          <w:rPr>
            <w:webHidden/>
          </w:rPr>
          <w:tab/>
        </w:r>
        <w:r>
          <w:rPr>
            <w:webHidden/>
          </w:rPr>
          <w:fldChar w:fldCharType="begin"/>
        </w:r>
        <w:r>
          <w:rPr>
            <w:webHidden/>
          </w:rPr>
          <w:instrText xml:space="preserve"> PAGEREF _Toc201745560 \h </w:instrText>
        </w:r>
        <w:r>
          <w:rPr>
            <w:webHidden/>
          </w:rPr>
        </w:r>
        <w:r>
          <w:rPr>
            <w:webHidden/>
          </w:rPr>
          <w:fldChar w:fldCharType="separate"/>
        </w:r>
        <w:r w:rsidR="00BC1C85">
          <w:rPr>
            <w:webHidden/>
          </w:rPr>
          <w:t>28</w:t>
        </w:r>
        <w:r>
          <w:rPr>
            <w:webHidden/>
          </w:rPr>
          <w:fldChar w:fldCharType="end"/>
        </w:r>
      </w:hyperlink>
    </w:p>
    <w:p w14:paraId="7EEB7311" w14:textId="5163D6B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1" w:history="1">
        <w:r w:rsidRPr="00071614">
          <w:rPr>
            <w:rStyle w:val="Hyperlink"/>
          </w:rPr>
          <w:t>16.01</w:t>
        </w:r>
        <w:r>
          <w:rPr>
            <w:rFonts w:asciiTheme="minorHAnsi" w:eastAsiaTheme="minorEastAsia" w:hAnsiTheme="minorHAnsi" w:cstheme="minorBidi"/>
            <w:bCs w:val="0"/>
            <w:kern w:val="2"/>
            <w:sz w:val="24"/>
            <w:szCs w:val="24"/>
            <w14:ligatures w14:val="standardContextual"/>
          </w:rPr>
          <w:tab/>
        </w:r>
        <w:r w:rsidRPr="00071614">
          <w:rPr>
            <w:rStyle w:val="Hyperlink"/>
          </w:rPr>
          <w:t>Treatment of Third-Party Reviews</w:t>
        </w:r>
        <w:r>
          <w:rPr>
            <w:webHidden/>
          </w:rPr>
          <w:tab/>
        </w:r>
        <w:r>
          <w:rPr>
            <w:webHidden/>
          </w:rPr>
          <w:fldChar w:fldCharType="begin"/>
        </w:r>
        <w:r>
          <w:rPr>
            <w:webHidden/>
          </w:rPr>
          <w:instrText xml:space="preserve"> PAGEREF _Toc201745561 \h </w:instrText>
        </w:r>
        <w:r>
          <w:rPr>
            <w:webHidden/>
          </w:rPr>
        </w:r>
        <w:r>
          <w:rPr>
            <w:webHidden/>
          </w:rPr>
          <w:fldChar w:fldCharType="separate"/>
        </w:r>
        <w:r w:rsidR="00BC1C85">
          <w:rPr>
            <w:webHidden/>
          </w:rPr>
          <w:t>28</w:t>
        </w:r>
        <w:r>
          <w:rPr>
            <w:webHidden/>
          </w:rPr>
          <w:fldChar w:fldCharType="end"/>
        </w:r>
      </w:hyperlink>
    </w:p>
    <w:p w14:paraId="29AA5926" w14:textId="1066E8CC"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2" w:history="1">
        <w:r w:rsidRPr="00071614">
          <w:rPr>
            <w:rStyle w:val="Hyperlink"/>
          </w:rPr>
          <w:t>16.02</w:t>
        </w:r>
        <w:r>
          <w:rPr>
            <w:rFonts w:asciiTheme="minorHAnsi" w:eastAsiaTheme="minorEastAsia" w:hAnsiTheme="minorHAnsi" w:cstheme="minorBidi"/>
            <w:bCs w:val="0"/>
            <w:kern w:val="2"/>
            <w:sz w:val="24"/>
            <w:szCs w:val="24"/>
            <w14:ligatures w14:val="standardContextual"/>
          </w:rPr>
          <w:tab/>
        </w:r>
        <w:r w:rsidRPr="00071614">
          <w:rPr>
            <w:rStyle w:val="Hyperlink"/>
          </w:rPr>
          <w:t>NRC CUI in Non-Security Related Reports</w:t>
        </w:r>
        <w:r>
          <w:rPr>
            <w:webHidden/>
          </w:rPr>
          <w:tab/>
        </w:r>
        <w:r>
          <w:rPr>
            <w:webHidden/>
          </w:rPr>
          <w:fldChar w:fldCharType="begin"/>
        </w:r>
        <w:r>
          <w:rPr>
            <w:webHidden/>
          </w:rPr>
          <w:instrText xml:space="preserve"> PAGEREF _Toc201745562 \h </w:instrText>
        </w:r>
        <w:r>
          <w:rPr>
            <w:webHidden/>
          </w:rPr>
        </w:r>
        <w:r>
          <w:rPr>
            <w:webHidden/>
          </w:rPr>
          <w:fldChar w:fldCharType="separate"/>
        </w:r>
        <w:r w:rsidR="00BC1C85">
          <w:rPr>
            <w:webHidden/>
          </w:rPr>
          <w:t>28</w:t>
        </w:r>
        <w:r>
          <w:rPr>
            <w:webHidden/>
          </w:rPr>
          <w:fldChar w:fldCharType="end"/>
        </w:r>
      </w:hyperlink>
    </w:p>
    <w:p w14:paraId="072AD7F5" w14:textId="59137AD1"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3" w:history="1">
        <w:r w:rsidRPr="00071614">
          <w:rPr>
            <w:rStyle w:val="Hyperlink"/>
          </w:rPr>
          <w:t>16.03</w:t>
        </w:r>
        <w:r>
          <w:rPr>
            <w:rFonts w:asciiTheme="minorHAnsi" w:eastAsiaTheme="minorEastAsia" w:hAnsiTheme="minorHAnsi" w:cstheme="minorBidi"/>
            <w:bCs w:val="0"/>
            <w:kern w:val="2"/>
            <w:sz w:val="24"/>
            <w:szCs w:val="24"/>
            <w14:ligatures w14:val="standardContextual"/>
          </w:rPr>
          <w:tab/>
        </w:r>
        <w:r w:rsidRPr="00071614">
          <w:rPr>
            <w:rStyle w:val="Hyperlink"/>
          </w:rPr>
          <w:t>Amending Inspection Reports</w:t>
        </w:r>
        <w:r>
          <w:rPr>
            <w:webHidden/>
          </w:rPr>
          <w:tab/>
        </w:r>
        <w:r>
          <w:rPr>
            <w:webHidden/>
          </w:rPr>
          <w:fldChar w:fldCharType="begin"/>
        </w:r>
        <w:r>
          <w:rPr>
            <w:webHidden/>
          </w:rPr>
          <w:instrText xml:space="preserve"> PAGEREF _Toc201745563 \h </w:instrText>
        </w:r>
        <w:r>
          <w:rPr>
            <w:webHidden/>
          </w:rPr>
        </w:r>
        <w:r>
          <w:rPr>
            <w:webHidden/>
          </w:rPr>
          <w:fldChar w:fldCharType="separate"/>
        </w:r>
        <w:r w:rsidR="00BC1C85">
          <w:rPr>
            <w:webHidden/>
          </w:rPr>
          <w:t>28</w:t>
        </w:r>
        <w:r>
          <w:rPr>
            <w:webHidden/>
          </w:rPr>
          <w:fldChar w:fldCharType="end"/>
        </w:r>
      </w:hyperlink>
    </w:p>
    <w:p w14:paraId="11AB7A9E" w14:textId="62393FC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4" w:history="1">
        <w:r w:rsidRPr="00071614">
          <w:rPr>
            <w:rStyle w:val="Hyperlink"/>
          </w:rPr>
          <w:t>16.04</w:t>
        </w:r>
        <w:r>
          <w:rPr>
            <w:rFonts w:asciiTheme="minorHAnsi" w:eastAsiaTheme="minorEastAsia" w:hAnsiTheme="minorHAnsi" w:cstheme="minorBidi"/>
            <w:bCs w:val="0"/>
            <w:kern w:val="2"/>
            <w:sz w:val="24"/>
            <w:szCs w:val="24"/>
            <w14:ligatures w14:val="standardContextual"/>
          </w:rPr>
          <w:tab/>
        </w:r>
        <w:r w:rsidRPr="00071614">
          <w:rPr>
            <w:rStyle w:val="Hyperlink"/>
          </w:rPr>
          <w:t>Plain Language</w:t>
        </w:r>
        <w:r>
          <w:rPr>
            <w:webHidden/>
          </w:rPr>
          <w:tab/>
        </w:r>
        <w:r>
          <w:rPr>
            <w:webHidden/>
          </w:rPr>
          <w:fldChar w:fldCharType="begin"/>
        </w:r>
        <w:r>
          <w:rPr>
            <w:webHidden/>
          </w:rPr>
          <w:instrText xml:space="preserve"> PAGEREF _Toc201745564 \h </w:instrText>
        </w:r>
        <w:r>
          <w:rPr>
            <w:webHidden/>
          </w:rPr>
        </w:r>
        <w:r>
          <w:rPr>
            <w:webHidden/>
          </w:rPr>
          <w:fldChar w:fldCharType="separate"/>
        </w:r>
        <w:r w:rsidR="00BC1C85">
          <w:rPr>
            <w:webHidden/>
          </w:rPr>
          <w:t>29</w:t>
        </w:r>
        <w:r>
          <w:rPr>
            <w:webHidden/>
          </w:rPr>
          <w:fldChar w:fldCharType="end"/>
        </w:r>
      </w:hyperlink>
    </w:p>
    <w:p w14:paraId="7A8BC41B" w14:textId="0BFB1964"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5" w:history="1">
        <w:r w:rsidRPr="00071614">
          <w:rPr>
            <w:rStyle w:val="Hyperlink"/>
          </w:rPr>
          <w:t>16.05</w:t>
        </w:r>
        <w:r>
          <w:rPr>
            <w:rFonts w:asciiTheme="minorHAnsi" w:eastAsiaTheme="minorEastAsia" w:hAnsiTheme="minorHAnsi" w:cstheme="minorBidi"/>
            <w:bCs w:val="0"/>
            <w:kern w:val="2"/>
            <w:sz w:val="24"/>
            <w:szCs w:val="24"/>
            <w14:ligatures w14:val="standardContextual"/>
          </w:rPr>
          <w:tab/>
        </w:r>
        <w:r w:rsidRPr="00071614">
          <w:rPr>
            <w:rStyle w:val="Hyperlink"/>
          </w:rPr>
          <w:t>Graphics/Visual Aids</w:t>
        </w:r>
        <w:r>
          <w:rPr>
            <w:webHidden/>
          </w:rPr>
          <w:tab/>
        </w:r>
        <w:r>
          <w:rPr>
            <w:webHidden/>
          </w:rPr>
          <w:fldChar w:fldCharType="begin"/>
        </w:r>
        <w:r>
          <w:rPr>
            <w:webHidden/>
          </w:rPr>
          <w:instrText xml:space="preserve"> PAGEREF _Toc201745565 \h </w:instrText>
        </w:r>
        <w:r>
          <w:rPr>
            <w:webHidden/>
          </w:rPr>
        </w:r>
        <w:r>
          <w:rPr>
            <w:webHidden/>
          </w:rPr>
          <w:fldChar w:fldCharType="separate"/>
        </w:r>
        <w:r w:rsidR="00BC1C85">
          <w:rPr>
            <w:webHidden/>
          </w:rPr>
          <w:t>29</w:t>
        </w:r>
        <w:r>
          <w:rPr>
            <w:webHidden/>
          </w:rPr>
          <w:fldChar w:fldCharType="end"/>
        </w:r>
      </w:hyperlink>
    </w:p>
    <w:p w14:paraId="5EEF2F4D" w14:textId="01541E90"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6" w:history="1">
        <w:r w:rsidRPr="00071614">
          <w:rPr>
            <w:rStyle w:val="Hyperlink"/>
          </w:rPr>
          <w:t>16.06</w:t>
        </w:r>
        <w:r>
          <w:rPr>
            <w:rFonts w:asciiTheme="minorHAnsi" w:eastAsiaTheme="minorEastAsia" w:hAnsiTheme="minorHAnsi" w:cstheme="minorBidi"/>
            <w:bCs w:val="0"/>
            <w:kern w:val="2"/>
            <w:sz w:val="24"/>
            <w:szCs w:val="24"/>
            <w14:ligatures w14:val="standardContextual"/>
          </w:rPr>
          <w:tab/>
        </w:r>
        <w:r w:rsidRPr="00071614">
          <w:rPr>
            <w:rStyle w:val="Hyperlink"/>
          </w:rPr>
          <w:t>Caution Regarding the Creation of Staff Positions</w:t>
        </w:r>
        <w:r>
          <w:rPr>
            <w:webHidden/>
          </w:rPr>
          <w:tab/>
        </w:r>
        <w:r>
          <w:rPr>
            <w:webHidden/>
          </w:rPr>
          <w:fldChar w:fldCharType="begin"/>
        </w:r>
        <w:r>
          <w:rPr>
            <w:webHidden/>
          </w:rPr>
          <w:instrText xml:space="preserve"> PAGEREF _Toc201745566 \h </w:instrText>
        </w:r>
        <w:r>
          <w:rPr>
            <w:webHidden/>
          </w:rPr>
        </w:r>
        <w:r>
          <w:rPr>
            <w:webHidden/>
          </w:rPr>
          <w:fldChar w:fldCharType="separate"/>
        </w:r>
        <w:r w:rsidR="00BC1C85">
          <w:rPr>
            <w:webHidden/>
          </w:rPr>
          <w:t>29</w:t>
        </w:r>
        <w:r>
          <w:rPr>
            <w:webHidden/>
          </w:rPr>
          <w:fldChar w:fldCharType="end"/>
        </w:r>
      </w:hyperlink>
    </w:p>
    <w:p w14:paraId="18F6819B" w14:textId="149F6CF4"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7" w:history="1">
        <w:r w:rsidRPr="00071614">
          <w:rPr>
            <w:rStyle w:val="Hyperlink"/>
          </w:rPr>
          <w:t>16.07</w:t>
        </w:r>
        <w:r w:rsidR="000800F1">
          <w:rPr>
            <w:rStyle w:val="Hyperlink"/>
          </w:rPr>
          <w:tab/>
        </w:r>
        <w:r w:rsidRPr="00071614">
          <w:rPr>
            <w:rStyle w:val="Hyperlink"/>
          </w:rPr>
          <w:t>Allegations</w:t>
        </w:r>
        <w:r>
          <w:rPr>
            <w:webHidden/>
          </w:rPr>
          <w:tab/>
        </w:r>
        <w:r>
          <w:rPr>
            <w:webHidden/>
          </w:rPr>
          <w:fldChar w:fldCharType="begin"/>
        </w:r>
        <w:r>
          <w:rPr>
            <w:webHidden/>
          </w:rPr>
          <w:instrText xml:space="preserve"> PAGEREF _Toc201745567 \h </w:instrText>
        </w:r>
        <w:r>
          <w:rPr>
            <w:webHidden/>
          </w:rPr>
        </w:r>
        <w:r>
          <w:rPr>
            <w:webHidden/>
          </w:rPr>
          <w:fldChar w:fldCharType="separate"/>
        </w:r>
        <w:r w:rsidR="00BC1C85">
          <w:rPr>
            <w:webHidden/>
          </w:rPr>
          <w:t>29</w:t>
        </w:r>
        <w:r>
          <w:rPr>
            <w:webHidden/>
          </w:rPr>
          <w:fldChar w:fldCharType="end"/>
        </w:r>
      </w:hyperlink>
    </w:p>
    <w:p w14:paraId="43D6C89D" w14:textId="480BB18F"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8" w:history="1">
        <w:r w:rsidRPr="00071614">
          <w:rPr>
            <w:rStyle w:val="Hyperlink"/>
          </w:rPr>
          <w:t>16.08</w:t>
        </w:r>
        <w:r>
          <w:rPr>
            <w:rFonts w:asciiTheme="minorHAnsi" w:eastAsiaTheme="minorEastAsia" w:hAnsiTheme="minorHAnsi" w:cstheme="minorBidi"/>
            <w:bCs w:val="0"/>
            <w:kern w:val="2"/>
            <w:sz w:val="24"/>
            <w:szCs w:val="24"/>
            <w14:ligatures w14:val="standardContextual"/>
          </w:rPr>
          <w:tab/>
        </w:r>
        <w:r w:rsidRPr="00071614">
          <w:rPr>
            <w:rStyle w:val="Hyperlink"/>
          </w:rPr>
          <w:t>Trip Reports</w:t>
        </w:r>
        <w:r>
          <w:rPr>
            <w:webHidden/>
          </w:rPr>
          <w:tab/>
        </w:r>
        <w:r>
          <w:rPr>
            <w:webHidden/>
          </w:rPr>
          <w:fldChar w:fldCharType="begin"/>
        </w:r>
        <w:r>
          <w:rPr>
            <w:webHidden/>
          </w:rPr>
          <w:instrText xml:space="preserve"> PAGEREF _Toc201745568 \h </w:instrText>
        </w:r>
        <w:r>
          <w:rPr>
            <w:webHidden/>
          </w:rPr>
        </w:r>
        <w:r>
          <w:rPr>
            <w:webHidden/>
          </w:rPr>
          <w:fldChar w:fldCharType="separate"/>
        </w:r>
        <w:r w:rsidR="00BC1C85">
          <w:rPr>
            <w:webHidden/>
          </w:rPr>
          <w:t>30</w:t>
        </w:r>
        <w:r>
          <w:rPr>
            <w:webHidden/>
          </w:rPr>
          <w:fldChar w:fldCharType="end"/>
        </w:r>
      </w:hyperlink>
    </w:p>
    <w:p w14:paraId="21DAF672" w14:textId="518A9DF5"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69" w:history="1">
        <w:r w:rsidRPr="00071614">
          <w:rPr>
            <w:rStyle w:val="Hyperlink"/>
          </w:rPr>
          <w:t>16.09</w:t>
        </w:r>
        <w:r>
          <w:rPr>
            <w:rFonts w:asciiTheme="minorHAnsi" w:eastAsiaTheme="minorEastAsia" w:hAnsiTheme="minorHAnsi" w:cstheme="minorBidi"/>
            <w:bCs w:val="0"/>
            <w:kern w:val="2"/>
            <w:sz w:val="24"/>
            <w:szCs w:val="24"/>
            <w14:ligatures w14:val="standardContextual"/>
          </w:rPr>
          <w:tab/>
        </w:r>
        <w:r w:rsidRPr="00071614">
          <w:rPr>
            <w:rStyle w:val="Hyperlink"/>
          </w:rPr>
          <w:t>Reactive Inspections</w:t>
        </w:r>
        <w:r>
          <w:rPr>
            <w:webHidden/>
          </w:rPr>
          <w:tab/>
        </w:r>
        <w:r>
          <w:rPr>
            <w:webHidden/>
          </w:rPr>
          <w:fldChar w:fldCharType="begin"/>
        </w:r>
        <w:r>
          <w:rPr>
            <w:webHidden/>
          </w:rPr>
          <w:instrText xml:space="preserve"> PAGEREF _Toc201745569 \h </w:instrText>
        </w:r>
        <w:r>
          <w:rPr>
            <w:webHidden/>
          </w:rPr>
        </w:r>
        <w:r>
          <w:rPr>
            <w:webHidden/>
          </w:rPr>
          <w:fldChar w:fldCharType="separate"/>
        </w:r>
        <w:r w:rsidR="00BC1C85">
          <w:rPr>
            <w:webHidden/>
          </w:rPr>
          <w:t>30</w:t>
        </w:r>
        <w:r>
          <w:rPr>
            <w:webHidden/>
          </w:rPr>
          <w:fldChar w:fldCharType="end"/>
        </w:r>
      </w:hyperlink>
    </w:p>
    <w:p w14:paraId="682D2ADC" w14:textId="5541712B"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70" w:history="1">
        <w:r w:rsidRPr="00071614">
          <w:rPr>
            <w:rStyle w:val="Hyperlink"/>
          </w:rPr>
          <w:t>16.10</w:t>
        </w:r>
        <w:r>
          <w:rPr>
            <w:rFonts w:asciiTheme="minorHAnsi" w:eastAsiaTheme="minorEastAsia" w:hAnsiTheme="minorHAnsi" w:cstheme="minorBidi"/>
            <w:bCs w:val="0"/>
            <w:kern w:val="2"/>
            <w:sz w:val="24"/>
            <w:szCs w:val="24"/>
            <w14:ligatures w14:val="standardContextual"/>
          </w:rPr>
          <w:tab/>
        </w:r>
        <w:r w:rsidRPr="00071614">
          <w:rPr>
            <w:rStyle w:val="Hyperlink"/>
          </w:rPr>
          <w:t>General Public Disclosure and Exemptions</w:t>
        </w:r>
        <w:r>
          <w:rPr>
            <w:webHidden/>
          </w:rPr>
          <w:tab/>
        </w:r>
        <w:r>
          <w:rPr>
            <w:webHidden/>
          </w:rPr>
          <w:fldChar w:fldCharType="begin"/>
        </w:r>
        <w:r>
          <w:rPr>
            <w:webHidden/>
          </w:rPr>
          <w:instrText xml:space="preserve"> PAGEREF _Toc201745570 \h </w:instrText>
        </w:r>
        <w:r>
          <w:rPr>
            <w:webHidden/>
          </w:rPr>
        </w:r>
        <w:r>
          <w:rPr>
            <w:webHidden/>
          </w:rPr>
          <w:fldChar w:fldCharType="separate"/>
        </w:r>
        <w:r w:rsidR="00BC1C85">
          <w:rPr>
            <w:webHidden/>
          </w:rPr>
          <w:t>30</w:t>
        </w:r>
        <w:r>
          <w:rPr>
            <w:webHidden/>
          </w:rPr>
          <w:fldChar w:fldCharType="end"/>
        </w:r>
      </w:hyperlink>
    </w:p>
    <w:p w14:paraId="27D223A6" w14:textId="5DF1D9F6" w:rsidR="003B543D" w:rsidRDefault="003B543D">
      <w:pPr>
        <w:pStyle w:val="TOC2"/>
        <w:rPr>
          <w:rFonts w:asciiTheme="minorHAnsi" w:eastAsiaTheme="minorEastAsia" w:hAnsiTheme="minorHAnsi" w:cstheme="minorBidi"/>
          <w:bCs w:val="0"/>
          <w:kern w:val="2"/>
          <w:sz w:val="24"/>
          <w:szCs w:val="24"/>
          <w14:ligatures w14:val="standardContextual"/>
        </w:rPr>
      </w:pPr>
      <w:hyperlink w:anchor="_Toc201745571" w:history="1">
        <w:r w:rsidRPr="00071614">
          <w:rPr>
            <w:rStyle w:val="Hyperlink"/>
          </w:rPr>
          <w:t>16.11</w:t>
        </w:r>
        <w:r>
          <w:rPr>
            <w:rFonts w:asciiTheme="minorHAnsi" w:eastAsiaTheme="minorEastAsia" w:hAnsiTheme="minorHAnsi" w:cstheme="minorBidi"/>
            <w:bCs w:val="0"/>
            <w:kern w:val="2"/>
            <w:sz w:val="24"/>
            <w:szCs w:val="24"/>
            <w14:ligatures w14:val="standardContextual"/>
          </w:rPr>
          <w:tab/>
        </w:r>
        <w:r w:rsidRPr="00071614">
          <w:rPr>
            <w:rStyle w:val="Hyperlink"/>
          </w:rPr>
          <w:t>Release of Investigation-Related Information</w:t>
        </w:r>
        <w:r>
          <w:rPr>
            <w:webHidden/>
          </w:rPr>
          <w:tab/>
        </w:r>
        <w:r>
          <w:rPr>
            <w:webHidden/>
          </w:rPr>
          <w:fldChar w:fldCharType="begin"/>
        </w:r>
        <w:r>
          <w:rPr>
            <w:webHidden/>
          </w:rPr>
          <w:instrText xml:space="preserve"> PAGEREF _Toc201745571 \h </w:instrText>
        </w:r>
        <w:r>
          <w:rPr>
            <w:webHidden/>
          </w:rPr>
        </w:r>
        <w:r>
          <w:rPr>
            <w:webHidden/>
          </w:rPr>
          <w:fldChar w:fldCharType="separate"/>
        </w:r>
        <w:r w:rsidR="00BC1C85">
          <w:rPr>
            <w:webHidden/>
          </w:rPr>
          <w:t>31</w:t>
        </w:r>
        <w:r>
          <w:rPr>
            <w:webHidden/>
          </w:rPr>
          <w:fldChar w:fldCharType="end"/>
        </w:r>
      </w:hyperlink>
    </w:p>
    <w:p w14:paraId="43AE5618" w14:textId="1560B3AD" w:rsidR="003B543D" w:rsidRDefault="003B543D">
      <w:pPr>
        <w:pStyle w:val="TOC1"/>
        <w:rPr>
          <w:rFonts w:asciiTheme="minorHAnsi" w:eastAsiaTheme="minorEastAsia" w:hAnsiTheme="minorHAnsi" w:cstheme="minorBidi"/>
          <w:bCs w:val="0"/>
          <w:kern w:val="2"/>
          <w:sz w:val="24"/>
          <w14:ligatures w14:val="standardContextual"/>
        </w:rPr>
      </w:pPr>
      <w:hyperlink w:anchor="_Toc201745572" w:history="1">
        <w:r w:rsidRPr="00071614">
          <w:rPr>
            <w:rStyle w:val="Hyperlink"/>
          </w:rPr>
          <w:t>Appendix A: List Of Acronyms And Abbreviations Used in this I</w:t>
        </w:r>
        <w:r w:rsidR="004E051C">
          <w:rPr>
            <w:rStyle w:val="Hyperlink"/>
          </w:rPr>
          <w:t>MC</w:t>
        </w:r>
        <w:r>
          <w:rPr>
            <w:webHidden/>
          </w:rPr>
          <w:tab/>
        </w:r>
        <w:r w:rsidR="004E051C">
          <w:rPr>
            <w:webHidden/>
          </w:rPr>
          <w:t>AppA-</w:t>
        </w:r>
        <w:r>
          <w:rPr>
            <w:webHidden/>
          </w:rPr>
          <w:fldChar w:fldCharType="begin"/>
        </w:r>
        <w:r>
          <w:rPr>
            <w:webHidden/>
          </w:rPr>
          <w:instrText xml:space="preserve"> PAGEREF _Toc201745572 \h </w:instrText>
        </w:r>
        <w:r>
          <w:rPr>
            <w:webHidden/>
          </w:rPr>
        </w:r>
        <w:r>
          <w:rPr>
            <w:webHidden/>
          </w:rPr>
          <w:fldChar w:fldCharType="separate"/>
        </w:r>
        <w:r w:rsidR="00BC1C85">
          <w:rPr>
            <w:webHidden/>
          </w:rPr>
          <w:t>1</w:t>
        </w:r>
        <w:r>
          <w:rPr>
            <w:webHidden/>
          </w:rPr>
          <w:fldChar w:fldCharType="end"/>
        </w:r>
      </w:hyperlink>
    </w:p>
    <w:p w14:paraId="1229B8CE" w14:textId="71A6A246" w:rsidR="003B543D" w:rsidRDefault="003B543D">
      <w:pPr>
        <w:pStyle w:val="TOC1"/>
        <w:rPr>
          <w:rFonts w:asciiTheme="minorHAnsi" w:eastAsiaTheme="minorEastAsia" w:hAnsiTheme="minorHAnsi" w:cstheme="minorBidi"/>
          <w:bCs w:val="0"/>
          <w:kern w:val="2"/>
          <w:sz w:val="24"/>
          <w14:ligatures w14:val="standardContextual"/>
        </w:rPr>
      </w:pPr>
      <w:hyperlink w:anchor="_Toc201745573" w:history="1">
        <w:r w:rsidRPr="00071614">
          <w:rPr>
            <w:rStyle w:val="Hyperlink"/>
          </w:rPr>
          <w:t>Attachment 1: Revision History for IMC 0610</w:t>
        </w:r>
        <w:r>
          <w:rPr>
            <w:webHidden/>
          </w:rPr>
          <w:tab/>
        </w:r>
        <w:r w:rsidR="004E051C">
          <w:rPr>
            <w:webHidden/>
          </w:rPr>
          <w:t>Att1-</w:t>
        </w:r>
        <w:r>
          <w:rPr>
            <w:webHidden/>
          </w:rPr>
          <w:fldChar w:fldCharType="begin"/>
        </w:r>
        <w:r>
          <w:rPr>
            <w:webHidden/>
          </w:rPr>
          <w:instrText xml:space="preserve"> PAGEREF _Toc201745573 \h </w:instrText>
        </w:r>
        <w:r>
          <w:rPr>
            <w:webHidden/>
          </w:rPr>
        </w:r>
        <w:r>
          <w:rPr>
            <w:webHidden/>
          </w:rPr>
          <w:fldChar w:fldCharType="separate"/>
        </w:r>
        <w:r w:rsidR="00BC1C85">
          <w:rPr>
            <w:webHidden/>
          </w:rPr>
          <w:t>1</w:t>
        </w:r>
        <w:r>
          <w:rPr>
            <w:webHidden/>
          </w:rPr>
          <w:fldChar w:fldCharType="end"/>
        </w:r>
      </w:hyperlink>
    </w:p>
    <w:p w14:paraId="375AADE5" w14:textId="65A36165" w:rsidR="00367589" w:rsidRDefault="7EB95405" w:rsidP="384B6263">
      <w:pPr>
        <w:pStyle w:val="TOC1"/>
        <w:tabs>
          <w:tab w:val="clear" w:pos="9350"/>
          <w:tab w:val="right" w:leader="dot" w:pos="9345"/>
        </w:tabs>
        <w:rPr>
          <w:rStyle w:val="Hyperlink"/>
        </w:rPr>
      </w:pPr>
      <w:r>
        <w:fldChar w:fldCharType="end"/>
      </w:r>
    </w:p>
    <w:p w14:paraId="2D815B72" w14:textId="10003623" w:rsidR="00367589" w:rsidRDefault="00367589" w:rsidP="1DDF0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367589" w:rsidSect="00574E35">
          <w:headerReference w:type="even" r:id="rId13"/>
          <w:headerReference w:type="default" r:id="rId14"/>
          <w:footerReference w:type="default" r:id="rId15"/>
          <w:headerReference w:type="first" r:id="rId16"/>
          <w:pgSz w:w="12240" w:h="15840"/>
          <w:pgMar w:top="1440" w:right="1440" w:bottom="1440" w:left="1440" w:header="720" w:footer="720" w:gutter="0"/>
          <w:pgNumType w:fmt="lowerRoman" w:start="1"/>
          <w:cols w:space="720"/>
          <w:noEndnote/>
          <w:docGrid w:linePitch="326"/>
        </w:sectPr>
      </w:pPr>
      <w:bookmarkStart w:id="2" w:name="_Toc121434200"/>
    </w:p>
    <w:p w14:paraId="0ECD00B2" w14:textId="2C7076D4" w:rsidR="007354EB" w:rsidRPr="00461774" w:rsidRDefault="0EE917AC" w:rsidP="5FBD51A8">
      <w:pPr>
        <w:pStyle w:val="Heading1"/>
      </w:pPr>
      <w:bookmarkStart w:id="3" w:name="_Toc416695074"/>
      <w:bookmarkStart w:id="4" w:name="_Toc62124091"/>
      <w:bookmarkStart w:id="5" w:name="_Toc62124848"/>
      <w:bookmarkStart w:id="6" w:name="_Toc62125546"/>
      <w:bookmarkStart w:id="7" w:name="_Toc62125910"/>
      <w:bookmarkStart w:id="8" w:name="_Toc115267835"/>
      <w:bookmarkStart w:id="9" w:name="_Toc166360182"/>
      <w:bookmarkStart w:id="10" w:name="_Toc1984272177"/>
      <w:bookmarkStart w:id="11" w:name="_Toc1954600631"/>
      <w:bookmarkStart w:id="12" w:name="_Toc269566047"/>
      <w:bookmarkStart w:id="13" w:name="_Toc982515414"/>
      <w:bookmarkStart w:id="14" w:name="_Toc201745507"/>
      <w:r>
        <w:lastRenderedPageBreak/>
        <w:t>061</w:t>
      </w:r>
      <w:r w:rsidR="26E9A3A3">
        <w:t>0</w:t>
      </w:r>
      <w:r w:rsidR="23A6A289">
        <w:t>-</w:t>
      </w:r>
      <w:r>
        <w:t>01</w:t>
      </w:r>
      <w:r w:rsidR="00C772A0">
        <w:tab/>
      </w:r>
      <w:r>
        <w:t>PURPOSE</w:t>
      </w:r>
      <w:bookmarkEnd w:id="2"/>
      <w:bookmarkEnd w:id="3"/>
      <w:bookmarkEnd w:id="4"/>
      <w:bookmarkEnd w:id="5"/>
      <w:bookmarkEnd w:id="6"/>
      <w:bookmarkEnd w:id="7"/>
      <w:bookmarkEnd w:id="8"/>
      <w:bookmarkEnd w:id="9"/>
      <w:bookmarkEnd w:id="10"/>
      <w:bookmarkEnd w:id="11"/>
      <w:bookmarkEnd w:id="12"/>
      <w:bookmarkEnd w:id="13"/>
      <w:bookmarkEnd w:id="14"/>
    </w:p>
    <w:p w14:paraId="5C794390" w14:textId="2C5FDBE2" w:rsidR="007B47F6" w:rsidRPr="00F93AD7" w:rsidRDefault="00F93AD7" w:rsidP="009C77B0">
      <w:pPr>
        <w:pStyle w:val="BodyText2"/>
      </w:pPr>
      <w:r>
        <w:t>01.01</w:t>
      </w:r>
      <w:r>
        <w:tab/>
      </w:r>
      <w:r w:rsidR="003A7A57">
        <w:t>P</w:t>
      </w:r>
      <w:r w:rsidR="007354EB">
        <w:t xml:space="preserve">rovide guidance on inspection report content, format, and style for </w:t>
      </w:r>
      <w:r w:rsidR="00A65D07">
        <w:t>N</w:t>
      </w:r>
      <w:r w:rsidR="00F9290B">
        <w:t xml:space="preserve">uclear </w:t>
      </w:r>
      <w:r w:rsidR="00A65D07">
        <w:t>M</w:t>
      </w:r>
      <w:r w:rsidR="00F9290B">
        <w:t>aterial</w:t>
      </w:r>
      <w:r w:rsidR="00446A7B">
        <w:t xml:space="preserve"> </w:t>
      </w:r>
      <w:r w:rsidR="00A65D07">
        <w:t>S</w:t>
      </w:r>
      <w:r w:rsidR="00446A7B">
        <w:t xml:space="preserve">afety and </w:t>
      </w:r>
      <w:r w:rsidR="00A65D07">
        <w:t>S</w:t>
      </w:r>
      <w:r w:rsidR="00446A7B">
        <w:t xml:space="preserve">afeguards </w:t>
      </w:r>
      <w:r w:rsidR="00A65D07">
        <w:t>(NMSS)</w:t>
      </w:r>
      <w:r w:rsidR="6411D566">
        <w:t xml:space="preserve"> narrative</w:t>
      </w:r>
      <w:r w:rsidR="00A65D07">
        <w:t xml:space="preserve"> </w:t>
      </w:r>
      <w:r w:rsidR="007354EB">
        <w:t>inspection reports.</w:t>
      </w:r>
    </w:p>
    <w:p w14:paraId="3560DA98" w14:textId="78022E12" w:rsidR="007B47F6" w:rsidRPr="00F93AD7" w:rsidRDefault="00F93AD7" w:rsidP="009C77B0">
      <w:pPr>
        <w:pStyle w:val="BodyText2"/>
      </w:pPr>
      <w:r>
        <w:t>01.02</w:t>
      </w:r>
      <w:r>
        <w:tab/>
      </w:r>
      <w:r w:rsidR="007B47F6" w:rsidRPr="00F93AD7" w:rsidDel="00194A70">
        <w:t xml:space="preserve">Provide </w:t>
      </w:r>
      <w:r w:rsidR="00194A70">
        <w:t>requirements for documenting inspection</w:t>
      </w:r>
      <w:r w:rsidR="00736F9C">
        <w:t>s and</w:t>
      </w:r>
      <w:r w:rsidR="005434EF">
        <w:t xml:space="preserve"> findings</w:t>
      </w:r>
      <w:r w:rsidR="00C13FD1">
        <w:t xml:space="preserve"> of </w:t>
      </w:r>
      <w:r w:rsidR="00E12BA4">
        <w:t>significance</w:t>
      </w:r>
      <w:r w:rsidR="005434EF">
        <w:t>, noncompliances, and observations</w:t>
      </w:r>
      <w:r w:rsidR="007B47F6" w:rsidRPr="00F93AD7">
        <w:t>.</w:t>
      </w:r>
    </w:p>
    <w:p w14:paraId="0ECD00B4" w14:textId="444760ED" w:rsidR="007354EB" w:rsidRPr="00461774" w:rsidRDefault="00F93AD7" w:rsidP="009C77B0">
      <w:pPr>
        <w:pStyle w:val="BodyText2"/>
      </w:pPr>
      <w:r w:rsidRPr="00566853">
        <w:t>01.03</w:t>
      </w:r>
      <w:r w:rsidRPr="00566853">
        <w:tab/>
      </w:r>
      <w:r w:rsidR="007B47F6" w:rsidRPr="00566853">
        <w:t>Ensure that all violations of U.S. Nuclear Regulatory Commission (NRC) requirements by licensees are appropriately dispositioned in accordance with the NRC Enforcement Policy</w:t>
      </w:r>
      <w:r w:rsidR="007B47F6" w:rsidRPr="00F93AD7">
        <w:t>.</w:t>
      </w:r>
    </w:p>
    <w:p w14:paraId="0ECD00B7" w14:textId="4EFDB942" w:rsidR="007354EB" w:rsidRPr="00461774" w:rsidRDefault="0EE917AC" w:rsidP="00EC6FD7">
      <w:pPr>
        <w:pStyle w:val="Heading1"/>
      </w:pPr>
      <w:bookmarkStart w:id="15" w:name="_Toc416695075"/>
      <w:bookmarkStart w:id="16" w:name="_Toc62124092"/>
      <w:bookmarkStart w:id="17" w:name="_Toc62124849"/>
      <w:bookmarkStart w:id="18" w:name="_Toc62125547"/>
      <w:bookmarkStart w:id="19" w:name="_Toc62125911"/>
      <w:bookmarkStart w:id="20" w:name="_Toc115267836"/>
      <w:bookmarkStart w:id="21" w:name="_Toc625099786"/>
      <w:bookmarkStart w:id="22" w:name="_Toc1689854567"/>
      <w:bookmarkStart w:id="23" w:name="_Toc1051342489"/>
      <w:bookmarkStart w:id="24" w:name="_Toc281960438"/>
      <w:bookmarkStart w:id="25" w:name="_Toc1957995299"/>
      <w:bookmarkStart w:id="26" w:name="_Toc598053862"/>
      <w:bookmarkStart w:id="27" w:name="_Toc1036694884"/>
      <w:bookmarkStart w:id="28" w:name="_Toc1604414522"/>
      <w:bookmarkStart w:id="29" w:name="_Toc201745508"/>
      <w:r>
        <w:t>061</w:t>
      </w:r>
      <w:r w:rsidR="4C8DF7D4">
        <w:t>0</w:t>
      </w:r>
      <w:r w:rsidR="23A6A289">
        <w:t>-</w:t>
      </w:r>
      <w:r>
        <w:t>02</w:t>
      </w:r>
      <w:r w:rsidR="00C772A0">
        <w:tab/>
      </w:r>
      <w:r>
        <w:t>OBJECTIVES</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ECD00BB" w14:textId="4717BBD9" w:rsidR="007354EB" w:rsidRPr="00461774" w:rsidRDefault="007354EB" w:rsidP="009C77B0">
      <w:pPr>
        <w:pStyle w:val="BodyText2"/>
      </w:pPr>
      <w:r w:rsidRPr="00461774">
        <w:t>02.01</w:t>
      </w:r>
      <w:r w:rsidRPr="00461774">
        <w:tab/>
        <w:t xml:space="preserve">Clearly communicate significant inspection results </w:t>
      </w:r>
      <w:r w:rsidR="007B47F6">
        <w:t xml:space="preserve">in a consistent manner </w:t>
      </w:r>
      <w:r w:rsidRPr="00461774">
        <w:t>to licensees, NRC staff, and the public.</w:t>
      </w:r>
    </w:p>
    <w:p w14:paraId="0ECD00BD" w14:textId="4FFE7BBC" w:rsidR="007354EB" w:rsidRPr="00461774" w:rsidRDefault="007354EB" w:rsidP="009C77B0">
      <w:pPr>
        <w:pStyle w:val="BodyText2"/>
      </w:pPr>
      <w:r w:rsidRPr="00461774">
        <w:t>02.02</w:t>
      </w:r>
      <w:r w:rsidRPr="00461774">
        <w:tab/>
        <w:t xml:space="preserve">Provide conclusions about the </w:t>
      </w:r>
      <w:r w:rsidR="3FCDE552">
        <w:t>inspected</w:t>
      </w:r>
      <w:r w:rsidRPr="00461774">
        <w:t xml:space="preserve"> programs or activities </w:t>
      </w:r>
      <w:r w:rsidR="079B478F">
        <w:t>regarding their compliance with regulatory requirements</w:t>
      </w:r>
      <w:r w:rsidR="00B06097">
        <w:t xml:space="preserve">. </w:t>
      </w:r>
      <w:r w:rsidRPr="00461774">
        <w:t>The depth and scope of the conclusions should be commensurate with the depth and scope of the inspection.</w:t>
      </w:r>
    </w:p>
    <w:p w14:paraId="0ECD00BF" w14:textId="087EE5CB" w:rsidR="007354EB" w:rsidRPr="00461774" w:rsidRDefault="007354EB" w:rsidP="009C77B0">
      <w:pPr>
        <w:pStyle w:val="BodyText2"/>
      </w:pPr>
      <w:r w:rsidRPr="00461774">
        <w:t>02.03</w:t>
      </w:r>
      <w:r w:rsidRPr="00461774">
        <w:tab/>
      </w:r>
      <w:r w:rsidR="007B47F6">
        <w:t>Document the</w:t>
      </w:r>
      <w:r w:rsidRPr="00461774">
        <w:t xml:space="preserve"> basis for </w:t>
      </w:r>
      <w:r w:rsidR="00FE1370">
        <w:t xml:space="preserve">findings </w:t>
      </w:r>
      <w:r w:rsidR="00AB7EE1">
        <w:t xml:space="preserve">of significance </w:t>
      </w:r>
      <w:r w:rsidR="008B382E">
        <w:t>for</w:t>
      </w:r>
      <w:r w:rsidR="00AB7EE1">
        <w:t xml:space="preserve"> </w:t>
      </w:r>
      <w:r w:rsidR="00CF0716">
        <w:t xml:space="preserve">any </w:t>
      </w:r>
      <w:r w:rsidRPr="00461774">
        <w:t>enforcement action</w:t>
      </w:r>
      <w:r w:rsidR="00A361A0" w:rsidRPr="00461774">
        <w:t xml:space="preserve"> (EA)</w:t>
      </w:r>
      <w:r w:rsidR="00F811D6">
        <w:t>,</w:t>
      </w:r>
      <w:r w:rsidR="00CF0716">
        <w:t xml:space="preserve"> as appropriate</w:t>
      </w:r>
      <w:r w:rsidRPr="00461774">
        <w:t>.</w:t>
      </w:r>
    </w:p>
    <w:p w14:paraId="0ECD00C4" w14:textId="319D1CE9" w:rsidR="007354EB" w:rsidRPr="00461774" w:rsidRDefault="4F186DD0" w:rsidP="00EC6FD7">
      <w:pPr>
        <w:pStyle w:val="Heading1"/>
      </w:pPr>
      <w:bookmarkStart w:id="30" w:name="_Toc416695076"/>
      <w:bookmarkStart w:id="31" w:name="_Toc62124093"/>
      <w:bookmarkStart w:id="32" w:name="_Toc62124850"/>
      <w:bookmarkStart w:id="33" w:name="_Toc62125548"/>
      <w:bookmarkStart w:id="34" w:name="_Toc62125912"/>
      <w:bookmarkStart w:id="35" w:name="_Toc115267837"/>
      <w:bookmarkStart w:id="36" w:name="_Toc536138541"/>
      <w:bookmarkStart w:id="37" w:name="_Toc68397605"/>
      <w:bookmarkStart w:id="38" w:name="_Toc918821047"/>
      <w:bookmarkStart w:id="39" w:name="_Toc1610281109"/>
      <w:bookmarkStart w:id="40" w:name="_Toc1273131903"/>
      <w:bookmarkStart w:id="41" w:name="_Toc1513120720"/>
      <w:bookmarkStart w:id="42" w:name="_Toc220731065"/>
      <w:bookmarkStart w:id="43" w:name="_Toc1619714185"/>
      <w:bookmarkStart w:id="44" w:name="_Toc201745509"/>
      <w:r>
        <w:t>0610</w:t>
      </w:r>
      <w:r w:rsidR="656A3419">
        <w:t>-</w:t>
      </w:r>
      <w:r w:rsidR="0EE917AC">
        <w:t>03</w:t>
      </w:r>
      <w:r w:rsidR="00C772A0">
        <w:tab/>
      </w:r>
      <w:r w:rsidR="0EE917AC">
        <w:t>DEFINITIONS</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F7D002A" w14:textId="7C3333FF" w:rsidR="00E4455B" w:rsidRPr="007C775B" w:rsidRDefault="008539FD" w:rsidP="00E4455B">
      <w:pPr>
        <w:pStyle w:val="BodyText"/>
        <w:rPr>
          <w:color w:val="000000" w:themeColor="text1"/>
        </w:rPr>
      </w:pPr>
      <w:r w:rsidRPr="007C775B">
        <w:rPr>
          <w:color w:val="000000" w:themeColor="text1"/>
          <w:u w:val="single"/>
        </w:rPr>
        <w:t>Assessment</w:t>
      </w:r>
      <w:r w:rsidRPr="007C775B">
        <w:rPr>
          <w:color w:val="000000" w:themeColor="text1"/>
        </w:rPr>
        <w:t xml:space="preserve">. </w:t>
      </w:r>
      <w:r w:rsidR="00AB2BC5" w:rsidRPr="007C775B">
        <w:rPr>
          <w:color w:val="000000" w:themeColor="text1"/>
        </w:rPr>
        <w:t>An evaluation of the overall performance of the licensee</w:t>
      </w:r>
      <w:r w:rsidR="00E4455B" w:rsidRPr="007C775B">
        <w:rPr>
          <w:color w:val="000000" w:themeColor="text1"/>
        </w:rPr>
        <w:t>.</w:t>
      </w:r>
      <w:r w:rsidR="006B6F7A" w:rsidRPr="007C775B">
        <w:rPr>
          <w:color w:val="000000" w:themeColor="text1"/>
        </w:rPr>
        <w:t xml:space="preserve"> The evaluation includes collection of information to enable the NRC to develop objective conclusions about a licensee’s safety performance. </w:t>
      </w:r>
      <w:r w:rsidR="00577F13" w:rsidRPr="007C775B">
        <w:rPr>
          <w:color w:val="000000" w:themeColor="text1"/>
        </w:rPr>
        <w:t xml:space="preserve">Based on this assessment information, the NRC determines the appropriate </w:t>
      </w:r>
      <w:r w:rsidR="001C4579" w:rsidRPr="007C775B">
        <w:rPr>
          <w:color w:val="000000" w:themeColor="text1"/>
        </w:rPr>
        <w:t xml:space="preserve">level of response such as performing supplemental inspections, conducting meetings with licensee management, </w:t>
      </w:r>
      <w:r w:rsidR="007C775B" w:rsidRPr="007C775B">
        <w:rPr>
          <w:color w:val="000000" w:themeColor="text1"/>
        </w:rPr>
        <w:t xml:space="preserve">or issuing Orders. </w:t>
      </w:r>
      <w:r w:rsidR="005F1EA6" w:rsidRPr="005F1EA6">
        <w:rPr>
          <w:color w:val="000000" w:themeColor="text1"/>
        </w:rPr>
        <w:t xml:space="preserve">Note that assessments are different </w:t>
      </w:r>
      <w:r w:rsidR="005F1EA6">
        <w:rPr>
          <w:color w:val="000000" w:themeColor="text1"/>
        </w:rPr>
        <w:t>from</w:t>
      </w:r>
      <w:r w:rsidR="005F1EA6" w:rsidRPr="005F1EA6">
        <w:rPr>
          <w:color w:val="000000" w:themeColor="text1"/>
        </w:rPr>
        <w:t xml:space="preserve"> observations because observations only communicate factual details and do not draw conclusions.</w:t>
      </w:r>
    </w:p>
    <w:p w14:paraId="6F5654C1" w14:textId="4A14D1BA" w:rsidR="00EB09E8" w:rsidRDefault="007354EB" w:rsidP="00E4455B">
      <w:pPr>
        <w:pStyle w:val="BodyText"/>
      </w:pPr>
      <w:r w:rsidRPr="00461774">
        <w:rPr>
          <w:u w:val="single"/>
        </w:rPr>
        <w:t>Closed Item</w:t>
      </w:r>
      <w:r w:rsidR="00B06097">
        <w:t xml:space="preserve">. </w:t>
      </w:r>
      <w:r w:rsidRPr="00461774">
        <w:t xml:space="preserve">A matter previously reported as a </w:t>
      </w:r>
      <w:r w:rsidR="00C50C0B">
        <w:t>violation</w:t>
      </w:r>
      <w:r w:rsidR="002577B0" w:rsidRPr="00461774">
        <w:t xml:space="preserve">, </w:t>
      </w:r>
      <w:r w:rsidRPr="00461774">
        <w:t xml:space="preserve">a </w:t>
      </w:r>
      <w:r w:rsidR="00995618">
        <w:t>written</w:t>
      </w:r>
      <w:r w:rsidRPr="00461774">
        <w:t xml:space="preserve"> event report, or an unresolved item</w:t>
      </w:r>
      <w:r w:rsidR="00A361A0" w:rsidRPr="00461774">
        <w:t xml:space="preserve"> (URI)</w:t>
      </w:r>
      <w:r w:rsidRPr="00461774">
        <w:t>, that the inspector concludes has been satisfactorily addressed based on information obtained during the current inspection.</w:t>
      </w:r>
    </w:p>
    <w:p w14:paraId="4E90A9F2" w14:textId="0FC76697" w:rsidR="002577B0" w:rsidRDefault="5BF43D8B" w:rsidP="006B3F41">
      <w:pPr>
        <w:pStyle w:val="BodyText"/>
        <w:rPr>
          <w:u w:val="single"/>
        </w:rPr>
      </w:pPr>
      <w:r w:rsidRPr="5BF43D8B">
        <w:rPr>
          <w:u w:val="single"/>
        </w:rPr>
        <w:t>Conclusion</w:t>
      </w:r>
      <w:r w:rsidR="00B06097">
        <w:t xml:space="preserve">. </w:t>
      </w:r>
      <w:r>
        <w:t xml:space="preserve">An assessment that relates </w:t>
      </w:r>
      <w:r w:rsidR="007B439B">
        <w:t xml:space="preserve">the </w:t>
      </w:r>
      <w:r>
        <w:t>inspection results to the broader context of a licensee program.</w:t>
      </w:r>
    </w:p>
    <w:p w14:paraId="056681C8" w14:textId="25BC6FCC" w:rsidR="009B5B3D" w:rsidRPr="00F739AD" w:rsidRDefault="009B5B3D" w:rsidP="009B5B3D">
      <w:pPr>
        <w:pStyle w:val="BodyText"/>
        <w:rPr>
          <w:u w:val="single"/>
        </w:rPr>
      </w:pPr>
      <w:r w:rsidRPr="00F739AD">
        <w:rPr>
          <w:u w:val="single"/>
        </w:rPr>
        <w:t>Controlled Unclassified Information Program (CUI)</w:t>
      </w:r>
      <w:r w:rsidRPr="008A6371">
        <w:t xml:space="preserve">. </w:t>
      </w:r>
      <w:r w:rsidR="00FA2E4C" w:rsidRPr="008A6371">
        <w:t>Information that requires safeguarding or dissemination controls pursuant to and consistent with applicable law, regulations, and government</w:t>
      </w:r>
      <w:r w:rsidR="001778A8">
        <w:t>-</w:t>
      </w:r>
      <w:r w:rsidR="00FA2E4C" w:rsidRPr="008A6371">
        <w:t>wide policies.</w:t>
      </w:r>
    </w:p>
    <w:p w14:paraId="3B051DED" w14:textId="19E03BCE" w:rsidR="00EC15B7" w:rsidRPr="00EC15B7" w:rsidRDefault="00EC15B7" w:rsidP="003E2FCA">
      <w:pPr>
        <w:pStyle w:val="BodyText"/>
      </w:pPr>
      <w:r w:rsidRPr="00EC15B7">
        <w:rPr>
          <w:u w:val="single"/>
        </w:rPr>
        <w:t>Minor Violation</w:t>
      </w:r>
      <w:r w:rsidRPr="00223433">
        <w:t>.</w:t>
      </w:r>
      <w:r w:rsidRPr="00EC15B7">
        <w:t xml:space="preserve"> </w:t>
      </w:r>
      <w:r w:rsidR="003E2FCA">
        <w:t xml:space="preserve">A violation that is less significant than a </w:t>
      </w:r>
      <w:r w:rsidR="00EF4E06">
        <w:t>S</w:t>
      </w:r>
      <w:r w:rsidR="003E2FCA">
        <w:t>L IV violation. Minor violations do not warrant enforcement action and are not normally documented in inspection reports. However, minor violations must be corrected.</w:t>
      </w:r>
    </w:p>
    <w:p w14:paraId="4E59D52E" w14:textId="75825259" w:rsidR="00EC15B7" w:rsidRDefault="10D934F2" w:rsidP="00EC15B7">
      <w:pPr>
        <w:pStyle w:val="BodyText"/>
      </w:pPr>
      <w:r w:rsidRPr="6DD648D6">
        <w:rPr>
          <w:u w:val="single"/>
        </w:rPr>
        <w:lastRenderedPageBreak/>
        <w:t>Non-Cited Violation (NCV)</w:t>
      </w:r>
      <w:r>
        <w:t xml:space="preserve">. A method for dispositioning a SL IV violation </w:t>
      </w:r>
      <w:r w:rsidR="007D4423" w:rsidRPr="007D4423">
        <w:t xml:space="preserve">that </w:t>
      </w:r>
      <w:r>
        <w:t xml:space="preserve">meets the criteria in </w:t>
      </w:r>
      <w:r w:rsidR="00DA05D6">
        <w:t>Section </w:t>
      </w:r>
      <w:r>
        <w:t xml:space="preserve">2.3.2 of the </w:t>
      </w:r>
      <w:r w:rsidR="00801F72">
        <w:t xml:space="preserve">NRC </w:t>
      </w:r>
      <w:r>
        <w:t xml:space="preserve">Enforcement Policy. </w:t>
      </w:r>
    </w:p>
    <w:p w14:paraId="2A904B03" w14:textId="77777777" w:rsidR="00EC3EE8" w:rsidRDefault="007354EB" w:rsidP="006B3F41">
      <w:pPr>
        <w:pStyle w:val="BodyText"/>
      </w:pPr>
      <w:r w:rsidRPr="00461774">
        <w:rPr>
          <w:u w:val="single"/>
        </w:rPr>
        <w:t>Noncompliance</w:t>
      </w:r>
      <w:r w:rsidR="00B06097">
        <w:t xml:space="preserve">. </w:t>
      </w:r>
      <w:r w:rsidRPr="00461774">
        <w:t>A violation (regardless of whether it is cited or not), nonconformance, or deviation.</w:t>
      </w:r>
    </w:p>
    <w:p w14:paraId="7C9A7047" w14:textId="5FE03A33" w:rsidR="007354EB" w:rsidRPr="00461774" w:rsidRDefault="549AC0BA" w:rsidP="006B3F41">
      <w:pPr>
        <w:pStyle w:val="BodyText"/>
      </w:pPr>
      <w:r w:rsidRPr="41D2AD3E">
        <w:rPr>
          <w:u w:val="single"/>
        </w:rPr>
        <w:t>Nonconformance</w:t>
      </w:r>
      <w:r w:rsidR="560FC0EA">
        <w:t xml:space="preserve">. </w:t>
      </w:r>
      <w:r>
        <w:t>A vendor</w:t>
      </w:r>
      <w:r w:rsidR="65810059">
        <w:t>’</w:t>
      </w:r>
      <w:r>
        <w:t xml:space="preserve">s or </w:t>
      </w:r>
      <w:r w:rsidR="39FD8CA6">
        <w:t>certificate of compliance (</w:t>
      </w:r>
      <w:r>
        <w:t>C</w:t>
      </w:r>
      <w:r w:rsidR="4C4487E2">
        <w:t>o</w:t>
      </w:r>
      <w:r>
        <w:t>C</w:t>
      </w:r>
      <w:r w:rsidR="353229D9">
        <w:t>)</w:t>
      </w:r>
      <w:r>
        <w:t xml:space="preserve"> holder</w:t>
      </w:r>
      <w:r w:rsidR="65810059">
        <w:t>’</w:t>
      </w:r>
      <w:r>
        <w:t>s failure to meet a contract requirement related to NRC activities, where the NRC has not placed the requirement directly on the vendor or C</w:t>
      </w:r>
      <w:r w:rsidR="4C4487E2">
        <w:t>o</w:t>
      </w:r>
      <w:r>
        <w:t>C holder.</w:t>
      </w:r>
    </w:p>
    <w:p w14:paraId="51B882A9" w14:textId="1EC329BD" w:rsidR="007354EB" w:rsidRPr="00461774" w:rsidDel="00620A23" w:rsidRDefault="007354EB" w:rsidP="006B3F41">
      <w:pPr>
        <w:pStyle w:val="BodyText"/>
      </w:pPr>
      <w:r w:rsidRPr="00461774" w:rsidDel="00620A23">
        <w:rPr>
          <w:u w:val="single"/>
        </w:rPr>
        <w:t>Notice of Violation</w:t>
      </w:r>
      <w:r w:rsidR="00EC15B7" w:rsidRPr="00EC15B7">
        <w:rPr>
          <w:u w:val="single"/>
        </w:rPr>
        <w:t xml:space="preserve"> (NOV)</w:t>
      </w:r>
      <w:r w:rsidR="00EC15B7" w:rsidRPr="00EC15B7">
        <w:t xml:space="preserve">. A written notice setting forth one or more violations of a legally binding requirement (see 10 CFR 2.201, “Notice of Violation”). </w:t>
      </w:r>
    </w:p>
    <w:p w14:paraId="0ECD00F3" w14:textId="7B6BB450" w:rsidR="007354EB" w:rsidRPr="00461774" w:rsidRDefault="007354EB" w:rsidP="00545C13">
      <w:pPr>
        <w:pStyle w:val="BodyText"/>
      </w:pPr>
      <w:r w:rsidRPr="00461774">
        <w:rPr>
          <w:u w:val="single"/>
        </w:rPr>
        <w:t>Observation</w:t>
      </w:r>
      <w:r w:rsidR="00B06097">
        <w:t xml:space="preserve">. </w:t>
      </w:r>
      <w:r w:rsidRPr="00461774">
        <w:t>A fact</w:t>
      </w:r>
      <w:r w:rsidR="00833BC3">
        <w:t>ual</w:t>
      </w:r>
      <w:r w:rsidRPr="00461774">
        <w:t xml:space="preserve"> detail noted during an inspection</w:t>
      </w:r>
      <w:r w:rsidR="00C12695">
        <w:t xml:space="preserve"> which </w:t>
      </w:r>
      <w:r w:rsidR="0020079D">
        <w:t xml:space="preserve">is documented in an inspection </w:t>
      </w:r>
      <w:r w:rsidR="0020079D" w:rsidRPr="00C32986">
        <w:t>report</w:t>
      </w:r>
      <w:r w:rsidR="0020079D">
        <w:t xml:space="preserve"> </w:t>
      </w:r>
      <w:r w:rsidR="00093DDC">
        <w:t>when the governing inspection procedure allows</w:t>
      </w:r>
      <w:r w:rsidRPr="00461774">
        <w:t>.</w:t>
      </w:r>
      <w:r w:rsidR="00411725" w:rsidRPr="00411725">
        <w:t xml:space="preserve"> Note </w:t>
      </w:r>
      <w:r w:rsidR="00411725">
        <w:t xml:space="preserve">that </w:t>
      </w:r>
      <w:r w:rsidR="00411725" w:rsidRPr="00411725">
        <w:t xml:space="preserve">assessments are different </w:t>
      </w:r>
      <w:r w:rsidR="005F1EA6">
        <w:t>from</w:t>
      </w:r>
      <w:r w:rsidR="00411725" w:rsidRPr="00411725">
        <w:t xml:space="preserve"> observations because observations only communicate factual details and do not draw conclusions</w:t>
      </w:r>
      <w:r w:rsidR="00411725">
        <w:t>.</w:t>
      </w:r>
    </w:p>
    <w:p w14:paraId="72177AF2" w14:textId="1029D62F" w:rsidR="006137DF" w:rsidRDefault="0064666A" w:rsidP="006B3F41">
      <w:pPr>
        <w:pStyle w:val="BodyText"/>
      </w:pPr>
      <w:r w:rsidRPr="0064666A">
        <w:rPr>
          <w:u w:val="single"/>
        </w:rPr>
        <w:t>Reactor Program System</w:t>
      </w:r>
      <w:r w:rsidR="00376272">
        <w:rPr>
          <w:u w:val="single"/>
        </w:rPr>
        <w:t xml:space="preserve"> </w:t>
      </w:r>
      <w:r w:rsidR="00D56AD6">
        <w:rPr>
          <w:u w:val="single"/>
        </w:rPr>
        <w:t>–</w:t>
      </w:r>
      <w:r w:rsidR="00376272">
        <w:rPr>
          <w:u w:val="single"/>
        </w:rPr>
        <w:t xml:space="preserve"> </w:t>
      </w:r>
      <w:r w:rsidR="00D56AD6">
        <w:rPr>
          <w:u w:val="single"/>
        </w:rPr>
        <w:t>Inspection Module (</w:t>
      </w:r>
      <w:r w:rsidR="009A690B">
        <w:rPr>
          <w:u w:val="single"/>
        </w:rPr>
        <w:t>RPS-Inspections)</w:t>
      </w:r>
      <w:r w:rsidR="008A4504">
        <w:t>. A we</w:t>
      </w:r>
      <w:r w:rsidRPr="0064666A">
        <w:t xml:space="preserve">b-based application that provides an integrated methodology for managing, planning, scheduling, reporting, documenting, and analyzing </w:t>
      </w:r>
      <w:r w:rsidR="00F84043">
        <w:t xml:space="preserve">certain </w:t>
      </w:r>
      <w:r w:rsidRPr="0064666A">
        <w:t xml:space="preserve">inspection functions and activities performed by the NRC. </w:t>
      </w:r>
    </w:p>
    <w:p w14:paraId="0ECD00FB" w14:textId="606DC42D" w:rsidR="007354EB" w:rsidRPr="00461774" w:rsidRDefault="007354EB" w:rsidP="006B3F41">
      <w:pPr>
        <w:pStyle w:val="BodyText"/>
      </w:pPr>
      <w:r w:rsidRPr="00461774">
        <w:rPr>
          <w:u w:val="single"/>
        </w:rPr>
        <w:t>Regulatory Commitment</w:t>
      </w:r>
      <w:r w:rsidR="00B06097">
        <w:t xml:space="preserve">. </w:t>
      </w:r>
      <w:r w:rsidRPr="00461774">
        <w:t>An explicit statement to take a specific action, agreed to or volunteered by a licensee, where the statement has been submitted in writing on the docket to the NRC</w:t>
      </w:r>
      <w:r w:rsidR="00B06097">
        <w:t xml:space="preserve">. </w:t>
      </w:r>
      <w:r w:rsidRPr="00461774">
        <w:t>This may include a response to a</w:t>
      </w:r>
      <w:r w:rsidR="0079308C" w:rsidRPr="00461774">
        <w:t>n</w:t>
      </w:r>
      <w:r w:rsidRPr="00461774">
        <w:t xml:space="preserve"> N</w:t>
      </w:r>
      <w:r w:rsidR="0079308C" w:rsidRPr="00461774">
        <w:t>O</w:t>
      </w:r>
      <w:r w:rsidRPr="00461774">
        <w:t>V</w:t>
      </w:r>
      <w:r w:rsidR="00C604DC">
        <w:t xml:space="preserve"> or</w:t>
      </w:r>
      <w:r w:rsidR="0098119B" w:rsidRPr="00461774">
        <w:t xml:space="preserve"> a</w:t>
      </w:r>
      <w:r w:rsidRPr="00461774">
        <w:t xml:space="preserve"> commitment as part of a performance improvement program.</w:t>
      </w:r>
    </w:p>
    <w:p w14:paraId="4CD56B02" w14:textId="55B2E3E0" w:rsidR="0066127C" w:rsidRPr="00D041FF" w:rsidRDefault="00833BC3" w:rsidP="006B3F41">
      <w:pPr>
        <w:pStyle w:val="BodyText"/>
        <w:rPr>
          <w:u w:val="single"/>
        </w:rPr>
      </w:pPr>
      <w:r>
        <w:rPr>
          <w:u w:val="single"/>
        </w:rPr>
        <w:t xml:space="preserve">Regulatory </w:t>
      </w:r>
      <w:r w:rsidR="007354EB" w:rsidRPr="00461774">
        <w:rPr>
          <w:u w:val="single"/>
        </w:rPr>
        <w:t>Requirement</w:t>
      </w:r>
      <w:r w:rsidR="00B06097">
        <w:t xml:space="preserve">. </w:t>
      </w:r>
      <w:r w:rsidR="007354EB" w:rsidRPr="00461774">
        <w:t xml:space="preserve">A legally binding obligation such as a statute, regulation, license condition, or </w:t>
      </w:r>
      <w:r w:rsidR="00C152E0" w:rsidRPr="00461774">
        <w:t>O</w:t>
      </w:r>
      <w:r w:rsidR="007354EB" w:rsidRPr="00461774">
        <w:t>rder</w:t>
      </w:r>
      <w:r>
        <w:t xml:space="preserve"> that is enforceable by the NRC</w:t>
      </w:r>
      <w:r w:rsidR="007354EB" w:rsidRPr="00461774">
        <w:t>.</w:t>
      </w:r>
    </w:p>
    <w:p w14:paraId="0ECD0103" w14:textId="7EC7A6F9" w:rsidR="007D3CE2" w:rsidRDefault="00D03BE6" w:rsidP="006B3F41">
      <w:pPr>
        <w:pStyle w:val="BodyText"/>
      </w:pPr>
      <w:r w:rsidRPr="00692A36">
        <w:rPr>
          <w:u w:val="single"/>
        </w:rPr>
        <w:t>Safeguards Information (SGI)</w:t>
      </w:r>
      <w:r w:rsidR="00692A36">
        <w:t xml:space="preserve">. </w:t>
      </w:r>
      <w:r>
        <w:t xml:space="preserve">Safeguards information is a special category of sensitive unclassified information authorized by Section 147 of the Atomic Energy Act to be protected. Safeguards information </w:t>
      </w:r>
      <w:r w:rsidR="00804F22">
        <w:t>includes</w:t>
      </w:r>
      <w:r>
        <w:t xml:space="preserve"> the physical protection of operating power reactors, spent fuel shipments, strategic special nuclear material, or other radioactive material.</w:t>
      </w:r>
    </w:p>
    <w:p w14:paraId="450D8F99" w14:textId="03AEA6FA" w:rsidR="00870AC0" w:rsidRPr="003D57A2" w:rsidRDefault="00870AC0" w:rsidP="006B3F41">
      <w:pPr>
        <w:pStyle w:val="BodyText"/>
      </w:pPr>
      <w:r>
        <w:rPr>
          <w:u w:val="single"/>
        </w:rPr>
        <w:t>Severity Level (SL)</w:t>
      </w:r>
      <w:r w:rsidR="001B7199">
        <w:t xml:space="preserve">. </w:t>
      </w:r>
      <w:r w:rsidR="00F148D4">
        <w:t>The significance of a violation evaluated under Traditional Enforcement</w:t>
      </w:r>
      <w:r w:rsidR="004F65B0">
        <w:t>.</w:t>
      </w:r>
    </w:p>
    <w:p w14:paraId="12222FB7" w14:textId="1AFC61A1" w:rsidR="004F65B0" w:rsidRPr="0047327C" w:rsidRDefault="004F65B0" w:rsidP="006B3F41">
      <w:pPr>
        <w:pStyle w:val="BodyText"/>
      </w:pPr>
      <w:r w:rsidRPr="0047327C">
        <w:rPr>
          <w:u w:val="single"/>
        </w:rPr>
        <w:t>Team</w:t>
      </w:r>
      <w:r w:rsidR="00C431F9" w:rsidRPr="0047327C">
        <w:rPr>
          <w:u w:val="single"/>
        </w:rPr>
        <w:t xml:space="preserve"> Inspection</w:t>
      </w:r>
      <w:r w:rsidR="00C431F9" w:rsidRPr="0047327C">
        <w:t>. A</w:t>
      </w:r>
      <w:r w:rsidR="009D09C4" w:rsidRPr="0047327C">
        <w:t>n i</w:t>
      </w:r>
      <w:r w:rsidR="00113B12" w:rsidRPr="0047327C">
        <w:t>nspection</w:t>
      </w:r>
      <w:r w:rsidR="00C431F9" w:rsidRPr="0047327C">
        <w:t xml:space="preserve"> </w:t>
      </w:r>
      <w:r w:rsidR="009D09C4" w:rsidRPr="0047327C">
        <w:t xml:space="preserve">that includes </w:t>
      </w:r>
      <w:r w:rsidR="00C431F9" w:rsidRPr="0047327C">
        <w:t xml:space="preserve">three or more </w:t>
      </w:r>
      <w:r w:rsidR="00150ACD" w:rsidRPr="0047327C">
        <w:t>NRC</w:t>
      </w:r>
      <w:r w:rsidR="00835687" w:rsidRPr="0047327C">
        <w:t>-qualified</w:t>
      </w:r>
      <w:r w:rsidR="0079284A" w:rsidRPr="0047327C">
        <w:t xml:space="preserve"> individuals conducting an inspection.</w:t>
      </w:r>
    </w:p>
    <w:p w14:paraId="0ECD0107" w14:textId="3F71BF30" w:rsidR="007354EB" w:rsidRPr="00461774" w:rsidRDefault="007354EB" w:rsidP="006B3F41">
      <w:pPr>
        <w:pStyle w:val="BodyText"/>
      </w:pPr>
      <w:r w:rsidRPr="0FCB6C8D">
        <w:rPr>
          <w:u w:val="single"/>
        </w:rPr>
        <w:t>Unresolved Item</w:t>
      </w:r>
      <w:r w:rsidR="548DCE19" w:rsidRPr="0FCB6C8D">
        <w:rPr>
          <w:u w:val="single"/>
        </w:rPr>
        <w:t xml:space="preserve"> (URI)</w:t>
      </w:r>
      <w:r w:rsidR="00B06097">
        <w:t xml:space="preserve">. </w:t>
      </w:r>
      <w:r>
        <w:t xml:space="preserve">An issue </w:t>
      </w:r>
      <w:r w:rsidR="004E0F06">
        <w:t>associated with an inspection activity that requires</w:t>
      </w:r>
      <w:r>
        <w:t xml:space="preserve"> more information to determine if it constitutes a </w:t>
      </w:r>
      <w:r w:rsidR="008F280F">
        <w:t>noncompliance</w:t>
      </w:r>
      <w:r w:rsidR="00B06097">
        <w:t>.</w:t>
      </w:r>
    </w:p>
    <w:p w14:paraId="396AF113" w14:textId="1BC5F272" w:rsidR="00A307F7" w:rsidRDefault="00A307F7" w:rsidP="006B3F41">
      <w:pPr>
        <w:pStyle w:val="BodyText"/>
      </w:pPr>
      <w:r w:rsidRPr="00A307F7">
        <w:rPr>
          <w:u w:val="single"/>
        </w:rPr>
        <w:t>Violation</w:t>
      </w:r>
      <w:r w:rsidRPr="00A307F7">
        <w:t>. The failure to comply with a legally binding regulatory requirement, such as a statute, regulation, order, license condition, or technical specification. Violations can be non-cited, cited, escalated</w:t>
      </w:r>
      <w:r w:rsidR="0028624F">
        <w:t>,</w:t>
      </w:r>
      <w:r w:rsidRPr="00A307F7">
        <w:t xml:space="preserve"> or dispositioned using enforcement discretion.</w:t>
      </w:r>
    </w:p>
    <w:p w14:paraId="6847D811" w14:textId="4DB5BBA3" w:rsidR="002B28B9" w:rsidRPr="003E38AF" w:rsidRDefault="00327D21" w:rsidP="00F07ACD">
      <w:pPr>
        <w:pStyle w:val="BodyText"/>
      </w:pPr>
      <w:r w:rsidRPr="00E70821">
        <w:t>Very</w:t>
      </w:r>
      <w:r>
        <w:rPr>
          <w:rStyle w:val="normaltextrun"/>
          <w:color w:val="231F20"/>
          <w:u w:val="single"/>
          <w:shd w:val="clear" w:color="auto" w:fill="FFFFFF"/>
        </w:rPr>
        <w:t xml:space="preserve"> Low </w:t>
      </w:r>
      <w:r w:rsidR="001E5563">
        <w:rPr>
          <w:rStyle w:val="normaltextrun"/>
          <w:color w:val="231F20"/>
          <w:u w:val="single"/>
          <w:shd w:val="clear" w:color="auto" w:fill="FFFFFF"/>
        </w:rPr>
        <w:t>Safety Signi</w:t>
      </w:r>
      <w:r w:rsidR="00D62D2F">
        <w:rPr>
          <w:rStyle w:val="normaltextrun"/>
          <w:color w:val="231F20"/>
          <w:u w:val="single"/>
          <w:shd w:val="clear" w:color="auto" w:fill="FFFFFF"/>
        </w:rPr>
        <w:t>ficance Issue Resolution</w:t>
      </w:r>
      <w:r w:rsidR="00D62D2F" w:rsidRPr="00242096">
        <w:rPr>
          <w:rStyle w:val="normaltextrun"/>
          <w:u w:val="single"/>
          <w:shd w:val="clear" w:color="auto" w:fill="FFFFFF"/>
        </w:rPr>
        <w:t xml:space="preserve"> </w:t>
      </w:r>
      <w:r w:rsidR="00D62D2F" w:rsidRPr="1C173BE9">
        <w:rPr>
          <w:rStyle w:val="normaltextrun"/>
          <w:u w:val="single"/>
          <w:shd w:val="clear" w:color="auto" w:fill="FFFFFF"/>
        </w:rPr>
        <w:t>(</w:t>
      </w:r>
      <w:r w:rsidR="0087004A" w:rsidRPr="1C173BE9">
        <w:rPr>
          <w:rStyle w:val="normaltextrun"/>
          <w:u w:val="single"/>
          <w:shd w:val="clear" w:color="auto" w:fill="FFFFFF"/>
        </w:rPr>
        <w:t>VLSSIR</w:t>
      </w:r>
      <w:r w:rsidR="00D62D2F" w:rsidRPr="1C173BE9">
        <w:rPr>
          <w:rStyle w:val="normaltextrun"/>
          <w:u w:val="single"/>
          <w:shd w:val="clear" w:color="auto" w:fill="FFFFFF"/>
        </w:rPr>
        <w:t>)</w:t>
      </w:r>
      <w:r w:rsidR="0087004A" w:rsidRPr="1C173BE9">
        <w:rPr>
          <w:rStyle w:val="normaltextrun"/>
          <w:u w:val="single"/>
          <w:shd w:val="clear" w:color="auto" w:fill="FFFFFF"/>
        </w:rPr>
        <w:t xml:space="preserve"> Process</w:t>
      </w:r>
      <w:r w:rsidR="0091209D" w:rsidRPr="0028624F">
        <w:rPr>
          <w:rStyle w:val="normaltextrun"/>
          <w:shd w:val="clear" w:color="auto" w:fill="FFFFFF"/>
        </w:rPr>
        <w:t>.</w:t>
      </w:r>
      <w:r w:rsidR="0087004A" w:rsidRPr="003E38AF">
        <w:rPr>
          <w:rStyle w:val="normaltextrun"/>
          <w:color w:val="000000" w:themeColor="text1"/>
        </w:rPr>
        <w:t xml:space="preserve"> </w:t>
      </w:r>
      <w:r w:rsidR="22F805E5" w:rsidRPr="003E38AF">
        <w:rPr>
          <w:rStyle w:val="normaltextrun"/>
          <w:color w:val="000000" w:themeColor="text1"/>
        </w:rPr>
        <w:t xml:space="preserve"> </w:t>
      </w:r>
      <w:r w:rsidR="0087004A" w:rsidRPr="2F31661D">
        <w:rPr>
          <w:rStyle w:val="normaltextrun"/>
          <w:color w:val="000000" w:themeColor="text1"/>
        </w:rPr>
        <w:t>A</w:t>
      </w:r>
      <w:r w:rsidR="2B34B132" w:rsidRPr="2F31661D">
        <w:rPr>
          <w:rStyle w:val="normaltextrun"/>
          <w:color w:val="000000" w:themeColor="text1"/>
        </w:rPr>
        <w:t xml:space="preserve"> process used to discontinue inspection of an issue involving ambiguity in the licensing basis, design basis, or applicability of regulatory requirements or licensee self-imposed standards in which: (1) the resolution of the issue would require considerable staff effort; and (2) the agency has chosen to not expend further effort to resolve the question because the issue would be no greater than </w:t>
      </w:r>
      <w:r w:rsidR="2B34B132" w:rsidRPr="002E7E2A">
        <w:lastRenderedPageBreak/>
        <w:t>Green under</w:t>
      </w:r>
      <w:r w:rsidR="2B34B132" w:rsidRPr="00F07ACD">
        <w:t xml:space="preserve"> the reactor oversight process (ROP) or SL-IV under the traditional enforcement process, if resolved</w:t>
      </w:r>
      <w:r w:rsidR="2B34B132" w:rsidRPr="2F31661D">
        <w:rPr>
          <w:rStyle w:val="normaltextrun"/>
          <w:color w:val="000000" w:themeColor="text1"/>
        </w:rPr>
        <w:t>.</w:t>
      </w:r>
      <w:r w:rsidRPr="003E38AF">
        <w:tab/>
      </w:r>
    </w:p>
    <w:p w14:paraId="2A5DF288" w14:textId="6245C351" w:rsidR="007354EB" w:rsidRPr="0047327C" w:rsidRDefault="002B28B9" w:rsidP="00994102">
      <w:pPr>
        <w:pStyle w:val="BodyText"/>
      </w:pPr>
      <w:r w:rsidRPr="0047327C">
        <w:rPr>
          <w:u w:val="single"/>
        </w:rPr>
        <w:t>Web-Based Licensing</w:t>
      </w:r>
      <w:r w:rsidR="5B726736" w:rsidRPr="0047327C">
        <w:rPr>
          <w:u w:val="single"/>
        </w:rPr>
        <w:t xml:space="preserve"> (WBL)</w:t>
      </w:r>
      <w:r w:rsidRPr="0047327C">
        <w:t xml:space="preserve">. </w:t>
      </w:r>
      <w:r w:rsidR="00B30BC3" w:rsidRPr="0047327C">
        <w:t xml:space="preserve">A web-based application that provides an integrated methodology for </w:t>
      </w:r>
      <w:r w:rsidR="0091209D" w:rsidRPr="0047327C">
        <w:t>the licensing and</w:t>
      </w:r>
      <w:r w:rsidR="00B30BC3" w:rsidRPr="0047327C">
        <w:t xml:space="preserve"> inspection functions </w:t>
      </w:r>
      <w:r w:rsidR="003E1E86" w:rsidRPr="0047327C">
        <w:t>of nuclear materials licensees</w:t>
      </w:r>
      <w:r w:rsidR="00D42711" w:rsidRPr="0047327C">
        <w:t>.</w:t>
      </w:r>
      <w:r w:rsidR="00B30BC3" w:rsidRPr="0047327C">
        <w:t xml:space="preserve"> </w:t>
      </w:r>
    </w:p>
    <w:p w14:paraId="0ECD0110" w14:textId="16FA954A" w:rsidR="007354EB" w:rsidRPr="00461774" w:rsidRDefault="5EAAE6CA" w:rsidP="004500CC">
      <w:pPr>
        <w:pStyle w:val="Heading1"/>
      </w:pPr>
      <w:bookmarkStart w:id="45" w:name="_Toc1283335075"/>
      <w:bookmarkStart w:id="46" w:name="_Toc201745510"/>
      <w:r>
        <w:t>0610</w:t>
      </w:r>
      <w:bookmarkStart w:id="47" w:name="_Toc416695077"/>
      <w:bookmarkStart w:id="48" w:name="_Toc115267838"/>
      <w:r w:rsidR="2ECAF957">
        <w:t>-</w:t>
      </w:r>
      <w:r w:rsidR="0EE917AC">
        <w:t>04</w:t>
      </w:r>
      <w:bookmarkStart w:id="49" w:name="_Toc838663514"/>
      <w:bookmarkStart w:id="50" w:name="_Toc1478125411"/>
      <w:bookmarkStart w:id="51" w:name="_Toc1453089478"/>
      <w:bookmarkStart w:id="52" w:name="_Toc756282933"/>
      <w:bookmarkStart w:id="53" w:name="_Toc2008075854"/>
      <w:bookmarkStart w:id="54" w:name="_Toc151472825"/>
      <w:bookmarkStart w:id="55" w:name="_Toc1684881526"/>
      <w:r w:rsidR="00C772A0">
        <w:tab/>
      </w:r>
      <w:r w:rsidR="0EE917AC">
        <w:t>RESPONSIBILITIES</w:t>
      </w:r>
      <w:bookmarkEnd w:id="45"/>
      <w:bookmarkEnd w:id="46"/>
      <w:bookmarkEnd w:id="47"/>
      <w:bookmarkEnd w:id="48"/>
      <w:bookmarkEnd w:id="49"/>
      <w:bookmarkEnd w:id="50"/>
      <w:bookmarkEnd w:id="51"/>
      <w:bookmarkEnd w:id="52"/>
      <w:bookmarkEnd w:id="53"/>
      <w:bookmarkEnd w:id="54"/>
      <w:bookmarkEnd w:id="55"/>
    </w:p>
    <w:p w14:paraId="0095B32B" w14:textId="7D040660" w:rsidR="5FBD51A8" w:rsidRDefault="0EE917AC" w:rsidP="009C66E5">
      <w:pPr>
        <w:pStyle w:val="BodyText2"/>
      </w:pPr>
      <w:bookmarkStart w:id="56" w:name="_Toc62125549"/>
      <w:bookmarkStart w:id="57" w:name="_Toc62125913"/>
      <w:bookmarkStart w:id="58" w:name="_Toc141108003"/>
      <w:bookmarkStart w:id="59" w:name="_Toc278975415"/>
      <w:bookmarkStart w:id="60" w:name="_Toc930519447"/>
      <w:bookmarkStart w:id="61" w:name="_Toc458990001"/>
      <w:bookmarkStart w:id="62" w:name="_Toc139543280"/>
      <w:bookmarkStart w:id="63" w:name="_Toc1114185365"/>
      <w:bookmarkStart w:id="64" w:name="_Toc201745511"/>
      <w:r>
        <w:t>04.01</w:t>
      </w:r>
      <w:r w:rsidR="007354EB">
        <w:tab/>
      </w:r>
      <w:r>
        <w:t>General Responsibilities</w:t>
      </w:r>
      <w:bookmarkEnd w:id="56"/>
      <w:bookmarkEnd w:id="57"/>
      <w:bookmarkEnd w:id="58"/>
      <w:bookmarkEnd w:id="59"/>
      <w:bookmarkEnd w:id="60"/>
      <w:bookmarkEnd w:id="61"/>
      <w:bookmarkEnd w:id="62"/>
      <w:bookmarkEnd w:id="63"/>
      <w:bookmarkEnd w:id="64"/>
    </w:p>
    <w:p w14:paraId="215451AC" w14:textId="3779D1B4" w:rsidR="007810F5" w:rsidRDefault="10483369" w:rsidP="004A7647">
      <w:pPr>
        <w:pStyle w:val="BodyText"/>
        <w:numPr>
          <w:ilvl w:val="0"/>
          <w:numId w:val="23"/>
        </w:numPr>
      </w:pPr>
      <w:r>
        <w:t xml:space="preserve">Document </w:t>
      </w:r>
      <w:r w:rsidR="5AAEE5A1">
        <w:t>inspections in accordance with the direction</w:t>
      </w:r>
      <w:r w:rsidR="00243458">
        <w:t xml:space="preserve"> provided</w:t>
      </w:r>
      <w:r w:rsidR="5AAEE5A1">
        <w:t xml:space="preserve"> in this </w:t>
      </w:r>
      <w:r w:rsidR="493D5891">
        <w:t>Inspection Manual Chapter (</w:t>
      </w:r>
      <w:r w:rsidR="5AAEE5A1">
        <w:t>IMC</w:t>
      </w:r>
      <w:r w:rsidR="5B3261BD">
        <w:t>)</w:t>
      </w:r>
      <w:r w:rsidR="092DE686">
        <w:t>.</w:t>
      </w:r>
      <w:r w:rsidR="26930D40">
        <w:t xml:space="preserve"> </w:t>
      </w:r>
      <w:r w:rsidR="0EE917AC">
        <w:t>Each inspection of a licensee,</w:t>
      </w:r>
      <w:r w:rsidR="098C8E5B">
        <w:t xml:space="preserve"> </w:t>
      </w:r>
      <w:r w:rsidR="71FF5B34">
        <w:t xml:space="preserve">non-licensee in possession of licensable quantities of radioactive material, </w:t>
      </w:r>
      <w:r w:rsidR="0EE917AC">
        <w:t>vendor, and certificate holder shall be documented</w:t>
      </w:r>
      <w:r w:rsidR="0E0ED7C5">
        <w:t xml:space="preserve"> in a</w:t>
      </w:r>
      <w:r w:rsidR="47FDC992">
        <w:t>n</w:t>
      </w:r>
      <w:r w:rsidR="0E0ED7C5">
        <w:t xml:space="preserve"> inspection report</w:t>
      </w:r>
      <w:r w:rsidR="0EE917AC">
        <w:t>.</w:t>
      </w:r>
      <w:r w:rsidR="647F2212">
        <w:t xml:space="preserve"> </w:t>
      </w:r>
    </w:p>
    <w:p w14:paraId="364066C0" w14:textId="401AE499" w:rsidR="5FBD51A8" w:rsidRDefault="1E2CDE1F" w:rsidP="004A7647">
      <w:pPr>
        <w:pStyle w:val="BodyText"/>
        <w:numPr>
          <w:ilvl w:val="0"/>
          <w:numId w:val="23"/>
        </w:numPr>
      </w:pPr>
      <w:r>
        <w:t xml:space="preserve">Observational site visits </w:t>
      </w:r>
      <w:r w:rsidR="647F2212">
        <w:t xml:space="preserve">of Federal Partners and some </w:t>
      </w:r>
      <w:r w:rsidR="00732B7A">
        <w:t>non-</w:t>
      </w:r>
      <w:r w:rsidR="647F2212">
        <w:t>license</w:t>
      </w:r>
      <w:r w:rsidR="00732B7A">
        <w:t>es</w:t>
      </w:r>
      <w:r w:rsidR="647F2212">
        <w:t xml:space="preserve"> should be </w:t>
      </w:r>
      <w:r w:rsidR="222B08F8">
        <w:t xml:space="preserve">documented in </w:t>
      </w:r>
      <w:r w:rsidR="12F69AD8">
        <w:t xml:space="preserve">trip reports </w:t>
      </w:r>
      <w:r w:rsidR="00CB3F81">
        <w:t xml:space="preserve">attached to memoranda </w:t>
      </w:r>
      <w:r w:rsidR="12F69AD8">
        <w:t>to the docket file (if one exists).</w:t>
      </w:r>
    </w:p>
    <w:p w14:paraId="5CDAB144" w14:textId="1E7584CB" w:rsidR="5FBD51A8" w:rsidRDefault="0EE917AC" w:rsidP="009C66E5">
      <w:pPr>
        <w:pStyle w:val="BodyText2"/>
      </w:pPr>
      <w:bookmarkStart w:id="65" w:name="_Toc62125550"/>
      <w:bookmarkStart w:id="66" w:name="_Toc62125914"/>
      <w:bookmarkStart w:id="67" w:name="_Toc1650011008"/>
      <w:bookmarkStart w:id="68" w:name="_Toc1626410630"/>
      <w:bookmarkStart w:id="69" w:name="_Toc1595746392"/>
      <w:bookmarkStart w:id="70" w:name="_Toc1388195520"/>
      <w:bookmarkStart w:id="71" w:name="_Toc1971147609"/>
      <w:bookmarkStart w:id="72" w:name="_Toc1809347426"/>
      <w:bookmarkStart w:id="73" w:name="_Toc201745512"/>
      <w:r>
        <w:t>04.02</w:t>
      </w:r>
      <w:r w:rsidR="007354EB">
        <w:tab/>
      </w:r>
      <w:r>
        <w:t>Inspectors</w:t>
      </w:r>
      <w:bookmarkEnd w:id="65"/>
      <w:bookmarkEnd w:id="66"/>
      <w:bookmarkEnd w:id="67"/>
      <w:bookmarkEnd w:id="68"/>
      <w:bookmarkEnd w:id="69"/>
      <w:bookmarkEnd w:id="70"/>
      <w:bookmarkEnd w:id="71"/>
      <w:bookmarkEnd w:id="72"/>
      <w:bookmarkEnd w:id="73"/>
    </w:p>
    <w:p w14:paraId="0ECD0118" w14:textId="33CABDFF" w:rsidR="007354EB" w:rsidRPr="00461774" w:rsidRDefault="00CB3F81" w:rsidP="004A7647">
      <w:pPr>
        <w:pStyle w:val="BodyText"/>
        <w:numPr>
          <w:ilvl w:val="0"/>
          <w:numId w:val="6"/>
        </w:numPr>
      </w:pPr>
      <w:r>
        <w:t>P</w:t>
      </w:r>
      <w:r w:rsidR="00222EB1" w:rsidRPr="00461774">
        <w:t xml:space="preserve">repare inspection </w:t>
      </w:r>
      <w:r w:rsidR="00725B46">
        <w:t xml:space="preserve">and trip </w:t>
      </w:r>
      <w:r w:rsidR="00222EB1" w:rsidRPr="00461774">
        <w:t xml:space="preserve">reports </w:t>
      </w:r>
      <w:r w:rsidR="007354EB" w:rsidRPr="00461774">
        <w:t>in accordance with the guidance provided in this IMC.</w:t>
      </w:r>
    </w:p>
    <w:p w14:paraId="0ECD011A" w14:textId="0F33DB18" w:rsidR="007354EB" w:rsidRPr="00461774" w:rsidRDefault="006E425C" w:rsidP="004A7647">
      <w:pPr>
        <w:pStyle w:val="BodyText"/>
        <w:numPr>
          <w:ilvl w:val="0"/>
          <w:numId w:val="6"/>
        </w:numPr>
      </w:pPr>
      <w:r>
        <w:t>Ensure</w:t>
      </w:r>
      <w:r w:rsidR="007354EB">
        <w:t xml:space="preserve"> that observations and </w:t>
      </w:r>
      <w:r w:rsidR="0011304D">
        <w:t>noncompliance</w:t>
      </w:r>
      <w:r w:rsidR="007354EB">
        <w:t xml:space="preserve">s are accurately reported, referenced material is correctly characterized, and the scope and depth of conclusions are adequately supported by documented observations and </w:t>
      </w:r>
      <w:r w:rsidR="0011304D">
        <w:t>noncompliance</w:t>
      </w:r>
      <w:r w:rsidR="007354EB">
        <w:t>s</w:t>
      </w:r>
      <w:r w:rsidR="00B06097">
        <w:t>.</w:t>
      </w:r>
    </w:p>
    <w:p w14:paraId="0ECD011C" w14:textId="24483918" w:rsidR="007354EB" w:rsidRPr="00461774" w:rsidRDefault="00035906" w:rsidP="004A7647">
      <w:pPr>
        <w:pStyle w:val="BodyText"/>
        <w:numPr>
          <w:ilvl w:val="0"/>
          <w:numId w:val="6"/>
        </w:numPr>
      </w:pPr>
      <w:r>
        <w:t>E</w:t>
      </w:r>
      <w:r w:rsidR="006113EE">
        <w:t>nsur</w:t>
      </w:r>
      <w:r>
        <w:t>e</w:t>
      </w:r>
      <w:r w:rsidR="006113EE">
        <w:t xml:space="preserve"> that </w:t>
      </w:r>
      <w:r w:rsidR="007354EB" w:rsidRPr="00461774">
        <w:t xml:space="preserve">the content of the report does not conflict with the information presented at the exit </w:t>
      </w:r>
      <w:r w:rsidR="00681CA0">
        <w:t>meeting</w:t>
      </w:r>
      <w:r w:rsidR="00630E07">
        <w:t>s</w:t>
      </w:r>
      <w:r w:rsidR="00B06097">
        <w:t xml:space="preserve">. </w:t>
      </w:r>
      <w:r w:rsidR="007354EB" w:rsidRPr="00461774">
        <w:t>If the report differ</w:t>
      </w:r>
      <w:r w:rsidR="00AF077D">
        <w:t>s</w:t>
      </w:r>
      <w:r w:rsidR="007354EB" w:rsidRPr="00461774">
        <w:t xml:space="preserve"> significantly from the information provided at</w:t>
      </w:r>
      <w:r w:rsidR="007E1EDC" w:rsidRPr="00461774">
        <w:t xml:space="preserve"> the</w:t>
      </w:r>
      <w:r w:rsidR="007354EB" w:rsidRPr="00461774">
        <w:t xml:space="preserve"> exit meeting, the inspector (or the report reviewer) should discuss those differences with the licensee before the report is issued.</w:t>
      </w:r>
    </w:p>
    <w:p w14:paraId="0ECD0120" w14:textId="707B9F3C" w:rsidR="003E21A3" w:rsidRPr="00461774" w:rsidRDefault="007354EB" w:rsidP="004A7647">
      <w:pPr>
        <w:pStyle w:val="BodyText"/>
        <w:numPr>
          <w:ilvl w:val="0"/>
          <w:numId w:val="6"/>
        </w:numPr>
      </w:pPr>
      <w:r>
        <w:t xml:space="preserve">For inspections conducted by </w:t>
      </w:r>
      <w:r w:rsidR="00152F97">
        <w:t xml:space="preserve">both </w:t>
      </w:r>
      <w:r>
        <w:t>regional and resident inspectors,</w:t>
      </w:r>
      <w:r w:rsidR="00102F41">
        <w:t xml:space="preserve"> and </w:t>
      </w:r>
      <w:r w:rsidR="00FB3FAE">
        <w:t xml:space="preserve">for </w:t>
      </w:r>
      <w:r w:rsidR="00102F41">
        <w:t>Part 71 and 72 CoC holder inspections,</w:t>
      </w:r>
      <w:r>
        <w:t xml:space="preserve"> the report numbers </w:t>
      </w:r>
      <w:r w:rsidR="009D4AE1">
        <w:t xml:space="preserve">and inspection report documentation </w:t>
      </w:r>
      <w:r>
        <w:t xml:space="preserve">should be </w:t>
      </w:r>
      <w:r w:rsidR="009D4AE1">
        <w:t xml:space="preserve">controlled </w:t>
      </w:r>
      <w:r w:rsidR="00167D34">
        <w:t xml:space="preserve">using </w:t>
      </w:r>
      <w:r w:rsidR="001963F1">
        <w:t>the Reactor Program System (RPS) application</w:t>
      </w:r>
      <w:r w:rsidR="602C0FE4">
        <w:t xml:space="preserve">, except </w:t>
      </w:r>
      <w:r w:rsidR="008F20E6">
        <w:t xml:space="preserve">for </w:t>
      </w:r>
      <w:r w:rsidR="602C0FE4">
        <w:t>the nuclear materials users (NMU) business line</w:t>
      </w:r>
      <w:r w:rsidR="009D4AE1">
        <w:t xml:space="preserve">. </w:t>
      </w:r>
      <w:r w:rsidR="615728FF">
        <w:t>NMU</w:t>
      </w:r>
      <w:r w:rsidR="009D4AE1">
        <w:t xml:space="preserve"> inspection reports will be managed using </w:t>
      </w:r>
      <w:r w:rsidR="00743032">
        <w:t xml:space="preserve">the </w:t>
      </w:r>
      <w:r w:rsidR="009D4AE1">
        <w:t>WBL application.</w:t>
      </w:r>
    </w:p>
    <w:p w14:paraId="6B947A69" w14:textId="11302B0B" w:rsidR="00891B8C" w:rsidRDefault="546F04BF" w:rsidP="004A7647">
      <w:pPr>
        <w:pStyle w:val="BodyText"/>
        <w:numPr>
          <w:ilvl w:val="0"/>
          <w:numId w:val="6"/>
        </w:numPr>
      </w:pPr>
      <w:r>
        <w:t xml:space="preserve">For all sites that </w:t>
      </w:r>
      <w:r w:rsidR="003D5648">
        <w:t xml:space="preserve">have security or </w:t>
      </w:r>
      <w:r w:rsidR="00F04C3E">
        <w:t>material control and accountability</w:t>
      </w:r>
      <w:r w:rsidR="003D5648">
        <w:t xml:space="preserve"> </w:t>
      </w:r>
      <w:r w:rsidR="00F04C3E">
        <w:t>(</w:t>
      </w:r>
      <w:r w:rsidR="003D5648">
        <w:t>MC&amp;A</w:t>
      </w:r>
      <w:r w:rsidR="00F04C3E">
        <w:t>)</w:t>
      </w:r>
      <w:r>
        <w:t xml:space="preserve"> </w:t>
      </w:r>
      <w:r w:rsidR="00B46B10">
        <w:t>related information</w:t>
      </w:r>
      <w:r>
        <w:t xml:space="preserve">, the </w:t>
      </w:r>
      <w:r w:rsidR="00BC7FE1">
        <w:t>lead inspector</w:t>
      </w:r>
      <w:r>
        <w:t xml:space="preserve"> should ensure a screening of inspection reports is performed to verify that no </w:t>
      </w:r>
      <w:r w:rsidR="00CC076C">
        <w:t xml:space="preserve">inappropriate security or MC&amp;A information </w:t>
      </w:r>
      <w:r w:rsidR="00F92B71">
        <w:t xml:space="preserve">is </w:t>
      </w:r>
      <w:r>
        <w:t>contained within public</w:t>
      </w:r>
      <w:r w:rsidR="000D5DFA">
        <w:t>ly available inspection</w:t>
      </w:r>
      <w:r>
        <w:t xml:space="preserve"> reports.</w:t>
      </w:r>
    </w:p>
    <w:p w14:paraId="5C477DEB" w14:textId="1D741339" w:rsidR="54A0EE5B" w:rsidRDefault="6833468D" w:rsidP="009C66E5">
      <w:pPr>
        <w:pStyle w:val="BodyText2"/>
      </w:pPr>
      <w:bookmarkStart w:id="74" w:name="_Toc62125551"/>
      <w:bookmarkStart w:id="75" w:name="_Toc62125915"/>
      <w:bookmarkStart w:id="76" w:name="_Toc160081247"/>
      <w:bookmarkStart w:id="77" w:name="_Toc782100632"/>
      <w:bookmarkStart w:id="78" w:name="_Toc2144112145"/>
      <w:bookmarkStart w:id="79" w:name="_Toc1104197841"/>
      <w:bookmarkStart w:id="80" w:name="_Toc1665060761"/>
      <w:bookmarkStart w:id="81" w:name="_Toc1534542265"/>
      <w:bookmarkStart w:id="82" w:name="_Toc201745513"/>
      <w:r w:rsidRPr="002E4A25">
        <w:t>04.03</w:t>
      </w:r>
      <w:r w:rsidR="0EE917AC">
        <w:tab/>
      </w:r>
      <w:r w:rsidRPr="002E4A25">
        <w:t>Branch Chief</w:t>
      </w:r>
      <w:r w:rsidR="6178859D" w:rsidRPr="002E4A25">
        <w:t xml:space="preserve"> (or </w:t>
      </w:r>
      <w:bookmarkEnd w:id="74"/>
      <w:bookmarkEnd w:id="75"/>
      <w:r w:rsidR="00BF0A70" w:rsidRPr="002E4A25">
        <w:t>designee) and</w:t>
      </w:r>
      <w:r w:rsidR="1E098616" w:rsidRPr="002E4A25">
        <w:t xml:space="preserve"> Management</w:t>
      </w:r>
      <w:bookmarkEnd w:id="76"/>
      <w:bookmarkEnd w:id="77"/>
      <w:bookmarkEnd w:id="78"/>
      <w:bookmarkEnd w:id="79"/>
      <w:bookmarkEnd w:id="80"/>
      <w:bookmarkEnd w:id="81"/>
      <w:bookmarkEnd w:id="82"/>
    </w:p>
    <w:p w14:paraId="14D8AD14" w14:textId="0F77A7B2" w:rsidR="00000B20" w:rsidRDefault="5C214434" w:rsidP="004A7647">
      <w:pPr>
        <w:pStyle w:val="BodyText"/>
        <w:numPr>
          <w:ilvl w:val="0"/>
          <w:numId w:val="7"/>
        </w:numPr>
      </w:pPr>
      <w:r>
        <w:t>Ensure</w:t>
      </w:r>
      <w:r w:rsidR="00755A70">
        <w:t xml:space="preserve"> </w:t>
      </w:r>
      <w:r w:rsidR="007354EB">
        <w:t>familiar</w:t>
      </w:r>
      <w:r w:rsidR="35A27C84">
        <w:t>ity</w:t>
      </w:r>
      <w:r w:rsidR="007354EB">
        <w:t xml:space="preserve"> with NRC requirements in the inspected area</w:t>
      </w:r>
      <w:r w:rsidR="002C6EEE">
        <w:t>. R</w:t>
      </w:r>
      <w:r w:rsidR="007354EB">
        <w:t>eview each inspection report prior to issuance to ensure that the report follows the</w:t>
      </w:r>
      <w:r w:rsidR="000F2D4A">
        <w:t xml:space="preserve"> </w:t>
      </w:r>
      <w:r w:rsidR="005C5BD7">
        <w:t>guidance</w:t>
      </w:r>
      <w:r w:rsidR="00114317">
        <w:t xml:space="preserve"> </w:t>
      </w:r>
      <w:r w:rsidR="000F2D4A">
        <w:t xml:space="preserve">given in this </w:t>
      </w:r>
      <w:r w:rsidR="00F94ECB">
        <w:t>IMC</w:t>
      </w:r>
      <w:r w:rsidR="000F2D4A">
        <w:t>.</w:t>
      </w:r>
    </w:p>
    <w:p w14:paraId="179E4309" w14:textId="7262F7DB" w:rsidR="006B4561" w:rsidRDefault="4A1E80EE" w:rsidP="004A7647">
      <w:pPr>
        <w:pStyle w:val="BodyText"/>
        <w:numPr>
          <w:ilvl w:val="0"/>
          <w:numId w:val="7"/>
        </w:numPr>
      </w:pPr>
      <w:r>
        <w:t>E</w:t>
      </w:r>
      <w:r w:rsidR="36A4C5A7">
        <w:t xml:space="preserve">nsure that </w:t>
      </w:r>
      <w:r w:rsidR="00B732E7">
        <w:t>documented</w:t>
      </w:r>
      <w:r w:rsidR="36A4C5A7">
        <w:t xml:space="preserve"> </w:t>
      </w:r>
      <w:r w:rsidR="00A844B5">
        <w:t>noncompliances</w:t>
      </w:r>
      <w:r w:rsidR="36A4C5A7">
        <w:t xml:space="preserve"> are consistent with NRC policies and technical requirements, that enforcement-related </w:t>
      </w:r>
      <w:r w:rsidR="1ADAF796">
        <w:t>violations</w:t>
      </w:r>
      <w:r w:rsidR="36A4C5A7">
        <w:t xml:space="preserve"> are addressed in accordance with the NRC Enforcement Policy and the NRC Enforcement Manual, and conclusions are </w:t>
      </w:r>
      <w:r w:rsidR="36A4C5A7">
        <w:lastRenderedPageBreak/>
        <w:t xml:space="preserve">logically drawn and sufficiently supported by observations and </w:t>
      </w:r>
      <w:r w:rsidR="00AE47FC">
        <w:t xml:space="preserve">identified </w:t>
      </w:r>
      <w:r w:rsidR="00A844B5">
        <w:t>noncompliances</w:t>
      </w:r>
      <w:r w:rsidR="36A4C5A7">
        <w:t>.</w:t>
      </w:r>
    </w:p>
    <w:p w14:paraId="16490BD5" w14:textId="220441C8" w:rsidR="00EB67FE" w:rsidRDefault="34198E8A" w:rsidP="004A7647">
      <w:pPr>
        <w:pStyle w:val="BodyText"/>
        <w:numPr>
          <w:ilvl w:val="0"/>
          <w:numId w:val="7"/>
        </w:numPr>
      </w:pPr>
      <w:r>
        <w:t>E</w:t>
      </w:r>
      <w:r w:rsidR="00235333">
        <w:t xml:space="preserve">nsure that </w:t>
      </w:r>
      <w:r w:rsidR="007354EB">
        <w:t>inspectors</w:t>
      </w:r>
      <w:r w:rsidR="004B5636">
        <w:t>’</w:t>
      </w:r>
      <w:r w:rsidR="007354EB">
        <w:t xml:space="preserve"> and reviewers</w:t>
      </w:r>
      <w:r w:rsidR="004B5636">
        <w:t>’</w:t>
      </w:r>
      <w:r w:rsidR="007354EB">
        <w:t xml:space="preserve"> concurrences</w:t>
      </w:r>
      <w:r w:rsidR="00235333">
        <w:t xml:space="preserve"> are maintained on record</w:t>
      </w:r>
      <w:r w:rsidR="00B06097">
        <w:t xml:space="preserve">. </w:t>
      </w:r>
      <w:r w:rsidR="00235333">
        <w:t>Management should</w:t>
      </w:r>
      <w:r w:rsidR="007354EB">
        <w:t xml:space="preserve"> ensure continued inspector concurrence when substantive changes are made to the report as originally submitted, and </w:t>
      </w:r>
      <w:r w:rsidR="00235333">
        <w:t>mediate</w:t>
      </w:r>
      <w:r w:rsidR="007354EB">
        <w:t xml:space="preserve"> disagreements that occur during the review process</w:t>
      </w:r>
      <w:r w:rsidR="00B06097">
        <w:t xml:space="preserve">. </w:t>
      </w:r>
      <w:r w:rsidR="007354EB">
        <w:t>A</w:t>
      </w:r>
      <w:r w:rsidR="008D2666">
        <w:t>t</w:t>
      </w:r>
      <w:r w:rsidR="007354EB">
        <w:t xml:space="preserve"> a minimum, substantial changes should be discussed with the inspector or inspectors involved to ensure continued concurrence, and disagreements that cannot be adequately resolved should be documented</w:t>
      </w:r>
      <w:r w:rsidR="00A9621B">
        <w:t xml:space="preserve"> using the process described in Management Directive 10.158, “NRC Non-Concurrence Process.”</w:t>
      </w:r>
    </w:p>
    <w:p w14:paraId="0ECD012C" w14:textId="4107EF61" w:rsidR="007354EB" w:rsidRDefault="145382FC" w:rsidP="004A7647">
      <w:pPr>
        <w:pStyle w:val="BodyText"/>
        <w:numPr>
          <w:ilvl w:val="0"/>
          <w:numId w:val="7"/>
        </w:numPr>
      </w:pPr>
      <w:r>
        <w:t>Maintains</w:t>
      </w:r>
      <w:r w:rsidR="007354EB">
        <w:t xml:space="preserve"> </w:t>
      </w:r>
      <w:r w:rsidR="00923EAB">
        <w:t>responsibility</w:t>
      </w:r>
      <w:r w:rsidR="007354EB">
        <w:t xml:space="preserve"> for the report content, conclusions, overall regulatory focus, and timeliness of inspection reports</w:t>
      </w:r>
      <w:r w:rsidR="00B06097">
        <w:t xml:space="preserve">. </w:t>
      </w:r>
      <w:r w:rsidR="007354EB">
        <w:t xml:space="preserve">Typically, </w:t>
      </w:r>
      <w:r w:rsidR="00321213">
        <w:t xml:space="preserve">stand-alone </w:t>
      </w:r>
      <w:r w:rsidR="007354EB">
        <w:t>reports are issued no later than 30</w:t>
      </w:r>
      <w:r w:rsidR="00736DD4">
        <w:t> </w:t>
      </w:r>
      <w:r w:rsidR="007354EB">
        <w:t xml:space="preserve">days after </w:t>
      </w:r>
      <w:r w:rsidR="001209EE">
        <w:t xml:space="preserve">the </w:t>
      </w:r>
      <w:r w:rsidR="00F07EA4">
        <w:t>exit meeting</w:t>
      </w:r>
      <w:r w:rsidR="00B06097">
        <w:t xml:space="preserve">. </w:t>
      </w:r>
      <w:r w:rsidR="00204E45">
        <w:t xml:space="preserve">Team reports are issued no later than 45 days after </w:t>
      </w:r>
      <w:r w:rsidR="001209EE">
        <w:t xml:space="preserve">the </w:t>
      </w:r>
      <w:r w:rsidR="00FF524C">
        <w:t>exit meeting</w:t>
      </w:r>
      <w:r w:rsidR="00204E45">
        <w:t>.</w:t>
      </w:r>
    </w:p>
    <w:p w14:paraId="66834BB9" w14:textId="0A13DB00" w:rsidR="004D579C" w:rsidRDefault="003A6E02" w:rsidP="004A7647">
      <w:pPr>
        <w:pStyle w:val="BodyText"/>
        <w:numPr>
          <w:ilvl w:val="0"/>
          <w:numId w:val="7"/>
        </w:numPr>
      </w:pPr>
      <w:r>
        <w:t>I</w:t>
      </w:r>
      <w:r w:rsidR="00391989" w:rsidRPr="00391989" w:rsidDel="00B30784">
        <w:t>s</w:t>
      </w:r>
      <w:r w:rsidR="00391989" w:rsidRPr="00391989">
        <w:t xml:space="preserve"> responsible for issuing integrated </w:t>
      </w:r>
      <w:r w:rsidR="00725149">
        <w:t xml:space="preserve">and similar </w:t>
      </w:r>
      <w:r w:rsidR="00391989" w:rsidRPr="00391989">
        <w:t xml:space="preserve">reports for </w:t>
      </w:r>
      <w:r w:rsidR="00725149">
        <w:t>inspections conducted</w:t>
      </w:r>
      <w:r w:rsidR="00391989" w:rsidRPr="00391989">
        <w:t xml:space="preserve"> on a quarterly basis</w:t>
      </w:r>
      <w:r w:rsidR="00B06097">
        <w:t xml:space="preserve">. </w:t>
      </w:r>
      <w:r w:rsidR="00E372E2">
        <w:t>These</w:t>
      </w:r>
      <w:r w:rsidR="00391989" w:rsidRPr="00391989">
        <w:t xml:space="preserve"> reports are issued no later than 45 calendar days after the last day of the quarter.</w:t>
      </w:r>
    </w:p>
    <w:p w14:paraId="3125564F" w14:textId="31F42694" w:rsidR="00E03B52" w:rsidRDefault="000F6975" w:rsidP="004A7647">
      <w:pPr>
        <w:pStyle w:val="BodyText"/>
        <w:numPr>
          <w:ilvl w:val="0"/>
          <w:numId w:val="7"/>
        </w:numPr>
      </w:pPr>
      <w:r>
        <w:t>H</w:t>
      </w:r>
      <w:r w:rsidR="00E44E57">
        <w:t xml:space="preserve">as the authority to </w:t>
      </w:r>
      <w:r w:rsidR="6B4422F6">
        <w:t>make program adjustments related to inspection frequency</w:t>
      </w:r>
      <w:r w:rsidR="02AE503B">
        <w:t xml:space="preserve"> within the limitations described in th</w:t>
      </w:r>
      <w:r w:rsidR="00576A54">
        <w:t xml:space="preserve">is </w:t>
      </w:r>
      <w:r w:rsidR="02AE503B">
        <w:t>IMC for the inspection program area</w:t>
      </w:r>
      <w:r w:rsidR="00782411">
        <w:t>,</w:t>
      </w:r>
      <w:r w:rsidR="00E44E57">
        <w:t xml:space="preserve"> to satisfy the needs of the issuing branch.</w:t>
      </w:r>
      <w:bookmarkStart w:id="83" w:name="_Toc2019519182"/>
      <w:bookmarkStart w:id="84" w:name="_Toc746371333"/>
      <w:bookmarkStart w:id="85" w:name="_Toc44206357"/>
      <w:bookmarkStart w:id="86" w:name="_Toc1684875023"/>
      <w:bookmarkStart w:id="87" w:name="_Toc1441417377"/>
      <w:bookmarkStart w:id="88" w:name="_Toc1463800582"/>
    </w:p>
    <w:p w14:paraId="6A871E27" w14:textId="53E45815" w:rsidR="00E03B52" w:rsidRDefault="00532ECE" w:rsidP="004A7647">
      <w:pPr>
        <w:pStyle w:val="BodyText"/>
        <w:numPr>
          <w:ilvl w:val="0"/>
          <w:numId w:val="7"/>
        </w:numPr>
      </w:pPr>
      <w:r>
        <w:t xml:space="preserve">Ensures that </w:t>
      </w:r>
      <w:r w:rsidR="00DC6D30">
        <w:t xml:space="preserve">use of VLSSIR process is considered </w:t>
      </w:r>
      <w:r w:rsidR="00043298">
        <w:t>in a timely manner before excessive resources are expended on low-</w:t>
      </w:r>
      <w:r w:rsidR="007512A1">
        <w:t>safety significance issues</w:t>
      </w:r>
      <w:r w:rsidR="007D1DE0">
        <w:t xml:space="preserve"> involving ambiguity in requirements</w:t>
      </w:r>
      <w:r w:rsidR="007512A1">
        <w:t>. Manages</w:t>
      </w:r>
      <w:r w:rsidR="000D00D0">
        <w:t xml:space="preserve"> the </w:t>
      </w:r>
      <w:r w:rsidR="00894FBE">
        <w:t>decision-making</w:t>
      </w:r>
      <w:r w:rsidR="000D00D0">
        <w:t xml:space="preserve"> process and ensures the decision is documented in accordance with NRC policy.</w:t>
      </w:r>
    </w:p>
    <w:p w14:paraId="28DDFC5F" w14:textId="7A13F345" w:rsidR="54A0EE5B" w:rsidRDefault="6833468D" w:rsidP="009C66E5">
      <w:pPr>
        <w:pStyle w:val="BodyText2"/>
      </w:pPr>
      <w:bookmarkStart w:id="89" w:name="_Toc201745514"/>
      <w:r w:rsidRPr="002E4A25">
        <w:t>04.04</w:t>
      </w:r>
      <w:r w:rsidR="0EE917AC">
        <w:tab/>
      </w:r>
      <w:r w:rsidR="51C70FD7" w:rsidRPr="002E4A25">
        <w:t xml:space="preserve">Division of </w:t>
      </w:r>
      <w:r w:rsidR="0E389461" w:rsidRPr="002E4A25">
        <w:t>Decommissioning, Uranium Recovery</w:t>
      </w:r>
      <w:r w:rsidR="1F537311" w:rsidRPr="002E4A25">
        <w:t xml:space="preserve"> &amp; Waste Programs, Reactor Decommissioning Branch </w:t>
      </w:r>
      <w:r w:rsidR="7D12D415" w:rsidRPr="002E4A25">
        <w:t>is responsible for:</w:t>
      </w:r>
      <w:bookmarkEnd w:id="83"/>
      <w:bookmarkEnd w:id="84"/>
      <w:bookmarkEnd w:id="85"/>
      <w:bookmarkEnd w:id="86"/>
      <w:bookmarkEnd w:id="87"/>
      <w:bookmarkEnd w:id="88"/>
      <w:bookmarkEnd w:id="89"/>
    </w:p>
    <w:p w14:paraId="3FB9E4FE" w14:textId="3D5A025F" w:rsidR="006251B2" w:rsidRPr="006251B2" w:rsidRDefault="00CC63CE" w:rsidP="004A7647">
      <w:pPr>
        <w:pStyle w:val="BodyText"/>
        <w:numPr>
          <w:ilvl w:val="0"/>
          <w:numId w:val="8"/>
        </w:numPr>
      </w:pPr>
      <w:r>
        <w:t>P</w:t>
      </w:r>
      <w:r w:rsidR="006251B2">
        <w:t>roviding interpretations and support for information contained in this IMC</w:t>
      </w:r>
      <w:r w:rsidR="04FA407A">
        <w:t xml:space="preserve"> in</w:t>
      </w:r>
      <w:r w:rsidR="00CD56FA">
        <w:t xml:space="preserve"> </w:t>
      </w:r>
      <w:r w:rsidR="04FA407A">
        <w:t>coordination</w:t>
      </w:r>
      <w:r w:rsidR="00BD11C3">
        <w:t xml:space="preserve"> </w:t>
      </w:r>
      <w:r w:rsidR="04FA407A">
        <w:t>with other NMSS divisions as applicable</w:t>
      </w:r>
      <w:r w:rsidR="006251B2">
        <w:t>.</w:t>
      </w:r>
    </w:p>
    <w:p w14:paraId="6C9FDB33" w14:textId="5F9A0DA6" w:rsidR="006251B2" w:rsidRPr="006251B2" w:rsidRDefault="00CC63CE" w:rsidP="004A7647">
      <w:pPr>
        <w:pStyle w:val="BodyText"/>
        <w:numPr>
          <w:ilvl w:val="0"/>
          <w:numId w:val="8"/>
        </w:numPr>
      </w:pPr>
      <w:r>
        <w:t>A</w:t>
      </w:r>
      <w:r w:rsidR="006251B2" w:rsidRPr="006251B2">
        <w:t>nswering questions related to program guidance.</w:t>
      </w:r>
    </w:p>
    <w:p w14:paraId="3021F8EF" w14:textId="4544BFB9" w:rsidR="007354EB" w:rsidRPr="006251B2" w:rsidRDefault="00CC63CE" w:rsidP="004A7647">
      <w:pPr>
        <w:pStyle w:val="BodyText"/>
        <w:numPr>
          <w:ilvl w:val="0"/>
          <w:numId w:val="8"/>
        </w:numPr>
      </w:pPr>
      <w:r>
        <w:t>F</w:t>
      </w:r>
      <w:r w:rsidR="00CC24B4" w:rsidRPr="006251B2">
        <w:t>acilitat</w:t>
      </w:r>
      <w:r w:rsidR="00F811D6" w:rsidRPr="006251B2">
        <w:t>ing</w:t>
      </w:r>
      <w:r w:rsidR="00CC24B4" w:rsidRPr="006251B2">
        <w:t xml:space="preserve"> resolution of identified gaps</w:t>
      </w:r>
      <w:r w:rsidR="007354EB" w:rsidRPr="006251B2">
        <w:t xml:space="preserve"> in IMC</w:t>
      </w:r>
      <w:r w:rsidR="00CC24B4" w:rsidRPr="006251B2">
        <w:t xml:space="preserve"> directions and guidance</w:t>
      </w:r>
      <w:r w:rsidR="007354EB" w:rsidRPr="006251B2">
        <w:t>.</w:t>
      </w:r>
    </w:p>
    <w:p w14:paraId="02BD22B0" w14:textId="4DFAA92D" w:rsidR="00994102" w:rsidRDefault="00CC63CE" w:rsidP="004A7647">
      <w:pPr>
        <w:pStyle w:val="BodyText"/>
        <w:numPr>
          <w:ilvl w:val="0"/>
          <w:numId w:val="8"/>
        </w:numPr>
      </w:pPr>
      <w:r>
        <w:t>U</w:t>
      </w:r>
      <w:r w:rsidR="006251B2" w:rsidRPr="006251B2">
        <w:t>pdating program guidance to address identified gaps</w:t>
      </w:r>
      <w:bookmarkStart w:id="90" w:name="_Toc416695078"/>
      <w:bookmarkStart w:id="91" w:name="_Toc62124094"/>
      <w:bookmarkStart w:id="92" w:name="_Toc62124851"/>
      <w:bookmarkStart w:id="93" w:name="_Toc62125552"/>
      <w:bookmarkStart w:id="94" w:name="_Toc62125916"/>
      <w:bookmarkStart w:id="95" w:name="_Toc115267843"/>
      <w:bookmarkStart w:id="96" w:name="_Toc1247579380"/>
      <w:bookmarkStart w:id="97" w:name="_Toc51663861"/>
      <w:bookmarkStart w:id="98" w:name="_Toc1027487191"/>
      <w:bookmarkStart w:id="99" w:name="_Toc2128189668"/>
      <w:bookmarkStart w:id="100" w:name="_Toc1246467444"/>
      <w:bookmarkStart w:id="101" w:name="_Toc549267332"/>
      <w:bookmarkStart w:id="102" w:name="_Toc645319693"/>
      <w:bookmarkStart w:id="103" w:name="_Toc742156224"/>
      <w:r w:rsidR="00A344CE">
        <w:t>.</w:t>
      </w:r>
    </w:p>
    <w:p w14:paraId="2D22172F" w14:textId="755CC34C" w:rsidR="00B42941" w:rsidRPr="00994102" w:rsidRDefault="313BF63A" w:rsidP="00994102">
      <w:pPr>
        <w:pStyle w:val="Heading1"/>
      </w:pPr>
      <w:bookmarkStart w:id="104" w:name="_Toc201745515"/>
      <w:r>
        <w:t>061</w:t>
      </w:r>
      <w:r w:rsidR="1953CB3D">
        <w:t>0</w:t>
      </w:r>
      <w:r>
        <w:t>-05</w:t>
      </w:r>
      <w:r w:rsidR="00C772A0">
        <w:tab/>
      </w:r>
      <w:r w:rsidR="5BCB4E39" w:rsidRPr="00994102">
        <w:t>GUIDANCE FOR INSPECTION REPORT CONTENT</w:t>
      </w:r>
      <w:bookmarkEnd w:id="104"/>
    </w:p>
    <w:p w14:paraId="03EC1D00" w14:textId="73D82D03" w:rsidR="00B42941" w:rsidRPr="00461774" w:rsidRDefault="5BCB4E39" w:rsidP="00C772A0">
      <w:pPr>
        <w:pStyle w:val="BodyText"/>
      </w:pPr>
      <w:r>
        <w:t>Inspection results shall be reported to the licensee by issuance of an inspection report consisting of: (1) a cover letter signed by the cognizant Branch Chief, Division Director, Regional Administrator, or other designee, depending on the significance of any violations; (2)</w:t>
      </w:r>
      <w:r w:rsidR="008636D3">
        <w:t> </w:t>
      </w:r>
      <w:r>
        <w:t>an NOV if applicable; (3) an inspection cover sheet; and (4) report details.</w:t>
      </w:r>
    </w:p>
    <w:p w14:paraId="1BA85C06" w14:textId="6CC7D5EB" w:rsidR="00B42941" w:rsidRPr="00461774" w:rsidRDefault="5BCB4E39" w:rsidP="00C772A0">
      <w:pPr>
        <w:pStyle w:val="BodyText"/>
      </w:pPr>
      <w:r>
        <w:t xml:space="preserve">The NRC </w:t>
      </w:r>
      <w:r w:rsidR="00BD11C3">
        <w:t>i</w:t>
      </w:r>
      <w:r>
        <w:t xml:space="preserve">nspection </w:t>
      </w:r>
      <w:r w:rsidR="00BD11C3">
        <w:t>r</w:t>
      </w:r>
      <w:r>
        <w:t xml:space="preserve">eport is the document that states the official Agency position on the inspection scope, any observations, assessments, </w:t>
      </w:r>
      <w:r w:rsidR="00A844B5">
        <w:t>noncompliances</w:t>
      </w:r>
      <w:r>
        <w:t xml:space="preserve">, and/or URIs noted by the inspectors, and any conclusions that were reached relating to the inspection. All enforcement, routine and escalated, and all other Agency actions that may result from an inspection (such as </w:t>
      </w:r>
      <w:r>
        <w:lastRenderedPageBreak/>
        <w:t>Orders), will be based upon the associated inspection report. Inspection reports must be clear, accurate, consistent, and complete.</w:t>
      </w:r>
    </w:p>
    <w:p w14:paraId="2699B08A" w14:textId="5C3688B5" w:rsidR="4CCBE346" w:rsidRDefault="5BCB4E39" w:rsidP="00C772A0">
      <w:pPr>
        <w:pStyle w:val="BodyText"/>
      </w:pPr>
      <w:r>
        <w:t xml:space="preserve">This </w:t>
      </w:r>
      <w:r w:rsidRPr="00E10071">
        <w:t>section provides guidance on the contents of inspection reports for most NMSS inspections.</w:t>
      </w:r>
      <w:ins w:id="105" w:author="Author">
        <w:r w:rsidR="007B285D" w:rsidRPr="00E10071">
          <w:t xml:space="preserve"> Exhibit 1 provides general templates for each </w:t>
        </w:r>
        <w:r w:rsidR="0090393A" w:rsidRPr="00E10071">
          <w:t xml:space="preserve">included </w:t>
        </w:r>
        <w:r w:rsidR="007B285D" w:rsidRPr="00E10071">
          <w:t xml:space="preserve">section of the </w:t>
        </w:r>
        <w:r w:rsidR="0090393A" w:rsidRPr="00E10071">
          <w:t>inspection</w:t>
        </w:r>
      </w:ins>
      <w:r w:rsidRPr="00E10071">
        <w:t xml:space="preserve"> </w:t>
      </w:r>
      <w:ins w:id="106" w:author="Author">
        <w:r w:rsidR="0090393A" w:rsidRPr="00E10071">
          <w:t xml:space="preserve">report. </w:t>
        </w:r>
      </w:ins>
      <w:r w:rsidR="3EF82BE6" w:rsidRPr="00E10071">
        <w:t xml:space="preserve">Exhibit 2 provides </w:t>
      </w:r>
      <w:r w:rsidR="3EF82BE6">
        <w:t>the basic outline for most NMSS narrative inspection reports</w:t>
      </w:r>
      <w:r w:rsidR="39A3DC9D">
        <w:t>, with some exceptions</w:t>
      </w:r>
      <w:r w:rsidR="3EF82BE6">
        <w:t>.</w:t>
      </w:r>
      <w:r w:rsidR="5DDAD826">
        <w:t xml:space="preserve"> Exhibit 3 provides a matrix of the various sections of the inspection report and the types of </w:t>
      </w:r>
      <w:r w:rsidR="00B71749">
        <w:t xml:space="preserve">information (URIs, NOVs, etc.) </w:t>
      </w:r>
      <w:r w:rsidR="0382392D">
        <w:t xml:space="preserve">documented or discussed </w:t>
      </w:r>
      <w:r w:rsidR="5DDAD826">
        <w:t>in each report section.</w:t>
      </w:r>
      <w:r w:rsidR="3EF82BE6">
        <w:t xml:space="preserve"> </w:t>
      </w:r>
      <w:r>
        <w:t xml:space="preserve">The Regions or NMSS staff may prepare additional instructions or guidance on inspection reports based on the specific needs of the programs they manage. Flexibility is provided in this area because of the many disciplines covered by this IMC. </w:t>
      </w:r>
      <w:r w:rsidR="004A6C2E">
        <w:t>T</w:t>
      </w:r>
      <w:r>
        <w:t>he inspector is advised to use the template for the particular discipline as a starting point. Some disciplines call for a more detailed description than others. In general, provide enough detail that the report will be understandable and useful during subsequent inspections</w:t>
      </w:r>
      <w:r w:rsidR="002D3936">
        <w:t xml:space="preserve"> and </w:t>
      </w:r>
      <w:r w:rsidR="000E5C4B">
        <w:t>enable the licensee to develop appropriate corrective actions when n</w:t>
      </w:r>
      <w:r w:rsidR="00FE1E4E">
        <w:t>ecessary</w:t>
      </w:r>
      <w:r>
        <w:t>.</w:t>
      </w:r>
    </w:p>
    <w:p w14:paraId="1CFE662E" w14:textId="783B73ED" w:rsidR="00994102" w:rsidRDefault="03C9D2A3" w:rsidP="00994102">
      <w:pPr>
        <w:pStyle w:val="BodyText"/>
        <w:rPr>
          <w:rStyle w:val="Heading2Char"/>
          <w:color w:val="000000" w:themeColor="text1"/>
        </w:rPr>
      </w:pPr>
      <w:r>
        <w:t>As described in IMC 2800, “Materials Inspection Program,” c</w:t>
      </w:r>
      <w:r w:rsidR="48E5AD09">
        <w:t xml:space="preserve">ertain </w:t>
      </w:r>
      <w:r w:rsidR="43D501D1">
        <w:t xml:space="preserve">NMU </w:t>
      </w:r>
      <w:r w:rsidR="48E5AD09">
        <w:t xml:space="preserve">inspections may be documented using NRC Forms </w:t>
      </w:r>
      <w:r w:rsidR="48E5AD09" w:rsidRPr="075512D2">
        <w:rPr>
          <w:rStyle w:val="Heading2Char"/>
          <w:color w:val="000000" w:themeColor="text1"/>
        </w:rPr>
        <w:t xml:space="preserve">591M, </w:t>
      </w:r>
      <w:r w:rsidR="006707CF" w:rsidRPr="075512D2">
        <w:rPr>
          <w:rStyle w:val="Heading2Char"/>
          <w:color w:val="000000" w:themeColor="text1"/>
        </w:rPr>
        <w:t>“</w:t>
      </w:r>
      <w:r w:rsidR="48E5AD09" w:rsidRPr="075512D2">
        <w:rPr>
          <w:rStyle w:val="Heading2Char"/>
          <w:color w:val="000000" w:themeColor="text1"/>
        </w:rPr>
        <w:t>Materials Inspection Report,</w:t>
      </w:r>
      <w:r w:rsidR="006707CF" w:rsidRPr="075512D2">
        <w:rPr>
          <w:rStyle w:val="Heading2Char"/>
          <w:color w:val="000000" w:themeColor="text1"/>
        </w:rPr>
        <w:t>”</w:t>
      </w:r>
      <w:r w:rsidR="48E5AD09" w:rsidRPr="075512D2">
        <w:rPr>
          <w:rStyle w:val="Heading2Char"/>
          <w:color w:val="000000" w:themeColor="text1"/>
        </w:rPr>
        <w:t xml:space="preserve"> and 592M, </w:t>
      </w:r>
      <w:r w:rsidR="006707CF" w:rsidRPr="075512D2">
        <w:rPr>
          <w:rStyle w:val="Heading2Char"/>
          <w:color w:val="000000" w:themeColor="text1"/>
        </w:rPr>
        <w:t>“</w:t>
      </w:r>
      <w:r w:rsidR="48E5AD09" w:rsidRPr="075512D2">
        <w:rPr>
          <w:rStyle w:val="Heading2Char"/>
          <w:color w:val="000000" w:themeColor="text1"/>
        </w:rPr>
        <w:t>Materials Inspection Record.</w:t>
      </w:r>
      <w:r w:rsidR="006707CF" w:rsidRPr="075512D2">
        <w:rPr>
          <w:rStyle w:val="Heading2Char"/>
          <w:color w:val="000000" w:themeColor="text1"/>
        </w:rPr>
        <w:t>”</w:t>
      </w:r>
      <w:r w:rsidR="2D27BE35" w:rsidRPr="075512D2">
        <w:rPr>
          <w:rStyle w:val="Heading2Char"/>
          <w:color w:val="000000" w:themeColor="text1"/>
        </w:rPr>
        <w:t xml:space="preserve"> </w:t>
      </w:r>
      <w:r w:rsidR="0B3A8CED" w:rsidRPr="075512D2">
        <w:rPr>
          <w:rStyle w:val="Heading2Char"/>
          <w:color w:val="000000" w:themeColor="text1"/>
        </w:rPr>
        <w:t>Guidance regarding NMU inspections</w:t>
      </w:r>
      <w:r w:rsidR="2D27BE35" w:rsidRPr="075512D2">
        <w:rPr>
          <w:rStyle w:val="Heading2Char"/>
          <w:color w:val="000000" w:themeColor="text1"/>
        </w:rPr>
        <w:t xml:space="preserve"> reports </w:t>
      </w:r>
      <w:r w:rsidR="00F72570">
        <w:rPr>
          <w:rStyle w:val="Heading2Char"/>
          <w:color w:val="000000" w:themeColor="text1"/>
        </w:rPr>
        <w:t>is</w:t>
      </w:r>
      <w:r w:rsidR="2D27BE35" w:rsidRPr="075512D2">
        <w:rPr>
          <w:rStyle w:val="Heading2Char"/>
          <w:color w:val="000000" w:themeColor="text1"/>
        </w:rPr>
        <w:t xml:space="preserve"> provided in Attachment 2, </w:t>
      </w:r>
      <w:r w:rsidR="00741E63" w:rsidRPr="075512D2">
        <w:rPr>
          <w:rStyle w:val="Heading2Char"/>
          <w:color w:val="000000" w:themeColor="text1"/>
        </w:rPr>
        <w:t>“</w:t>
      </w:r>
      <w:r w:rsidR="2D27BE35" w:rsidRPr="075512D2">
        <w:rPr>
          <w:rStyle w:val="Heading2Char"/>
          <w:color w:val="000000" w:themeColor="text1"/>
        </w:rPr>
        <w:t xml:space="preserve">Nuclear Materials Inspection </w:t>
      </w:r>
      <w:r w:rsidR="00C4237D">
        <w:rPr>
          <w:rStyle w:val="Heading2Char"/>
          <w:color w:val="000000" w:themeColor="text1"/>
        </w:rPr>
        <w:t>Documentation</w:t>
      </w:r>
      <w:r w:rsidR="2D27BE35" w:rsidRPr="075512D2">
        <w:rPr>
          <w:rStyle w:val="Heading2Char"/>
          <w:color w:val="000000" w:themeColor="text1"/>
        </w:rPr>
        <w:t>,</w:t>
      </w:r>
      <w:r w:rsidR="00741E63" w:rsidRPr="075512D2">
        <w:rPr>
          <w:rStyle w:val="Heading2Char"/>
          <w:color w:val="000000" w:themeColor="text1"/>
        </w:rPr>
        <w:t>”</w:t>
      </w:r>
      <w:r w:rsidR="2D27BE35" w:rsidRPr="075512D2">
        <w:rPr>
          <w:rStyle w:val="Heading2Char"/>
          <w:color w:val="000000" w:themeColor="text1"/>
        </w:rPr>
        <w:t xml:space="preserve"> and IMC</w:t>
      </w:r>
      <w:r w:rsidR="416DA7A9" w:rsidRPr="075512D2">
        <w:rPr>
          <w:rStyle w:val="Heading2Char"/>
          <w:color w:val="000000" w:themeColor="text1"/>
        </w:rPr>
        <w:t xml:space="preserve"> 2800, Section 09</w:t>
      </w:r>
      <w:r w:rsidR="5F6E256A" w:rsidRPr="075512D2">
        <w:rPr>
          <w:rStyle w:val="Heading2Char"/>
          <w:color w:val="000000" w:themeColor="text1"/>
        </w:rPr>
        <w:t xml:space="preserve">, </w:t>
      </w:r>
      <w:r w:rsidR="00741E63" w:rsidRPr="075512D2">
        <w:rPr>
          <w:rStyle w:val="Heading2Char"/>
          <w:color w:val="000000" w:themeColor="text1"/>
        </w:rPr>
        <w:t>“</w:t>
      </w:r>
      <w:r w:rsidR="5F6E256A" w:rsidRPr="075512D2">
        <w:rPr>
          <w:rStyle w:val="Heading2Char"/>
          <w:color w:val="000000" w:themeColor="text1"/>
        </w:rPr>
        <w:t>Documentation of Inspection Results</w:t>
      </w:r>
      <w:r w:rsidR="416DA7A9" w:rsidRPr="075512D2">
        <w:rPr>
          <w:rStyle w:val="Heading2Char"/>
          <w:color w:val="000000" w:themeColor="text1"/>
        </w:rPr>
        <w:t>.</w:t>
      </w:r>
      <w:r w:rsidR="00C83B8C" w:rsidRPr="075512D2">
        <w:rPr>
          <w:rStyle w:val="Heading2Char"/>
          <w:color w:val="000000" w:themeColor="text1"/>
        </w:rPr>
        <w:t xml:space="preserve">” </w:t>
      </w:r>
      <w:r w:rsidR="00EC7E9B" w:rsidRPr="00EC7E9B">
        <w:rPr>
          <w:rStyle w:val="Heading2Char"/>
          <w:color w:val="000000" w:themeColor="text1"/>
        </w:rPr>
        <w:t>Materials Inspectors should consult the guidance provided in IMC 2800 when working with the following sections of this IMC: Section</w:t>
      </w:r>
      <w:r w:rsidR="00253640">
        <w:rPr>
          <w:rStyle w:val="Heading2Char"/>
          <w:color w:val="000000" w:themeColor="text1"/>
        </w:rPr>
        <w:t>s</w:t>
      </w:r>
      <w:r w:rsidR="00EC7E9B" w:rsidRPr="00EC7E9B">
        <w:rPr>
          <w:rStyle w:val="Heading2Char"/>
          <w:color w:val="000000" w:themeColor="text1"/>
        </w:rPr>
        <w:t xml:space="preserve"> 5.06 and 5.07, and the following sections in their entirety: Section</w:t>
      </w:r>
      <w:r w:rsidR="00253640">
        <w:rPr>
          <w:rStyle w:val="Heading2Char"/>
          <w:color w:val="000000" w:themeColor="text1"/>
        </w:rPr>
        <w:t>s</w:t>
      </w:r>
      <w:r w:rsidR="00EC7E9B" w:rsidRPr="00EC7E9B">
        <w:rPr>
          <w:rStyle w:val="Heading2Char"/>
          <w:color w:val="000000" w:themeColor="text1"/>
        </w:rPr>
        <w:t xml:space="preserve"> 0610-08, 06</w:t>
      </w:r>
      <w:r w:rsidR="000C3FC3">
        <w:rPr>
          <w:rStyle w:val="Heading2Char"/>
          <w:color w:val="000000" w:themeColor="text1"/>
        </w:rPr>
        <w:t>10</w:t>
      </w:r>
      <w:r w:rsidR="00EC7E9B" w:rsidRPr="00EC7E9B">
        <w:rPr>
          <w:rStyle w:val="Heading2Char"/>
          <w:color w:val="000000" w:themeColor="text1"/>
        </w:rPr>
        <w:t>-09, 0610-10, 0610-13, 0610-14 and 0610-15.</w:t>
      </w:r>
    </w:p>
    <w:p w14:paraId="7BEF6A4F" w14:textId="62C092CD" w:rsidR="00B84065" w:rsidRPr="00994102" w:rsidRDefault="00994102" w:rsidP="00994102">
      <w:pPr>
        <w:pStyle w:val="Heading2"/>
        <w:rPr>
          <w:color w:val="000000" w:themeColor="text1"/>
        </w:rPr>
      </w:pPr>
      <w:bookmarkStart w:id="107" w:name="_Toc201745516"/>
      <w:r>
        <w:t>0</w:t>
      </w:r>
      <w:r w:rsidR="2D805542" w:rsidRPr="002E4A25">
        <w:t>5</w:t>
      </w:r>
      <w:r w:rsidR="5BCB4E39" w:rsidRPr="002E4A25">
        <w:t>.01</w:t>
      </w:r>
      <w:r w:rsidR="000028F2">
        <w:tab/>
      </w:r>
      <w:r w:rsidR="5BCB4E39" w:rsidRPr="002E4A25">
        <w:t>Cover Letter</w:t>
      </w:r>
      <w:bookmarkEnd w:id="107"/>
      <w:r w:rsidR="009A6C0B">
        <w:t xml:space="preserve"> </w:t>
      </w:r>
    </w:p>
    <w:p w14:paraId="376E372E" w14:textId="6C58760E" w:rsidR="00595C0D" w:rsidRPr="00461774" w:rsidRDefault="5BCB4E39" w:rsidP="00994102">
      <w:pPr>
        <w:pStyle w:val="BodyText3"/>
      </w:pPr>
      <w:r>
        <w:t>The purpose of the cover letter is to transmit the inspection report results</w:t>
      </w:r>
      <w:r w:rsidR="000B65FA">
        <w:t xml:space="preserve"> to the licensee</w:t>
      </w:r>
      <w:r>
        <w:t xml:space="preserve">. Inspection reports are transmitted using a cover letter </w:t>
      </w:r>
      <w:r w:rsidR="00D604DB">
        <w:t>signed by</w:t>
      </w:r>
      <w:r>
        <w:t xml:space="preserve"> the applicable NRC official as delegated by NRC headquarters or the regions to the designated licensee executive.</w:t>
      </w:r>
    </w:p>
    <w:p w14:paraId="6D07E253" w14:textId="2739CBFC" w:rsidR="00B42941" w:rsidRPr="00461774" w:rsidRDefault="5BCB4E39" w:rsidP="004A7647">
      <w:pPr>
        <w:pStyle w:val="BodyText"/>
        <w:numPr>
          <w:ilvl w:val="0"/>
          <w:numId w:val="18"/>
        </w:numPr>
      </w:pPr>
      <w:r>
        <w:t>Cover Letter Content. Cover letter content varies somewhat depending, in part, on whether the inspection identified violations and whether the inspection was a routine or reactive inspection. In general, every cover letter is based on a standard letter from the NRC Enforcement Manual</w:t>
      </w:r>
      <w:r w:rsidR="00D604DB">
        <w:t>,</w:t>
      </w:r>
      <w:r>
        <w:t xml:space="preserve"> Appendix B (</w:t>
      </w:r>
      <w:hyperlink r:id="rId17" w:history="1">
        <w:r>
          <w:t>https://www.nrc.gov/reading-rm/basic-ref/enf-man/app-b.html</w:t>
        </w:r>
      </w:hyperlink>
      <w:r>
        <w:t>)</w:t>
      </w:r>
      <w:r w:rsidR="00025118">
        <w:t>,</w:t>
      </w:r>
      <w:r>
        <w:t xml:space="preserve"> and has the same basic structure as follows:</w:t>
      </w:r>
    </w:p>
    <w:p w14:paraId="0A4651D2" w14:textId="580AC4BE" w:rsidR="00B42941" w:rsidRPr="00461774" w:rsidRDefault="5BCB4E39" w:rsidP="004A7647">
      <w:pPr>
        <w:pStyle w:val="BodyText3"/>
        <w:numPr>
          <w:ilvl w:val="0"/>
          <w:numId w:val="21"/>
        </w:numPr>
      </w:pPr>
      <w:r>
        <w:t xml:space="preserve">At the top of the first page, the cover letter begins with the NRC </w:t>
      </w:r>
      <w:r w:rsidR="00C02FE6">
        <w:t xml:space="preserve">letterhead </w:t>
      </w:r>
      <w:r w:rsidR="00D73A1A">
        <w:t>with</w:t>
      </w:r>
      <w:r w:rsidR="00C02FE6">
        <w:t xml:space="preserve"> </w:t>
      </w:r>
      <w:r>
        <w:t>seal and address, followed by the date on which the report cover letter is signed and the report</w:t>
      </w:r>
      <w:r w:rsidR="003B44AA">
        <w:t xml:space="preserve"> is</w:t>
      </w:r>
      <w:r>
        <w:t xml:space="preserve"> issued.</w:t>
      </w:r>
    </w:p>
    <w:p w14:paraId="6DEA4E82" w14:textId="77777777" w:rsidR="002876F5" w:rsidRDefault="5BCB4E39" w:rsidP="004A7647">
      <w:pPr>
        <w:pStyle w:val="BodyText3"/>
        <w:numPr>
          <w:ilvl w:val="0"/>
          <w:numId w:val="21"/>
        </w:numPr>
      </w:pPr>
      <w:r>
        <w:t xml:space="preserve">For cover letters transmitting report details with violations assigned an EA number, the EA number should be placed in the upper left-hand corner above the principal addressee’s name. The EA number should be placed into the ADAMS profile of the document for the case/reference number. Additionally, </w:t>
      </w:r>
      <w:r w:rsidR="004D1DEF">
        <w:t>for</w:t>
      </w:r>
      <w:r>
        <w:t xml:space="preserve"> event-related documents, the Nuclear Materials Events Database (NMED) number should be included on the cover letter below the EA number.</w:t>
      </w:r>
    </w:p>
    <w:p w14:paraId="3C63C56D" w14:textId="28EED83C" w:rsidR="002876F5" w:rsidRDefault="5BCB4E39" w:rsidP="004A7647">
      <w:pPr>
        <w:pStyle w:val="BodyText3"/>
        <w:numPr>
          <w:ilvl w:val="0"/>
          <w:numId w:val="21"/>
        </w:numPr>
      </w:pPr>
      <w:r>
        <w:t xml:space="preserve">The name and title of the principal addressee is placed at least four lines below the letterhead, followed by the licensee’s name and address. </w:t>
      </w:r>
    </w:p>
    <w:p w14:paraId="53F366F4" w14:textId="458FE57D" w:rsidR="00B42941" w:rsidRPr="007E0EA4" w:rsidRDefault="5BCB4E39" w:rsidP="004A7647">
      <w:pPr>
        <w:pStyle w:val="BodyText3"/>
        <w:numPr>
          <w:ilvl w:val="0"/>
          <w:numId w:val="21"/>
        </w:numPr>
      </w:pPr>
      <w:r>
        <w:lastRenderedPageBreak/>
        <w:t>Subject Line. The subject line of the letter should state the facility name (if it is not apparent from the Addressee line), the docket or license number, and inspection subject. The words “NOTICE OF VIOLATION” (or “NOTICE OF DEVIATION,” etc.) should be included if such a notice accompanies the inspection report. The entire subject line shall be capitalized.</w:t>
      </w:r>
      <w:r w:rsidR="007E0EA4">
        <w:t xml:space="preserve"> </w:t>
      </w:r>
      <w:r w:rsidR="007E0EA4" w:rsidRPr="002876F5">
        <w:rPr>
          <w:rFonts w:eastAsiaTheme="minorHAnsi"/>
        </w:rPr>
        <w:t>Note that the salutation is placed after the subject line.</w:t>
      </w:r>
    </w:p>
    <w:p w14:paraId="7F92F9A8" w14:textId="0A167E51" w:rsidR="00B42941" w:rsidRPr="00461774" w:rsidRDefault="5BCB4E39" w:rsidP="004A7647">
      <w:pPr>
        <w:pStyle w:val="BodyText3"/>
        <w:numPr>
          <w:ilvl w:val="0"/>
          <w:numId w:val="21"/>
        </w:numPr>
      </w:pPr>
      <w:r>
        <w:t xml:space="preserve">Introductory Paragraphs. The first </w:t>
      </w:r>
      <w:r w:rsidR="00F90202">
        <w:t xml:space="preserve">one or </w:t>
      </w:r>
      <w:r>
        <w:t>two paragraphs of the cover letter should give a brief introduction, including the type of inspection report, except for security and safeguards reports.</w:t>
      </w:r>
      <w:r w:rsidR="37757727">
        <w:t xml:space="preserve"> Include the name of the lead licensee contact present at the exit meeting </w:t>
      </w:r>
      <w:r w:rsidR="2D549E58">
        <w:t xml:space="preserve">as well as the </w:t>
      </w:r>
      <w:r w:rsidR="37757727">
        <w:t>exit date; for example, “</w:t>
      </w:r>
      <w:r w:rsidR="3123CD70">
        <w:t>T</w:t>
      </w:r>
      <w:r w:rsidR="3123CD70" w:rsidRPr="1291627B">
        <w:t xml:space="preserve">he NRC inspectors discussed the results of this inspection with [name and title of lead licensee </w:t>
      </w:r>
      <w:r w:rsidR="0D7CBC40" w:rsidRPr="1291627B">
        <w:t>representative</w:t>
      </w:r>
      <w:r w:rsidR="3123CD70" w:rsidRPr="1291627B">
        <w:t>] and other members of your staff</w:t>
      </w:r>
      <w:r w:rsidR="5FB339CF" w:rsidRPr="1291627B">
        <w:t xml:space="preserve"> on [date of exit meeting]</w:t>
      </w:r>
      <w:r w:rsidR="3123CD70" w:rsidRPr="1291627B">
        <w:t>. The results of this inspection are documented in the enclosed report.</w:t>
      </w:r>
      <w:r w:rsidR="00AC7AC7">
        <w:t>”</w:t>
      </w:r>
    </w:p>
    <w:p w14:paraId="7B33E5E7" w14:textId="60D47099" w:rsidR="00B42941" w:rsidRPr="00461774" w:rsidRDefault="5BCB4E39" w:rsidP="004A7647">
      <w:pPr>
        <w:pStyle w:val="BodyText3"/>
        <w:numPr>
          <w:ilvl w:val="0"/>
          <w:numId w:val="21"/>
        </w:numPr>
      </w:pPr>
      <w:r>
        <w:t>Body. The body of the letter should discuss the most important topics first.</w:t>
      </w:r>
    </w:p>
    <w:p w14:paraId="5E34C134" w14:textId="45EE574A" w:rsidR="00B42941" w:rsidRPr="00461774" w:rsidRDefault="5BCB4E39" w:rsidP="006E2FCA">
      <w:pPr>
        <w:pStyle w:val="BodyText4"/>
      </w:pPr>
      <w:r>
        <w:t xml:space="preserve">The cover letter is written to transmit the inspection report to the licensee’s management, and to deliver the “big picture” message regarding the inspection. Because it is the highest-level document, it does not need to (and normally will not) detail all of the items inspected and the inspection procedures used. It will note the areas covered by the inspection. The cover letter </w:t>
      </w:r>
      <w:r w:rsidR="00332FBB">
        <w:t xml:space="preserve">provides a brief, high-level summary of significant issues and </w:t>
      </w:r>
      <w:r w:rsidR="00A844B5">
        <w:t>noncompliances</w:t>
      </w:r>
      <w:r w:rsidR="00F070D0">
        <w:t xml:space="preserve">. The cover </w:t>
      </w:r>
      <w:r w:rsidR="00263C14">
        <w:t>letter’s</w:t>
      </w:r>
      <w:r w:rsidR="00F070D0">
        <w:t xml:space="preserve"> conclusions must be supported in the report details. </w:t>
      </w:r>
      <w:r w:rsidR="00263C14">
        <w:t>I</w:t>
      </w:r>
      <w:r w:rsidR="3C79C465">
        <w:t xml:space="preserve">f there were no findings of significance or </w:t>
      </w:r>
      <w:r w:rsidR="00A844B5">
        <w:t>noncompliances</w:t>
      </w:r>
      <w:r w:rsidR="3C79C465">
        <w:t xml:space="preserve">, add a sentence </w:t>
      </w:r>
      <w:r w:rsidR="00263C14">
        <w:t>like</w:t>
      </w:r>
      <w:r w:rsidR="3C79C465">
        <w:t>, “</w:t>
      </w:r>
      <w:r w:rsidR="6CF6937F">
        <w:t xml:space="preserve">No findings or violations of more than </w:t>
      </w:r>
      <w:r w:rsidR="00B12129">
        <w:t>m</w:t>
      </w:r>
      <w:r w:rsidR="6CF6937F">
        <w:t>inor significance were identified during this inspection.”</w:t>
      </w:r>
    </w:p>
    <w:p w14:paraId="35AB6E63" w14:textId="576F6F48" w:rsidR="00B42941" w:rsidRPr="00461774" w:rsidRDefault="5BCB4E39" w:rsidP="006E2FCA">
      <w:pPr>
        <w:pStyle w:val="BodyText4"/>
      </w:pPr>
      <w:r>
        <w:t>The tone of the cover letter must have the correct balance. The NRC focuses on performance issues. If a licensee performed some activity 100 times, and succeeded 99 times, we will be most interested in the single failure. But that does not mean that the cover letter will make it appear that the licensee rarely did succeed. The safety and regulatory significance of any licensee failure will be a primary consideration, above and beyond the numerical frequency of failure compared to success.</w:t>
      </w:r>
    </w:p>
    <w:p w14:paraId="10CF35B4" w14:textId="70379570" w:rsidR="00B42941" w:rsidRPr="00461774" w:rsidRDefault="5BCB4E39" w:rsidP="006E2FCA">
      <w:pPr>
        <w:pStyle w:val="BodyText4"/>
      </w:pPr>
      <w:r>
        <w:t>The cover letter must always be consistent with the inspection report. In addition, it must be consistent with the information which the inspector conveyed to licensee managers at the exit meeting. If the inspector’s understanding of the facts or the significance of the violations changes after the exit meeting, the NRC shall call the licensee and re-exit. The re-exit should be documented in the cover letter. There should never be any surprises in a cover letter to anyone who was present at the exit meeting.</w:t>
      </w:r>
      <w:r w:rsidR="643AC605">
        <w:t xml:space="preserve"> The cover letter must include the final exit meeting date.</w:t>
      </w:r>
    </w:p>
    <w:p w14:paraId="44464CB2" w14:textId="06644116" w:rsidR="00B42941" w:rsidRPr="00461774" w:rsidRDefault="5BCB4E39" w:rsidP="006E2FCA">
      <w:pPr>
        <w:pStyle w:val="BodyText4"/>
      </w:pPr>
      <w:r>
        <w:t xml:space="preserve">Lastly, the cover letter should not contain recommendations. There should not be any statements to the effect, “The licensee needs to...” </w:t>
      </w:r>
      <w:r w:rsidR="6BC2C72C">
        <w:t>or</w:t>
      </w:r>
      <w:r>
        <w:t xml:space="preserve"> “The licensee should....” If the licensee is not meeting safety or regulatory requirements, the statements should clearly show those facts. If the NRC believes that a licensee cannot ensure the safety of its activities, then an Order or some similar official action may be appropriate. Guiding licensee decision-making using a cover letter to an inspection report is not the appropriate method for accomplishing this type of action.</w:t>
      </w:r>
    </w:p>
    <w:p w14:paraId="40837CE0" w14:textId="03858124" w:rsidR="00B42941" w:rsidRPr="00461774" w:rsidRDefault="0020552B" w:rsidP="006E2FCA">
      <w:pPr>
        <w:pStyle w:val="BodyText4"/>
      </w:pPr>
      <w:r>
        <w:t>For security and safeguards related inspection reports, t</w:t>
      </w:r>
      <w:r w:rsidR="5BCB4E39">
        <w:t xml:space="preserve">he content of a </w:t>
      </w:r>
      <w:r w:rsidR="00F01ECA">
        <w:t>publicly available</w:t>
      </w:r>
      <w:r w:rsidR="5BCB4E39">
        <w:t xml:space="preserve"> cover letter to a non-public inspection report and NOV should be limited. </w:t>
      </w:r>
      <w:r w:rsidR="5BCB4E39">
        <w:lastRenderedPageBreak/>
        <w:t xml:space="preserve">The cover letter should closely follow the template provided in the Enforcement Manual. The number and SL of the violations identified should be stated, if the violations are NCVs or SL-IV violations. The number of violations pertaining to escalated enforcement should also be stated; however, the specific severity level should not be given. In all cases, the content of the violations shall be withheld, and the NOV shall not be included on the public docket. The specific regulation that the licensee was in violation of should not be specified. The type of inspection (MC&amp;A, physical security, information security, etc.) should not be specified in the </w:t>
      </w:r>
      <w:r w:rsidR="00F01ECA">
        <w:t>publicly available</w:t>
      </w:r>
      <w:r w:rsidR="5BCB4E39">
        <w:t xml:space="preserve"> cover letter.</w:t>
      </w:r>
    </w:p>
    <w:p w14:paraId="659D87C1" w14:textId="66004C67" w:rsidR="00B42941" w:rsidRPr="00461774" w:rsidRDefault="5BCB4E39" w:rsidP="006E2FCA">
      <w:pPr>
        <w:pStyle w:val="BodyText4"/>
      </w:pPr>
      <w:r>
        <w:t xml:space="preserve">A </w:t>
      </w:r>
      <w:r w:rsidR="00F01ECA">
        <w:t>publicly available</w:t>
      </w:r>
      <w:r>
        <w:t xml:space="preserve"> cover letter should accompany all security and </w:t>
      </w:r>
      <w:r w:rsidR="0067737F">
        <w:t>safeguards-related</w:t>
      </w:r>
      <w:r>
        <w:t xml:space="preserve"> inspection reports that include enforcement information, including but not limited to choice letters, conference letters, pre-decisional enforcement letters, and final determination letters. In the instance that a security or safeguards-related inspection report does not contain a NOV, the </w:t>
      </w:r>
      <w:r w:rsidR="00F01ECA">
        <w:t>publicly available</w:t>
      </w:r>
      <w:r>
        <w:t xml:space="preserve"> cover letter should clearly state this.</w:t>
      </w:r>
    </w:p>
    <w:p w14:paraId="6E1F35E0" w14:textId="4AD21CD0" w:rsidR="00B42941" w:rsidRPr="00461774" w:rsidRDefault="5BCB4E39" w:rsidP="006E2FCA">
      <w:pPr>
        <w:pStyle w:val="BodyText4"/>
      </w:pPr>
      <w:r>
        <w:t>However, in rare and exceptional instances, the NRC may choose not to release a cover letter or enforcement document with security-related violations when the information could potentially increase the security risk of a licensee or when another Federal agency requests the NRC not to issue any public notifications regarding a specific event. On a case-by-case basis, NRC senior management from the office issuing the cover letter of an enforcement document, the Office of Nuclear Security and Incident Response, the Office of Enforcement (OE), the Office of the General Counsel and the Office of Investigations (OI) (for cases involving OI reports) will determine when withholding a cover letter of an enforcement document is appropriate after reviewing specific circumstances of the case.</w:t>
      </w:r>
    </w:p>
    <w:p w14:paraId="430D78E3" w14:textId="7968A9FD" w:rsidR="00B42941" w:rsidRPr="00461774" w:rsidRDefault="5BCB4E39" w:rsidP="004A7647">
      <w:pPr>
        <w:pStyle w:val="BodyText3"/>
        <w:numPr>
          <w:ilvl w:val="0"/>
          <w:numId w:val="21"/>
        </w:numPr>
      </w:pPr>
      <w:r>
        <w:t>Closing. The final paragraph consists of standard legal language that varies depending on whether enforcement action is involved.</w:t>
      </w:r>
    </w:p>
    <w:p w14:paraId="4F987734" w14:textId="7137B65D" w:rsidR="00B42941" w:rsidRPr="00461774" w:rsidRDefault="5BCB4E39" w:rsidP="006E2FCA">
      <w:pPr>
        <w:pStyle w:val="BodyText4"/>
      </w:pPr>
      <w:r>
        <w:t xml:space="preserve">The signature of the appropriate NRC official is followed by the docket number(s), license number(s), enclosures, and cc: list. The distribution list is then </w:t>
      </w:r>
      <w:r w:rsidR="36415691">
        <w:t xml:space="preserve">provided </w:t>
      </w:r>
      <w:r>
        <w:t xml:space="preserve">on the concurrence page. </w:t>
      </w:r>
      <w:r w:rsidR="4533FA62">
        <w:t>As applicable, t</w:t>
      </w:r>
      <w:r>
        <w:t xml:space="preserve">he LISTSERV® cc is meant for external </w:t>
      </w:r>
      <w:r w:rsidR="718794FB">
        <w:t>recipients,</w:t>
      </w:r>
      <w:r>
        <w:t xml:space="preserve"> and the distribution list is for internal recipients. An example is below.</w:t>
      </w:r>
    </w:p>
    <w:p w14:paraId="304F6D68" w14:textId="19B53A94" w:rsidR="00B42941" w:rsidRPr="00461774" w:rsidRDefault="5BCB4E39" w:rsidP="00BA7E8C">
      <w:pPr>
        <w:pStyle w:val="BodyText5"/>
      </w:pPr>
      <w:r>
        <w:t>Docket No. 050XXXX</w:t>
      </w:r>
      <w:r w:rsidR="3D2E643D">
        <w:t>X</w:t>
      </w:r>
    </w:p>
    <w:p w14:paraId="0D471BAA" w14:textId="77777777" w:rsidR="00B42941" w:rsidRPr="00461774" w:rsidRDefault="5BCB4E39" w:rsidP="5FBD51A8">
      <w:pPr>
        <w:pStyle w:val="BodyText5"/>
        <w:spacing w:after="220"/>
      </w:pPr>
      <w:r>
        <w:t>License No. SNM-XXXX</w:t>
      </w:r>
    </w:p>
    <w:p w14:paraId="572E791A" w14:textId="77777777" w:rsidR="00B42941" w:rsidRPr="00461774" w:rsidRDefault="5BCB4E39" w:rsidP="5FBD51A8">
      <w:pPr>
        <w:pStyle w:val="BodyText5"/>
      </w:pPr>
      <w:r>
        <w:t>Enclosure:</w:t>
      </w:r>
    </w:p>
    <w:p w14:paraId="250D6238" w14:textId="5F7B1AE5" w:rsidR="00B42941" w:rsidRPr="00461774" w:rsidRDefault="5BCB4E39" w:rsidP="00BA7E8C">
      <w:pPr>
        <w:pStyle w:val="BodyText5"/>
      </w:pPr>
      <w:r>
        <w:t>1. Notice of Violation [if necessary]</w:t>
      </w:r>
    </w:p>
    <w:p w14:paraId="15B22E59" w14:textId="15F286C0" w:rsidR="00B42941" w:rsidRPr="00461774" w:rsidRDefault="5BCB4E39" w:rsidP="5FBD51A8">
      <w:pPr>
        <w:pStyle w:val="BodyText5"/>
        <w:spacing w:after="220"/>
      </w:pPr>
      <w:r>
        <w:t>2. Inspection Report No. [Docket and Report Numbers]</w:t>
      </w:r>
    </w:p>
    <w:p w14:paraId="7647F217" w14:textId="77777777" w:rsidR="00B42941" w:rsidRPr="00461774" w:rsidRDefault="5BCB4E39" w:rsidP="00BA7E8C">
      <w:pPr>
        <w:pStyle w:val="BodyText5"/>
        <w:spacing w:after="220"/>
      </w:pPr>
      <w:r>
        <w:t>cc w/ encl: Distribution via LISTSERV®</w:t>
      </w:r>
    </w:p>
    <w:p w14:paraId="425E1A8D" w14:textId="0A59E016" w:rsidR="00B42941" w:rsidRPr="00461774" w:rsidRDefault="5BCB4E39" w:rsidP="5FBD51A8">
      <w:pPr>
        <w:pStyle w:val="BodyText5"/>
      </w:pPr>
      <w:r>
        <w:t>DISTRIBUTION:</w:t>
      </w:r>
    </w:p>
    <w:p w14:paraId="334B4F15" w14:textId="153A87A9" w:rsidR="00B42941" w:rsidRPr="00461774" w:rsidRDefault="5BCB4E39" w:rsidP="5FBD51A8">
      <w:pPr>
        <w:pStyle w:val="BodyText5"/>
      </w:pPr>
      <w:r>
        <w:t>X. XXXX, R</w:t>
      </w:r>
      <w:r w:rsidR="0025022E">
        <w:t xml:space="preserve">egional </w:t>
      </w:r>
      <w:r>
        <w:t>Director</w:t>
      </w:r>
    </w:p>
    <w:p w14:paraId="582AEC82" w14:textId="51E6213E" w:rsidR="00B42941" w:rsidRPr="00461774" w:rsidRDefault="5BCB4E39" w:rsidP="5FBD51A8">
      <w:pPr>
        <w:pStyle w:val="BodyText5"/>
      </w:pPr>
      <w:r>
        <w:t xml:space="preserve">X. XXXX, </w:t>
      </w:r>
      <w:r w:rsidR="0025022E">
        <w:t>Regional Branch Chief</w:t>
      </w:r>
    </w:p>
    <w:p w14:paraId="5209B4EF" w14:textId="5EBC70C8" w:rsidR="00B42941" w:rsidRDefault="5BCB4E39" w:rsidP="5FBD51A8">
      <w:pPr>
        <w:pStyle w:val="BodyText5"/>
      </w:pPr>
      <w:r>
        <w:t xml:space="preserve">X. XXXX, NMSS </w:t>
      </w:r>
      <w:r w:rsidR="00EF54BF">
        <w:t>Project Manager</w:t>
      </w:r>
    </w:p>
    <w:p w14:paraId="2490065F" w14:textId="22E5700D" w:rsidR="00EF54BF" w:rsidRPr="00461774" w:rsidRDefault="00EF54BF" w:rsidP="5FBD51A8">
      <w:pPr>
        <w:pStyle w:val="BodyText5"/>
      </w:pPr>
      <w:r>
        <w:t>Regional distribution list(s)</w:t>
      </w:r>
    </w:p>
    <w:p w14:paraId="43DA8BE2" w14:textId="77777777" w:rsidR="00B42941" w:rsidRPr="00461774" w:rsidRDefault="5BCB4E39" w:rsidP="5FBD51A8">
      <w:pPr>
        <w:pStyle w:val="BodyText5"/>
        <w:spacing w:after="220"/>
      </w:pPr>
      <w:r>
        <w:t>PUBLIC</w:t>
      </w:r>
    </w:p>
    <w:p w14:paraId="446FE361" w14:textId="14C7969F" w:rsidR="00B42941" w:rsidRPr="00461774" w:rsidRDefault="5BCB4E39" w:rsidP="5FBD51A8">
      <w:pPr>
        <w:pStyle w:val="BodyText5"/>
        <w:spacing w:after="220"/>
      </w:pPr>
      <w:r>
        <w:lastRenderedPageBreak/>
        <w:t>Add additional NRC and external staff to the distribution list</w:t>
      </w:r>
      <w:r w:rsidR="004C630B">
        <w:t xml:space="preserve"> as</w:t>
      </w:r>
      <w:r>
        <w:t xml:space="preserve"> needed.</w:t>
      </w:r>
    </w:p>
    <w:p w14:paraId="7829B59D" w14:textId="2718866C" w:rsidR="00B42941" w:rsidRPr="00461774" w:rsidRDefault="5BCB4E39" w:rsidP="5FBD51A8">
      <w:pPr>
        <w:pStyle w:val="BodyText5"/>
        <w:spacing w:after="220"/>
      </w:pPr>
      <w:r>
        <w:t xml:space="preserve">For some materials and decommissioning licensees, the distribution list should include the email addresses of selected licensee staff who may not routinely use LISTSERV. </w:t>
      </w:r>
    </w:p>
    <w:p w14:paraId="730A9788" w14:textId="34BAE0B8" w:rsidR="00B42941" w:rsidRPr="00461774" w:rsidRDefault="5BCB4E39" w:rsidP="004A7647">
      <w:pPr>
        <w:pStyle w:val="BodyText"/>
        <w:numPr>
          <w:ilvl w:val="0"/>
          <w:numId w:val="18"/>
        </w:numPr>
      </w:pPr>
      <w:r>
        <w:t xml:space="preserve">NOV (If Applicable). Licensees are officially notified that they have failed to meet regulatory requirements when NRC issues an NOV. An NOV </w:t>
      </w:r>
      <w:r w:rsidR="00E50957">
        <w:t>is normally</w:t>
      </w:r>
      <w:r>
        <w:t xml:space="preserve"> sent to licensees as part of a package of documents which also includes a cover letter and associated inspection report. An NOV may be sent with a cover letter which refers to an inspection report that was distributed previously. An NOV should not be sent to the licensee in advance of the inspection report.</w:t>
      </w:r>
    </w:p>
    <w:p w14:paraId="57C32F50" w14:textId="32F0A212" w:rsidR="00B42941" w:rsidRPr="00461774" w:rsidRDefault="5BCB4E39" w:rsidP="5FBD51A8">
      <w:pPr>
        <w:pStyle w:val="BodyText3"/>
      </w:pPr>
      <w:r>
        <w:t>Every NOV must be clear, so that there is little doubt that the licensee (or other interested reader) can understand the basis for the violation. The licensee may not agree with the NRC basis, but they must understand the NRC</w:t>
      </w:r>
      <w:r w:rsidR="00961898">
        <w:t>’s</w:t>
      </w:r>
      <w:r>
        <w:t xml:space="preserve"> position.</w:t>
      </w:r>
    </w:p>
    <w:p w14:paraId="19F63BBF" w14:textId="7F783941" w:rsidR="00B42941" w:rsidRPr="00461774" w:rsidRDefault="5BCB4E39" w:rsidP="5FBD51A8">
      <w:pPr>
        <w:pStyle w:val="BodyText3"/>
      </w:pPr>
      <w:r>
        <w:t xml:space="preserve">Every NOV must clearly state what requirement was not met. That may mean that the date and revision number of the applicable document will need to be provided. Then, a clear statement of what happened (including when and for how long, if the timing is important) will be provided. The intention is that any interested reader will be able to clearly see and understand what the requirement was and how it was not met. For additional guidance on documenting violations, refer to the NRC Enforcement Manual. The NOV should be an enclosure to the cover letter. Additional guidance on EAs is found in </w:t>
      </w:r>
      <w:r w:rsidR="00DA05D6">
        <w:t>Section </w:t>
      </w:r>
      <w:r>
        <w:t>0610-0</w:t>
      </w:r>
      <w:r w:rsidR="00000B30">
        <w:t>7</w:t>
      </w:r>
      <w:r>
        <w:t xml:space="preserve"> of this document.</w:t>
      </w:r>
    </w:p>
    <w:p w14:paraId="30BDBC08" w14:textId="4DCE1135" w:rsidR="7EB95405" w:rsidRDefault="00994102" w:rsidP="00994102">
      <w:pPr>
        <w:pStyle w:val="Heading2"/>
      </w:pPr>
      <w:bookmarkStart w:id="108" w:name="_Toc201745517"/>
      <w:r>
        <w:t>0</w:t>
      </w:r>
      <w:r w:rsidR="1FA041AD" w:rsidRPr="002E4A25">
        <w:t>5</w:t>
      </w:r>
      <w:r w:rsidR="5BCB4E39" w:rsidRPr="002E4A25">
        <w:t>.02</w:t>
      </w:r>
      <w:r w:rsidR="000028F2">
        <w:tab/>
      </w:r>
      <w:r w:rsidR="00E759E5">
        <w:t xml:space="preserve">Inspection Report </w:t>
      </w:r>
      <w:r w:rsidR="5BCB4E39" w:rsidRPr="002E4A25">
        <w:t>Cover Page</w:t>
      </w:r>
      <w:bookmarkEnd w:id="108"/>
    </w:p>
    <w:p w14:paraId="629F1108" w14:textId="7798358E" w:rsidR="00B42941" w:rsidRDefault="5BCB4E39" w:rsidP="5FBD51A8">
      <w:pPr>
        <w:pStyle w:val="BodyText3"/>
      </w:pPr>
      <w:r>
        <w:t>The report cover page gives a brief summary of information about the inspection. It contains the docket/certificate number, report number, Enterprise Identifier or Cost Activity Code, licensee, facility name</w:t>
      </w:r>
      <w:r w:rsidR="009322C0">
        <w:t xml:space="preserve"> </w:t>
      </w:r>
      <w:ins w:id="109" w:author="Author">
        <w:r w:rsidR="009322C0">
          <w:t>(including the applicable units)</w:t>
        </w:r>
      </w:ins>
      <w:r>
        <w:t>, location</w:t>
      </w:r>
      <w:ins w:id="110" w:author="Author">
        <w:r w:rsidR="00F2070F">
          <w:t xml:space="preserve"> (</w:t>
        </w:r>
        <w:r w:rsidR="00554AF7">
          <w:t>City</w:t>
        </w:r>
        <w:r w:rsidR="00EC0D53">
          <w:rPr>
            <w:rStyle w:val="FootnoteReference"/>
          </w:rPr>
          <w:footnoteReference w:id="2"/>
        </w:r>
        <w:r w:rsidR="00F2070F">
          <w:t>, State abbreviation)</w:t>
        </w:r>
      </w:ins>
      <w:r>
        <w:t>, dates of inspection, names and titles of participating inspectors, and name and title of the approving NRC branch chief or manager.</w:t>
      </w:r>
    </w:p>
    <w:p w14:paraId="38A6B670" w14:textId="7BF31B49" w:rsidR="00402F09" w:rsidRPr="00461774" w:rsidRDefault="00402F09" w:rsidP="5FBD51A8">
      <w:pPr>
        <w:pStyle w:val="BodyText3"/>
      </w:pPr>
      <w:r>
        <w:t xml:space="preserve">The report number sequence is as follows: Docket No. (eight digits)/Year (four digits) followed by the sequential number of the report in that year. The inspection report number sequence depends on the material type (byproduct, source, special nuclear material, etc.). Examples include 0500XXXX/20YY00X or 0400XXXX/20YY00X. </w:t>
      </w:r>
    </w:p>
    <w:p w14:paraId="133D476F" w14:textId="72AB1914" w:rsidR="7EB95405" w:rsidRDefault="00994102" w:rsidP="00994102">
      <w:pPr>
        <w:pStyle w:val="Heading2"/>
      </w:pPr>
      <w:bookmarkStart w:id="112" w:name="_Toc201745518"/>
      <w:r>
        <w:t>0</w:t>
      </w:r>
      <w:r w:rsidR="6F503AE8" w:rsidRPr="002E4A25">
        <w:t>5</w:t>
      </w:r>
      <w:r w:rsidR="5BCB4E39" w:rsidRPr="002E4A25">
        <w:t>.03</w:t>
      </w:r>
      <w:r w:rsidR="000028F2">
        <w:tab/>
      </w:r>
      <w:r w:rsidR="5BCB4E39" w:rsidRPr="002E4A25">
        <w:t>Summary</w:t>
      </w:r>
      <w:bookmarkEnd w:id="112"/>
    </w:p>
    <w:p w14:paraId="2B0ED964" w14:textId="15BFC3F2" w:rsidR="00B42941" w:rsidRPr="00461774" w:rsidRDefault="5BCB4E39" w:rsidP="5FBD51A8">
      <w:pPr>
        <w:pStyle w:val="BodyText3"/>
      </w:pPr>
      <w:r>
        <w:t>Include a paragraph similar to the following and modify it to accurately describe the content of the report regarding violations, and licensee</w:t>
      </w:r>
      <w:r w:rsidR="00C5639D">
        <w:t>-</w:t>
      </w:r>
      <w:r>
        <w:t>identified violations.</w:t>
      </w:r>
    </w:p>
    <w:p w14:paraId="43E7FD6B" w14:textId="27A9649A" w:rsidR="00B42941" w:rsidRPr="00461774" w:rsidRDefault="5BCB4E39" w:rsidP="5FBD51A8">
      <w:pPr>
        <w:pStyle w:val="BodyText3"/>
      </w:pPr>
      <w:r>
        <w:t>“The U.S. Nuclear Regulatory Commission (NRC) conducted an inspection of [state what was inspected</w:t>
      </w:r>
      <w:r w:rsidR="475AF679">
        <w:t>]</w:t>
      </w:r>
      <w:r w:rsidR="08CDA24C">
        <w:t>.</w:t>
      </w:r>
      <w:r w:rsidR="00627EBB">
        <w:t>”</w:t>
      </w:r>
    </w:p>
    <w:p w14:paraId="391C91BD" w14:textId="6A0E5416" w:rsidR="00B42941" w:rsidRPr="00461774" w:rsidRDefault="5BCB4E39" w:rsidP="004A7647">
      <w:pPr>
        <w:pStyle w:val="BodyText"/>
        <w:numPr>
          <w:ilvl w:val="0"/>
          <w:numId w:val="19"/>
        </w:numPr>
      </w:pPr>
      <w:r>
        <w:t xml:space="preserve">List of </w:t>
      </w:r>
      <w:r w:rsidR="00853400">
        <w:t xml:space="preserve">Findings </w:t>
      </w:r>
      <w:r w:rsidR="008D01C6">
        <w:t xml:space="preserve">of Significance and </w:t>
      </w:r>
      <w:r>
        <w:t xml:space="preserve">Violations. Copy the violation headers from the write-ups done for </w:t>
      </w:r>
      <w:r w:rsidR="00DA05D6">
        <w:t>Section </w:t>
      </w:r>
      <w:r>
        <w:t>0610</w:t>
      </w:r>
      <w:r w:rsidR="00D21343">
        <w:t>-</w:t>
      </w:r>
      <w:r>
        <w:t>0</w:t>
      </w:r>
      <w:r w:rsidR="00D021A3">
        <w:t>8</w:t>
      </w:r>
      <w:r>
        <w:t xml:space="preserve">, “Documenting Violations,” and </w:t>
      </w:r>
      <w:r w:rsidR="00DA05D6">
        <w:t>Section </w:t>
      </w:r>
      <w:r>
        <w:t>0610-1</w:t>
      </w:r>
      <w:r w:rsidR="00D021A3">
        <w:t>4</w:t>
      </w:r>
      <w:r>
        <w:t xml:space="preserve">, “Licensee Identified Violations.” Organize the violation headers by the order </w:t>
      </w:r>
      <w:r w:rsidR="000365D1">
        <w:t xml:space="preserve">in which </w:t>
      </w:r>
      <w:r>
        <w:lastRenderedPageBreak/>
        <w:t xml:space="preserve">they appear in the </w:t>
      </w:r>
      <w:r w:rsidR="00DA37DD">
        <w:t xml:space="preserve">inspection </w:t>
      </w:r>
      <w:r>
        <w:t>report. If no violations were identified, include a statement similar to “No violations of more than minor significance were identified”, as appropriate</w:t>
      </w:r>
      <w:r w:rsidR="005272B5">
        <w:t>,</w:t>
      </w:r>
      <w:r>
        <w:t xml:space="preserve"> under the List of Violations section.</w:t>
      </w:r>
    </w:p>
    <w:p w14:paraId="4E98014A" w14:textId="254B91EE" w:rsidR="00B42941" w:rsidRPr="00461774" w:rsidRDefault="5BCB4E39" w:rsidP="004A7647">
      <w:pPr>
        <w:pStyle w:val="BodyText"/>
        <w:numPr>
          <w:ilvl w:val="0"/>
          <w:numId w:val="19"/>
        </w:numPr>
      </w:pPr>
      <w:r>
        <w:t xml:space="preserve">Additional Tracking </w:t>
      </w:r>
      <w:r w:rsidRPr="0040268D">
        <w:t xml:space="preserve">Items. </w:t>
      </w:r>
      <w:ins w:id="113" w:author="Author">
        <w:r w:rsidR="008179F5" w:rsidRPr="0040268D">
          <w:t>As appropriate, i</w:t>
        </w:r>
      </w:ins>
      <w:r w:rsidRPr="0040268D">
        <w:t xml:space="preserve">nclude </w:t>
      </w:r>
      <w:r>
        <w:t xml:space="preserve">a list of items opened, closed, and discussed which are not directly covered in the </w:t>
      </w:r>
      <w:r w:rsidR="001F3EE6">
        <w:t>L</w:t>
      </w:r>
      <w:r>
        <w:t xml:space="preserve">ist of </w:t>
      </w:r>
      <w:r w:rsidR="001F3EE6">
        <w:t>V</w:t>
      </w:r>
      <w:r>
        <w:t>iolations above. Examples include URIs, confirmatory action letters, and confirmatory orders. For each listed item, include the item type, tracking number, title, status (i.e., Open, Closed, or Discussed), a reference to the appropriate report section</w:t>
      </w:r>
      <w:r w:rsidR="00497074">
        <w:t>, and a summary of the i</w:t>
      </w:r>
      <w:r w:rsidR="006E6C59">
        <w:t>tem</w:t>
      </w:r>
      <w:r>
        <w:t>.</w:t>
      </w:r>
    </w:p>
    <w:p w14:paraId="6CA34771" w14:textId="7317FFDC" w:rsidR="7EB95405" w:rsidRPr="00994102" w:rsidRDefault="00994102" w:rsidP="00994102">
      <w:pPr>
        <w:pStyle w:val="Heading2"/>
        <w:rPr>
          <w:u w:val="single"/>
        </w:rPr>
      </w:pPr>
      <w:bookmarkStart w:id="114" w:name="_Toc201745519"/>
      <w:r>
        <w:t>0</w:t>
      </w:r>
      <w:r w:rsidR="23AC9619" w:rsidRPr="002E4A25">
        <w:t>5</w:t>
      </w:r>
      <w:r w:rsidR="5BCB4E39" w:rsidRPr="002E4A25">
        <w:t>.04</w:t>
      </w:r>
      <w:r w:rsidR="000028F2">
        <w:tab/>
      </w:r>
      <w:r w:rsidR="5BCB4E39" w:rsidRPr="002E4A25">
        <w:t>Table of Contents (if applicable)</w:t>
      </w:r>
      <w:bookmarkEnd w:id="114"/>
    </w:p>
    <w:p w14:paraId="7A7CCABD" w14:textId="10EDAAF6" w:rsidR="00B42941" w:rsidRPr="00461774" w:rsidRDefault="5BCB4E39" w:rsidP="5FBD51A8">
      <w:pPr>
        <w:pStyle w:val="BodyText3"/>
      </w:pPr>
      <w:r>
        <w:t>For reports that are considered complicated or are of significant length (e.g., the Report Summary section to the Exit Meetings section is more than 20 pages long), the writer should include a table of contents as an aid to clarity. This requirement does not apply to most stand-alone inspection reports.</w:t>
      </w:r>
    </w:p>
    <w:p w14:paraId="30630FE4" w14:textId="1FB55A28" w:rsidR="7EB95405" w:rsidRDefault="00994102" w:rsidP="00994102">
      <w:pPr>
        <w:pStyle w:val="Heading2"/>
      </w:pPr>
      <w:bookmarkStart w:id="115" w:name="_Toc201745520"/>
      <w:r>
        <w:t>0</w:t>
      </w:r>
      <w:r w:rsidR="7CA6CE2F" w:rsidRPr="002E4A25">
        <w:t>5</w:t>
      </w:r>
      <w:r w:rsidR="5BCB4E39" w:rsidRPr="002E4A25">
        <w:t>.05</w:t>
      </w:r>
      <w:r w:rsidR="000028F2">
        <w:tab/>
      </w:r>
      <w:r w:rsidR="5BCB4E39" w:rsidRPr="002E4A25">
        <w:t>Site Status</w:t>
      </w:r>
      <w:bookmarkEnd w:id="115"/>
    </w:p>
    <w:p w14:paraId="06E3B559" w14:textId="1C920B93" w:rsidR="00B42941" w:rsidRPr="00461774" w:rsidRDefault="5BCB4E39" w:rsidP="5FBD51A8">
      <w:pPr>
        <w:pStyle w:val="BodyText3"/>
      </w:pPr>
      <w:r>
        <w:t xml:space="preserve">Include a </w:t>
      </w:r>
      <w:r w:rsidR="00C7151F">
        <w:t>S</w:t>
      </w:r>
      <w:r>
        <w:t xml:space="preserve">ite Status section, if appropriate. Briefly describe the overall operations at the facility and site status for the report period. An example of status would be a short discussion of the normal activities that were in progress during the inspection or list of degraded conditions </w:t>
      </w:r>
      <w:r w:rsidR="00A97B2A">
        <w:t>that</w:t>
      </w:r>
      <w:r>
        <w:t xml:space="preserve"> significantly affected operations. </w:t>
      </w:r>
    </w:p>
    <w:p w14:paraId="69A2954D" w14:textId="273EA536" w:rsidR="7EB95405" w:rsidRDefault="00994102" w:rsidP="00994102">
      <w:pPr>
        <w:pStyle w:val="Heading2"/>
      </w:pPr>
      <w:bookmarkStart w:id="116" w:name="_Toc201745521"/>
      <w:r>
        <w:t>0</w:t>
      </w:r>
      <w:r w:rsidR="0BBE2639" w:rsidRPr="002E4A25">
        <w:t>5</w:t>
      </w:r>
      <w:r w:rsidR="5BCB4E39" w:rsidRPr="002E4A25">
        <w:t>.06</w:t>
      </w:r>
      <w:r w:rsidR="000028F2">
        <w:tab/>
      </w:r>
      <w:r w:rsidR="5BCB4E39" w:rsidRPr="002E4A25">
        <w:t>Inspection Scope</w:t>
      </w:r>
      <w:bookmarkEnd w:id="116"/>
    </w:p>
    <w:p w14:paraId="4412A7D5" w14:textId="55C13FF3" w:rsidR="00B42941" w:rsidRPr="00461774" w:rsidRDefault="5BCB4E39" w:rsidP="5FBD51A8">
      <w:pPr>
        <w:pStyle w:val="BodyText3"/>
      </w:pPr>
      <w:r>
        <w:t xml:space="preserve">This section details the specific items such as activities, equipment, or programs that were inspected and the regulatory standards that were used to determine if the licensee was in compliance. In most cases, the scope should be consistent with the Inspection Procedure (IP) used in performing the inspection. When describing the Scope, it is acceptable to state either what the inspector(s) did, or what the inspection accomplished. That is, </w:t>
      </w:r>
      <w:r w:rsidR="004C0C0E">
        <w:t>the</w:t>
      </w:r>
      <w:r>
        <w:t xml:space="preserve"> Scope section could be phrased, “This inspection included a review (or observation, or evaluation, etc.) of....” or it could be written as, “The inspectors reviewed (observed, evaluated) the....” The Scope statements should describe why certain items were inspected. For example, “...to determine compliance with....”</w:t>
      </w:r>
    </w:p>
    <w:p w14:paraId="00A149EB" w14:textId="757E6EFC" w:rsidR="00B42941" w:rsidRPr="00461774" w:rsidRDefault="5BCB4E39" w:rsidP="5FBD51A8">
      <w:pPr>
        <w:pStyle w:val="BodyText3"/>
      </w:pPr>
      <w:r>
        <w:t xml:space="preserve">There should always be a readily identifiable connection between the </w:t>
      </w:r>
      <w:r w:rsidR="000B1248">
        <w:t xml:space="preserve">scope of the inspection procedure, </w:t>
      </w:r>
      <w:r w:rsidR="00F47752">
        <w:t xml:space="preserve">the </w:t>
      </w:r>
      <w:r>
        <w:t>stated Scope</w:t>
      </w:r>
      <w:r w:rsidR="00F47752">
        <w:t xml:space="preserve"> in the report,</w:t>
      </w:r>
      <w:r>
        <w:t xml:space="preserve"> and the items that the inspector reviewed. Thus, if the Scope was to review personnel dosimetry records, the inspector should not include issues associated with packaging and shipping problems. The scope may, when germane to the inspection, include: (1) </w:t>
      </w:r>
      <w:r w:rsidRPr="5FBD51A8">
        <w:rPr>
          <w:u w:val="single"/>
        </w:rPr>
        <w:t>how</w:t>
      </w:r>
      <w:r>
        <w:t xml:space="preserve"> the inspection was conducted (i.e., </w:t>
      </w:r>
      <w:r w:rsidRPr="00D05580">
        <w:t xml:space="preserve">the </w:t>
      </w:r>
      <w:r w:rsidRPr="5FBD51A8">
        <w:rPr>
          <w:u w:val="single"/>
        </w:rPr>
        <w:t>methods</w:t>
      </w:r>
      <w:r>
        <w:t xml:space="preserve"> of inspection); (2) </w:t>
      </w:r>
      <w:r w:rsidRPr="5FBD51A8">
        <w:rPr>
          <w:u w:val="single"/>
        </w:rPr>
        <w:t>what</w:t>
      </w:r>
      <w:r>
        <w:t xml:space="preserve"> was inspected</w:t>
      </w:r>
      <w:r w:rsidR="00D96676">
        <w:t xml:space="preserve"> (e.g., representative samples)</w:t>
      </w:r>
      <w:r>
        <w:t xml:space="preserve">; (3) approximately </w:t>
      </w:r>
      <w:r w:rsidRPr="5FBD51A8">
        <w:rPr>
          <w:u w:val="single"/>
        </w:rPr>
        <w:t>when</w:t>
      </w:r>
      <w:r>
        <w:t xml:space="preserve"> each activity was performed; (4) </w:t>
      </w:r>
      <w:r w:rsidRPr="5FBD51A8">
        <w:rPr>
          <w:u w:val="single"/>
        </w:rPr>
        <w:t>where</w:t>
      </w:r>
      <w:r>
        <w:t xml:space="preserve"> the inspection took place (i.e., what room(s) or buildings); and (5) the inspection objectives and/or criteria for determining whether the licensee is in compliance.</w:t>
      </w:r>
    </w:p>
    <w:p w14:paraId="45C742C4" w14:textId="05B8F1ED" w:rsidR="00B42941" w:rsidRPr="00461774" w:rsidRDefault="5BCB4E39" w:rsidP="004A7647">
      <w:pPr>
        <w:pStyle w:val="BodyText"/>
        <w:numPr>
          <w:ilvl w:val="0"/>
          <w:numId w:val="20"/>
        </w:numPr>
      </w:pPr>
      <w:r>
        <w:t>Scope Paragraph. Include a paragraph similar to the following one at the beginning of the scope sections:</w:t>
      </w:r>
    </w:p>
    <w:p w14:paraId="361F10F6" w14:textId="22177527" w:rsidR="00B42941" w:rsidRPr="00461774" w:rsidRDefault="61B93F69" w:rsidP="5FBD51A8">
      <w:pPr>
        <w:pStyle w:val="BodyText3"/>
      </w:pPr>
      <w:r>
        <w:t xml:space="preserve">Inspections were conducted using the appropriate portions of the </w:t>
      </w:r>
      <w:r w:rsidR="00863DFC">
        <w:t>IPs</w:t>
      </w:r>
      <w:r>
        <w:t xml:space="preserve"> in effect at the beginning of the inspection unless otherwise noted. Currently approved IPs with their attached revision histories are located on the public website at </w:t>
      </w:r>
      <w:hyperlink r:id="rId18">
        <w:r w:rsidRPr="384B6263">
          <w:rPr>
            <w:u w:val="single"/>
          </w:rPr>
          <w:t>http://www.nrc.gov/reading-rm/doc-collections/insp-manual/inspection-procedure/index.html</w:t>
        </w:r>
      </w:hyperlink>
      <w:r>
        <w:t xml:space="preserve">. Inspections </w:t>
      </w:r>
      <w:r w:rsidR="00103A28">
        <w:t>a</w:t>
      </w:r>
      <w:r>
        <w:t xml:space="preserve">re declared complete when the </w:t>
      </w:r>
      <w:r w:rsidR="00103A28">
        <w:t xml:space="preserve">objectives of the </w:t>
      </w:r>
      <w:r>
        <w:t xml:space="preserve">IP </w:t>
      </w:r>
      <w:r w:rsidR="00F74A06">
        <w:t>are</w:t>
      </w:r>
      <w:r>
        <w:t xml:space="preserve"> met consistent with</w:t>
      </w:r>
      <w:r w:rsidR="0B8316AB">
        <w:t xml:space="preserve"> the requirements in the applicable</w:t>
      </w:r>
      <w:r>
        <w:t xml:space="preserve"> I</w:t>
      </w:r>
      <w:r w:rsidR="00884CA5">
        <w:t>MC</w:t>
      </w:r>
      <w:r w:rsidR="5BCB4E39">
        <w:t xml:space="preserve"> xxxx, “</w:t>
      </w:r>
      <w:r w:rsidR="00F74A06">
        <w:t>Title</w:t>
      </w:r>
      <w:r w:rsidR="00A76F5E">
        <w:t>.</w:t>
      </w:r>
      <w:r w:rsidR="702E2C06">
        <w:t xml:space="preserve">” </w:t>
      </w:r>
      <w:r>
        <w:t> </w:t>
      </w:r>
      <w:r w:rsidR="001316CC">
        <w:t>Sampl</w:t>
      </w:r>
      <w:r w:rsidR="00276654">
        <w:t>e text could include, “</w:t>
      </w:r>
      <w:r>
        <w:t>The inspectors reviewed selected procedures and records, observed activities, and interviewed personnel to assess licensee performance and compliance with Commission rules and regulations, license conditions, site procedures, and standards.</w:t>
      </w:r>
      <w:r w:rsidR="005A1947">
        <w:t>”</w:t>
      </w:r>
    </w:p>
    <w:p w14:paraId="544BA0A7" w14:textId="595319EC" w:rsidR="00EC37DD" w:rsidRPr="001E531E" w:rsidRDefault="5BCB4E39" w:rsidP="004A7647">
      <w:pPr>
        <w:pStyle w:val="BodyText"/>
        <w:numPr>
          <w:ilvl w:val="0"/>
          <w:numId w:val="20"/>
        </w:numPr>
      </w:pPr>
      <w:r w:rsidRPr="005B7935">
        <w:rPr>
          <w:color w:val="000000" w:themeColor="text1"/>
        </w:rPr>
        <w:t xml:space="preserve">Individual </w:t>
      </w:r>
      <w:r w:rsidRPr="00047471">
        <w:t>Inspection</w:t>
      </w:r>
      <w:r w:rsidRPr="005B7935">
        <w:rPr>
          <w:color w:val="000000" w:themeColor="text1"/>
        </w:rPr>
        <w:t xml:space="preserve"> Scopes. Following the general scope paragraph, s</w:t>
      </w:r>
      <w:r>
        <w:t>ubsequent sections include, when appropriate, the applicable IPs or Risk Modules</w:t>
      </w:r>
      <w:r w:rsidR="00A76965">
        <w:t>.</w:t>
      </w:r>
      <w:r>
        <w:t xml:space="preserve"> F</w:t>
      </w:r>
      <w:r w:rsidRPr="005B7935">
        <w:rPr>
          <w:color w:val="000000" w:themeColor="text1"/>
        </w:rPr>
        <w:t xml:space="preserve">or inspection activities performed, identify the report section by the IP number and title. Then include a </w:t>
      </w:r>
      <w:r w:rsidRPr="001E531E">
        <w:t xml:space="preserve">scope section about the specific inspection activity. An example is shown </w:t>
      </w:r>
      <w:r w:rsidR="00F74A06" w:rsidRPr="001E531E">
        <w:t>below.</w:t>
      </w:r>
    </w:p>
    <w:p w14:paraId="2019D31D" w14:textId="5B734D44" w:rsidR="00B42941" w:rsidRPr="001E531E" w:rsidRDefault="00F74A06" w:rsidP="006E2FCA">
      <w:pPr>
        <w:pStyle w:val="BodyText4"/>
        <w:rPr>
          <w:u w:val="single"/>
        </w:rPr>
      </w:pPr>
      <w:r w:rsidRPr="001E531E">
        <w:rPr>
          <w:u w:val="single"/>
        </w:rPr>
        <w:t>IP</w:t>
      </w:r>
      <w:r w:rsidR="66E4473E" w:rsidRPr="001E531E">
        <w:rPr>
          <w:u w:val="single"/>
        </w:rPr>
        <w:t xml:space="preserve"> </w:t>
      </w:r>
      <w:ins w:id="117" w:author="Author">
        <w:r w:rsidR="000417E0" w:rsidRPr="001E531E">
          <w:rPr>
            <w:u w:val="single"/>
          </w:rPr>
          <w:t xml:space="preserve">XXXXX </w:t>
        </w:r>
      </w:ins>
      <w:r w:rsidR="5BCB4E39" w:rsidRPr="001E531E">
        <w:rPr>
          <w:u w:val="single"/>
        </w:rPr>
        <w:t xml:space="preserve">– </w:t>
      </w:r>
      <w:ins w:id="118" w:author="Author">
        <w:r w:rsidR="00D025BF" w:rsidRPr="001E531E">
          <w:rPr>
            <w:u w:val="single"/>
          </w:rPr>
          <w:t>[Name of IP]</w:t>
        </w:r>
      </w:ins>
    </w:p>
    <w:p w14:paraId="6C16DC6F" w14:textId="716804D0" w:rsidR="00B42941" w:rsidRPr="001E531E" w:rsidRDefault="5BCB4E39" w:rsidP="006E2FCA">
      <w:pPr>
        <w:pStyle w:val="BodyText4"/>
      </w:pPr>
      <w:r w:rsidRPr="001E531E">
        <w:t xml:space="preserve">Add </w:t>
      </w:r>
      <w:r w:rsidR="00CE11EA" w:rsidRPr="001E531E">
        <w:t xml:space="preserve">applicable </w:t>
      </w:r>
      <w:r w:rsidRPr="001E531E">
        <w:t xml:space="preserve">scope text for IP </w:t>
      </w:r>
      <w:ins w:id="119" w:author="Author">
        <w:r w:rsidR="00D025BF" w:rsidRPr="001E531E">
          <w:t>XXXXX</w:t>
        </w:r>
      </w:ins>
      <w:r w:rsidRPr="001E531E">
        <w:t>.</w:t>
      </w:r>
      <w:r w:rsidR="009019E9" w:rsidRPr="001E531E">
        <w:t xml:space="preserve"> Modify</w:t>
      </w:r>
      <w:r w:rsidR="00E53E24" w:rsidRPr="001E531E">
        <w:t xml:space="preserve"> to match what was actually performed (i.e., remove elements that were not inspected).</w:t>
      </w:r>
    </w:p>
    <w:p w14:paraId="126DCC0E" w14:textId="70676C01" w:rsidR="00B42941" w:rsidRPr="001E531E" w:rsidRDefault="00D025BF" w:rsidP="006E2FCA">
      <w:pPr>
        <w:pStyle w:val="BodyText4"/>
        <w:rPr>
          <w:u w:val="single"/>
        </w:rPr>
      </w:pPr>
      <w:ins w:id="120" w:author="Author">
        <w:r w:rsidRPr="001E531E">
          <w:rPr>
            <w:u w:val="single"/>
          </w:rPr>
          <w:t>[</w:t>
        </w:r>
        <w:r w:rsidR="00FE70FC" w:rsidRPr="001E531E">
          <w:rPr>
            <w:u w:val="single"/>
          </w:rPr>
          <w:t>Name of</w:t>
        </w:r>
        <w:r w:rsidRPr="001E531E">
          <w:rPr>
            <w:u w:val="single"/>
          </w:rPr>
          <w:t xml:space="preserve"> IP Section</w:t>
        </w:r>
        <w:r w:rsidR="00FE70FC" w:rsidRPr="001E531E">
          <w:rPr>
            <w:u w:val="single"/>
          </w:rPr>
          <w:t xml:space="preserve"> Number]</w:t>
        </w:r>
      </w:ins>
      <w:r w:rsidR="1266571F" w:rsidRPr="001E531E">
        <w:rPr>
          <w:u w:val="single"/>
        </w:rPr>
        <w:t xml:space="preserve"> (IP </w:t>
      </w:r>
      <w:r w:rsidR="00DA05D6" w:rsidRPr="001E531E">
        <w:rPr>
          <w:u w:val="single"/>
        </w:rPr>
        <w:t>Section </w:t>
      </w:r>
      <w:r w:rsidR="00FE70FC" w:rsidRPr="001E531E">
        <w:rPr>
          <w:u w:val="single"/>
        </w:rPr>
        <w:t>XX</w:t>
      </w:r>
      <w:r w:rsidR="1266571F" w:rsidRPr="001E531E">
        <w:rPr>
          <w:u w:val="single"/>
        </w:rPr>
        <w:t>.</w:t>
      </w:r>
      <w:ins w:id="121" w:author="Author">
        <w:r w:rsidR="00FE70FC" w:rsidRPr="001E531E">
          <w:rPr>
            <w:u w:val="single"/>
          </w:rPr>
          <w:t>XX</w:t>
        </w:r>
      </w:ins>
      <w:r w:rsidR="1266571F" w:rsidRPr="001E531E">
        <w:rPr>
          <w:u w:val="single"/>
        </w:rPr>
        <w:t>)</w:t>
      </w:r>
    </w:p>
    <w:p w14:paraId="03C3CDC8" w14:textId="42D21260" w:rsidR="00B42941" w:rsidRPr="001E531E" w:rsidRDefault="5BCB4E39" w:rsidP="006E2FCA">
      <w:pPr>
        <w:pStyle w:val="BodyText4"/>
      </w:pPr>
      <w:r w:rsidRPr="001E531E">
        <w:t xml:space="preserve">Add the scope text for </w:t>
      </w:r>
      <w:r w:rsidR="00DA05D6" w:rsidRPr="001E531E">
        <w:t>Section </w:t>
      </w:r>
      <w:r w:rsidR="00FE70FC" w:rsidRPr="001E531E">
        <w:t>XX</w:t>
      </w:r>
      <w:r w:rsidRPr="001E531E">
        <w:t>.</w:t>
      </w:r>
      <w:r w:rsidR="00FE70FC" w:rsidRPr="001E531E">
        <w:t>XX</w:t>
      </w:r>
      <w:r w:rsidRPr="001E531E">
        <w:t xml:space="preserve">. </w:t>
      </w:r>
      <w:ins w:id="122" w:author="Author">
        <w:r w:rsidR="001B71F9" w:rsidRPr="001E531E">
          <w:t>For example</w:t>
        </w:r>
      </w:ins>
      <w:r w:rsidR="00F94D96" w:rsidRPr="001E531E">
        <w:t>:</w:t>
      </w:r>
      <w:r w:rsidRPr="001E531E">
        <w:t xml:space="preserve"> “Observe one or more ongoing or completed decommissioning activities. The inspectors observed the following activities:</w:t>
      </w:r>
    </w:p>
    <w:p w14:paraId="3223A14B" w14:textId="24FA0615" w:rsidR="00B42941" w:rsidRPr="001E531E" w:rsidRDefault="42CFE82A" w:rsidP="00D03CB5">
      <w:pPr>
        <w:pStyle w:val="ListBullet5"/>
      </w:pPr>
      <w:r w:rsidRPr="001E531E">
        <w:t>D</w:t>
      </w:r>
      <w:r w:rsidR="1266571F" w:rsidRPr="001E531E">
        <w:t>emolition of room/building X, Y and Z</w:t>
      </w:r>
    </w:p>
    <w:p w14:paraId="7B613321" w14:textId="26C80801" w:rsidR="00B42941" w:rsidRPr="001E531E" w:rsidRDefault="3C2CBAD4" w:rsidP="00D03CB5">
      <w:pPr>
        <w:pStyle w:val="ListBullet5"/>
      </w:pPr>
      <w:r w:rsidRPr="001E531E">
        <w:t>I</w:t>
      </w:r>
      <w:r w:rsidR="1266571F" w:rsidRPr="001E531E">
        <w:t>mplementation of radiation work permit XXX for building demolition</w:t>
      </w:r>
    </w:p>
    <w:p w14:paraId="1DE48EE5" w14:textId="1AE02FBE" w:rsidR="00B42941" w:rsidRPr="001E531E" w:rsidRDefault="4801F19C" w:rsidP="00D03CB5">
      <w:pPr>
        <w:pStyle w:val="ListBullet5"/>
      </w:pPr>
      <w:r w:rsidRPr="001E531E">
        <w:t>W</w:t>
      </w:r>
      <w:r w:rsidR="1266571F" w:rsidRPr="001E531E">
        <w:t>aste packaging operations during demolition activities</w:t>
      </w:r>
      <w:ins w:id="123" w:author="Author">
        <w:r w:rsidR="00397C9F" w:rsidRPr="001E531E">
          <w:t>”</w:t>
        </w:r>
      </w:ins>
      <w:del w:id="124" w:author="Author">
        <w:r w:rsidR="1266571F" w:rsidRPr="001E531E" w:rsidDel="001B71F9">
          <w:delText>”</w:delText>
        </w:r>
      </w:del>
    </w:p>
    <w:p w14:paraId="58E365A9" w14:textId="1F489B88" w:rsidR="00B42941" w:rsidRPr="001E531E" w:rsidRDefault="5BCB4E39" w:rsidP="5FBD51A8">
      <w:pPr>
        <w:pStyle w:val="BodyText3"/>
      </w:pPr>
      <w:r w:rsidRPr="001E531E">
        <w:t>All inspection scopes shall be listed under the IP that was used to conduct the review. The scope should focus on the activities conducted to follow-up on the issue, but it should not mention any opinions about the adequacy of licensee actions. For follow-up on previously identified issues, inspectors should typically use the IP and Inspection Report number under which the item was originally opened. For event follow-up, the inspectors should use the IP most closely related to the event.</w:t>
      </w:r>
      <w:r w:rsidR="004C1534" w:rsidRPr="001E531E">
        <w:t xml:space="preserve"> Additional details abou</w:t>
      </w:r>
      <w:r w:rsidR="00FA5D66" w:rsidRPr="001E531E">
        <w:t>t the Inspection Scope</w:t>
      </w:r>
      <w:r w:rsidR="00B64640" w:rsidRPr="001E531E">
        <w:t xml:space="preserve"> </w:t>
      </w:r>
      <w:r w:rsidR="00FE68C3" w:rsidRPr="001E531E">
        <w:t>are provided in IMC 0610, Exhibit 1, “Inspection Report Templates.”</w:t>
      </w:r>
    </w:p>
    <w:p w14:paraId="63DD047D" w14:textId="32EEB453" w:rsidR="7EB95405" w:rsidRDefault="00994102" w:rsidP="00994102">
      <w:pPr>
        <w:pStyle w:val="Heading2"/>
      </w:pPr>
      <w:bookmarkStart w:id="125" w:name="_Toc201745522"/>
      <w:r>
        <w:t>0</w:t>
      </w:r>
      <w:r w:rsidR="32313E54" w:rsidRPr="002E4A25">
        <w:t>5</w:t>
      </w:r>
      <w:r w:rsidR="24224FEC" w:rsidRPr="002E4A25">
        <w:t>.07</w:t>
      </w:r>
      <w:r w:rsidR="5BCB4E39">
        <w:tab/>
      </w:r>
      <w:r w:rsidR="24224FEC" w:rsidRPr="002E4A25">
        <w:t>Inspection Results</w:t>
      </w:r>
      <w:bookmarkEnd w:id="125"/>
    </w:p>
    <w:p w14:paraId="36B5F0EF" w14:textId="2A114EEC" w:rsidR="00B42941" w:rsidRPr="00461774" w:rsidRDefault="1266571F" w:rsidP="5FBD51A8">
      <w:pPr>
        <w:pStyle w:val="BodyText3"/>
      </w:pPr>
      <w:r>
        <w:t xml:space="preserve">Organize the inspection results (e.g., information documented using </w:t>
      </w:r>
      <w:r w:rsidR="00AD1153">
        <w:t>S</w:t>
      </w:r>
      <w:r>
        <w:t>ections 0610-0</w:t>
      </w:r>
      <w:r w:rsidR="3C5C5AFC">
        <w:t>8</w:t>
      </w:r>
      <w:r>
        <w:t xml:space="preserve"> through 0610-1</w:t>
      </w:r>
      <w:r w:rsidR="093341AD">
        <w:t>4</w:t>
      </w:r>
      <w:r>
        <w:t>)</w:t>
      </w:r>
      <w:r w:rsidR="00C227B1">
        <w:t xml:space="preserve"> </w:t>
      </w:r>
      <w:r>
        <w:t xml:space="preserve">grouped by IP, applicable IP section, and finally by the order of the table used in this IMC to document the results. </w:t>
      </w:r>
      <w:r w:rsidR="003B344A">
        <w:t>If the</w:t>
      </w:r>
      <w:r w:rsidR="00646AE6">
        <w:t xml:space="preserve"> results of the</w:t>
      </w:r>
      <w:r>
        <w:t xml:space="preserve"> inspection </w:t>
      </w:r>
      <w:r w:rsidR="00646AE6">
        <w:t>are that no more than minor violations were identi</w:t>
      </w:r>
      <w:r w:rsidR="00E97CC3">
        <w:t>fied</w:t>
      </w:r>
      <w:r>
        <w:t xml:space="preserve">, include a statement </w:t>
      </w:r>
      <w:r w:rsidR="00AF33CD">
        <w:t>similar to</w:t>
      </w:r>
      <w:r>
        <w:t>, “No violations of more than minor significance were identified.”</w:t>
      </w:r>
      <w:r w:rsidR="00A945A7">
        <w:t xml:space="preserve"> Details of minor violations should not normally be documented.</w:t>
      </w:r>
    </w:p>
    <w:p w14:paraId="469721F7" w14:textId="43BA217C" w:rsidR="00B42941" w:rsidRPr="00461774" w:rsidRDefault="1266571F" w:rsidP="5FBD51A8">
      <w:pPr>
        <w:pStyle w:val="BodyText3"/>
      </w:pPr>
      <w:r>
        <w:t xml:space="preserve">For security, </w:t>
      </w:r>
      <w:r w:rsidRPr="008864C8">
        <w:t>MC&amp;A</w:t>
      </w:r>
      <w:r w:rsidRPr="008864C8">
        <w:rPr>
          <w:color w:val="FF0000"/>
        </w:rPr>
        <w:t xml:space="preserve"> </w:t>
      </w:r>
      <w:r w:rsidR="6814D5DF" w:rsidRPr="008864C8">
        <w:t>and safeguards inspection reports that contain Official Use Only, Safeguards Information, or Classified Information,</w:t>
      </w:r>
      <w:r w:rsidR="6814D5DF">
        <w:t xml:space="preserve"> care must be taken to ensure the proper screening review for classified </w:t>
      </w:r>
      <w:r w:rsidR="00A30482">
        <w:t>information</w:t>
      </w:r>
      <w:r w:rsidR="6814D5DF">
        <w:t xml:space="preserve"> is performed. If all the information required will not be included to maintain the report at a lower classification, the Office of Enforcement should be consulted prior to issuance of the report. If it is determined that </w:t>
      </w:r>
      <w:r w:rsidR="6814D5DF">
        <w:lastRenderedPageBreak/>
        <w:t>information cannot be removed, then the report must be classified at the appropriate level.</w:t>
      </w:r>
      <w:r w:rsidR="6814D5DF" w:rsidRPr="06DE193B">
        <w:rPr>
          <w:color w:val="FF0000"/>
        </w:rPr>
        <w:t xml:space="preserve"> </w:t>
      </w:r>
    </w:p>
    <w:p w14:paraId="2EEA6E46" w14:textId="7C7928F2" w:rsidR="00B42941" w:rsidRPr="00461774" w:rsidRDefault="7616D91F" w:rsidP="5FBD51A8">
      <w:pPr>
        <w:pStyle w:val="BodyText3"/>
      </w:pPr>
      <w:r>
        <w:t xml:space="preserve">Security inspection reports containing </w:t>
      </w:r>
      <w:r w:rsidR="00B06A80">
        <w:t xml:space="preserve">official use only </w:t>
      </w:r>
      <w:r>
        <w:t xml:space="preserve">security-related information (OUO-SRI) or safeguard information (SGI) will not be made available to the public and need to have </w:t>
      </w:r>
      <w:r w:rsidR="00AF33CD">
        <w:t>proper</w:t>
      </w:r>
      <w:r>
        <w:t xml:space="preserve"> control and portion markings. However, security inspection report cover letters will be made publicly available after removal of any security-related attachment</w:t>
      </w:r>
      <w:r w:rsidR="00CE4DE1">
        <w:t>s</w:t>
      </w:r>
      <w:r>
        <w:t xml:space="preserve"> to the letter. </w:t>
      </w:r>
      <w:r w:rsidR="20B2FB49">
        <w:t xml:space="preserve">Inspectors must carefully review inspection reports </w:t>
      </w:r>
      <w:r w:rsidR="66672DDB">
        <w:t xml:space="preserve">for these types of </w:t>
      </w:r>
      <w:r w:rsidR="20B2FB49">
        <w:t>sen</w:t>
      </w:r>
      <w:r w:rsidR="0BA1A4B6">
        <w:t>sitive information</w:t>
      </w:r>
      <w:r w:rsidR="7F459FE7">
        <w:t>, including</w:t>
      </w:r>
      <w:r w:rsidR="0BA1A4B6">
        <w:t xml:space="preserve"> proprietary </w:t>
      </w:r>
      <w:r w:rsidR="20B2FB49">
        <w:t>information</w:t>
      </w:r>
      <w:r w:rsidR="7A4EB83C">
        <w:t>.</w:t>
      </w:r>
      <w:r w:rsidR="20B2FB49">
        <w:t xml:space="preserve"> </w:t>
      </w:r>
      <w:r>
        <w:t xml:space="preserve">Inspection reports which do not contain SGI, OUO-SRI, </w:t>
      </w:r>
      <w:r w:rsidR="006957A5">
        <w:t xml:space="preserve">or </w:t>
      </w:r>
      <w:r>
        <w:t xml:space="preserve">CUI can be made publicly available. </w:t>
      </w:r>
    </w:p>
    <w:p w14:paraId="215FA165" w14:textId="26A95E27" w:rsidR="00B42941" w:rsidRPr="00461774" w:rsidRDefault="7616D91F" w:rsidP="5FBD51A8">
      <w:pPr>
        <w:pStyle w:val="BodyText3"/>
      </w:pPr>
      <w:r>
        <w:t xml:space="preserve">Reports containing results from </w:t>
      </w:r>
      <w:r w:rsidR="00A94AD6">
        <w:t xml:space="preserve">MC&amp;A </w:t>
      </w:r>
      <w:r>
        <w:t>inspections may or may not be made publicly available depending on the level of detail necessary for documentation. If the inspection results in no more than minor violations, then results may be documented in a publicly available report giving a level of detail such as found in these sample reports (ML24120A226 and ML22144A338). Should additional details or violations need to be documented</w:t>
      </w:r>
      <w:r w:rsidR="00F75388">
        <w:t>,</w:t>
      </w:r>
      <w:r>
        <w:t xml:space="preserve"> then a non-public </w:t>
      </w:r>
      <w:r w:rsidR="00637012">
        <w:t xml:space="preserve">inspection </w:t>
      </w:r>
      <w:r>
        <w:t xml:space="preserve">report with a publicly available cover letter is appropriate. </w:t>
      </w:r>
    </w:p>
    <w:p w14:paraId="22AA6B30" w14:textId="5A9B60B2" w:rsidR="00B42941" w:rsidRPr="00461774" w:rsidRDefault="5BCB4E39" w:rsidP="5FBD51A8">
      <w:pPr>
        <w:pStyle w:val="BodyText3"/>
      </w:pPr>
      <w:r>
        <w:t>The inspector should note that the determination of willfulness associated with a violation is an agency decision and is normally made after the Office of Investigations has completed an investigation. A premature or inaccurate discussion of the willfulness of a violation in an inspection report could result in later conflict based on additional input and review. Do not speculate or draw conclusions about the intent behind a violation. Inspection reports that include potentially willful violations or that contain material that may be related to an ongoing investigation must be reviewed by the Office of Investigations and the Office of Enforcement prior to issuance.</w:t>
      </w:r>
    </w:p>
    <w:p w14:paraId="5A6B4F27" w14:textId="1017CAB0" w:rsidR="7EB95405" w:rsidRPr="001E531E" w:rsidRDefault="00994102" w:rsidP="62D6A3C5">
      <w:pPr>
        <w:pStyle w:val="Heading2"/>
        <w:rPr>
          <w:color w:val="FF0000"/>
        </w:rPr>
      </w:pPr>
      <w:bookmarkStart w:id="126" w:name="_Toc201745523"/>
      <w:r>
        <w:t>0</w:t>
      </w:r>
      <w:r w:rsidR="1A1CB893">
        <w:t>5</w:t>
      </w:r>
      <w:r w:rsidR="5BCB4E39">
        <w:t>.08</w:t>
      </w:r>
      <w:r>
        <w:tab/>
      </w:r>
      <w:r w:rsidR="5BCB4E39">
        <w:t xml:space="preserve">Exit </w:t>
      </w:r>
      <w:r w:rsidR="5BCB4E39" w:rsidRPr="001E531E">
        <w:t>Meetings</w:t>
      </w:r>
      <w:bookmarkEnd w:id="126"/>
    </w:p>
    <w:p w14:paraId="47CFF08F" w14:textId="1A36E12B" w:rsidR="00B42941" w:rsidRDefault="5BCB4E39" w:rsidP="5FBD51A8">
      <w:pPr>
        <w:pStyle w:val="BodyText3"/>
        <w:rPr>
          <w:color w:val="000000" w:themeColor="text1"/>
        </w:rPr>
      </w:pPr>
      <w:r w:rsidRPr="003E38AF">
        <w:rPr>
          <w:color w:val="000000" w:themeColor="text1"/>
        </w:rPr>
        <w:t>This section</w:t>
      </w:r>
      <w:r w:rsidR="00AF43A0" w:rsidRPr="003E38AF">
        <w:rPr>
          <w:color w:val="000000" w:themeColor="text1"/>
        </w:rPr>
        <w:t xml:space="preserve"> follows</w:t>
      </w:r>
      <w:r w:rsidR="002B5E6C">
        <w:rPr>
          <w:color w:val="000000" w:themeColor="text1"/>
        </w:rPr>
        <w:t xml:space="preserve"> the</w:t>
      </w:r>
      <w:r w:rsidR="00AF43A0" w:rsidRPr="003E38AF">
        <w:rPr>
          <w:color w:val="000000" w:themeColor="text1"/>
        </w:rPr>
        <w:t xml:space="preserve"> </w:t>
      </w:r>
      <w:r w:rsidRPr="003E38AF">
        <w:rPr>
          <w:color w:val="000000" w:themeColor="text1"/>
        </w:rPr>
        <w:t xml:space="preserve">Inspection Results section </w:t>
      </w:r>
      <w:r w:rsidR="0085662C">
        <w:rPr>
          <w:color w:val="000000" w:themeColor="text1"/>
        </w:rPr>
        <w:t>a</w:t>
      </w:r>
      <w:r w:rsidRPr="003E38AF">
        <w:rPr>
          <w:color w:val="000000" w:themeColor="text1"/>
        </w:rPr>
        <w:t xml:space="preserve">nd briefly summarizes the exit meeting(s), which is/are also described in the first paragraph of the cover letter and </w:t>
      </w:r>
      <w:r w:rsidR="006F2A99">
        <w:rPr>
          <w:color w:val="000000" w:themeColor="text1"/>
        </w:rPr>
        <w:t xml:space="preserve">which </w:t>
      </w:r>
      <w:r w:rsidRPr="003E38AF">
        <w:rPr>
          <w:color w:val="000000" w:themeColor="text1"/>
        </w:rPr>
        <w:t>identifies the most senior licensee manager who attended the meeting(s).</w:t>
      </w:r>
    </w:p>
    <w:p w14:paraId="52E35B03" w14:textId="429AE8C3" w:rsidR="00B248B5" w:rsidRPr="003E38AF" w:rsidRDefault="008C13BB" w:rsidP="5FBD51A8">
      <w:pPr>
        <w:pStyle w:val="BodyText3"/>
        <w:rPr>
          <w:color w:val="000000" w:themeColor="text1"/>
        </w:rPr>
      </w:pPr>
      <w:r w:rsidRPr="008C13BB">
        <w:rPr>
          <w:color w:val="000000" w:themeColor="text1"/>
        </w:rPr>
        <w:t>Inspectors are required to meet with licensee management as part of every inspection</w:t>
      </w:r>
      <w:r w:rsidR="004B4E13">
        <w:rPr>
          <w:color w:val="000000" w:themeColor="text1"/>
        </w:rPr>
        <w:t xml:space="preserve"> to </w:t>
      </w:r>
      <w:r w:rsidRPr="008C13BB">
        <w:rPr>
          <w:color w:val="000000" w:themeColor="text1"/>
        </w:rPr>
        <w:t xml:space="preserve">discuss their preliminary </w:t>
      </w:r>
      <w:r w:rsidR="008D01C6">
        <w:rPr>
          <w:color w:val="000000" w:themeColor="text1"/>
        </w:rPr>
        <w:t xml:space="preserve">observations and </w:t>
      </w:r>
      <w:r w:rsidRPr="008C13BB">
        <w:rPr>
          <w:color w:val="000000" w:themeColor="text1"/>
        </w:rPr>
        <w:t xml:space="preserve">findings with </w:t>
      </w:r>
      <w:r w:rsidR="00356632">
        <w:rPr>
          <w:color w:val="000000" w:themeColor="text1"/>
        </w:rPr>
        <w:t xml:space="preserve">the </w:t>
      </w:r>
      <w:r w:rsidRPr="008C13BB">
        <w:rPr>
          <w:color w:val="000000" w:themeColor="text1"/>
        </w:rPr>
        <w:t xml:space="preserve">licensee’s management at a scheduled exit meeting. </w:t>
      </w:r>
      <w:r w:rsidR="006B74F6">
        <w:rPr>
          <w:color w:val="000000" w:themeColor="text1"/>
        </w:rPr>
        <w:t>E</w:t>
      </w:r>
      <w:r w:rsidRPr="008C13BB">
        <w:rPr>
          <w:color w:val="000000" w:themeColor="text1"/>
        </w:rPr>
        <w:t>xit meetings with licensee personnel should be scheduled to have the minimum impact on other licensee activities necessary. </w:t>
      </w:r>
      <w:r w:rsidR="007B4953">
        <w:rPr>
          <w:color w:val="000000" w:themeColor="text1"/>
        </w:rPr>
        <w:t>I</w:t>
      </w:r>
      <w:r w:rsidRPr="008C13BB">
        <w:rPr>
          <w:color w:val="000000" w:themeColor="text1"/>
        </w:rPr>
        <w:t>nspectors may coordinate with the licensees to consider whether the conduct of a virtual entrance or exit meeting is an acceptable alternative to the in-person method, with consideration of its potential to improve the NRC’s efficiency and effectiveness</w:t>
      </w:r>
      <w:r w:rsidR="001925EA">
        <w:rPr>
          <w:color w:val="000000" w:themeColor="text1"/>
        </w:rPr>
        <w:t>.</w:t>
      </w:r>
    </w:p>
    <w:p w14:paraId="573D8312" w14:textId="1A95A386" w:rsidR="00B42941" w:rsidRPr="003E38AF" w:rsidRDefault="0018242A" w:rsidP="5FBD51A8">
      <w:pPr>
        <w:pStyle w:val="BodyText3"/>
        <w:rPr>
          <w:color w:val="000000" w:themeColor="text1"/>
        </w:rPr>
      </w:pPr>
      <w:r w:rsidRPr="62D6A3C5">
        <w:rPr>
          <w:color w:val="000000" w:themeColor="text1"/>
        </w:rPr>
        <w:t>The</w:t>
      </w:r>
      <w:r w:rsidR="5BCB4E39" w:rsidRPr="62D6A3C5">
        <w:rPr>
          <w:color w:val="000000" w:themeColor="text1"/>
        </w:rPr>
        <w:t xml:space="preserve"> inspectors should verify that the information the inspector reviewed during the inspection, if intended to be included in the report, is not proprietary or classified. If the licensee does not identify any material as proprietary, the Exit Meetings section should include a sentence to that effect. </w:t>
      </w:r>
    </w:p>
    <w:p w14:paraId="4DB5F523" w14:textId="253FAA87" w:rsidR="00B42941" w:rsidRPr="003E38AF" w:rsidRDefault="1266571F" w:rsidP="5FBD51A8">
      <w:pPr>
        <w:pStyle w:val="BodyText3"/>
        <w:rPr>
          <w:ins w:id="127" w:author="Author"/>
          <w:color w:val="000000" w:themeColor="text1"/>
        </w:rPr>
      </w:pPr>
      <w:r w:rsidRPr="62D6A3C5">
        <w:rPr>
          <w:color w:val="000000" w:themeColor="text1"/>
        </w:rPr>
        <w:t xml:space="preserve">If the NRC’s position on </w:t>
      </w:r>
      <w:r w:rsidR="00102FA0" w:rsidRPr="62D6A3C5">
        <w:rPr>
          <w:color w:val="000000" w:themeColor="text1"/>
        </w:rPr>
        <w:t xml:space="preserve">an identified </w:t>
      </w:r>
      <w:r w:rsidR="00A844B5" w:rsidRPr="62D6A3C5">
        <w:rPr>
          <w:color w:val="000000" w:themeColor="text1"/>
        </w:rPr>
        <w:t>noncompliance</w:t>
      </w:r>
      <w:r w:rsidR="786C7251" w:rsidRPr="62D6A3C5">
        <w:rPr>
          <w:color w:val="000000" w:themeColor="text1"/>
        </w:rPr>
        <w:t xml:space="preserve"> changes</w:t>
      </w:r>
      <w:r w:rsidRPr="62D6A3C5">
        <w:rPr>
          <w:color w:val="000000" w:themeColor="text1"/>
        </w:rPr>
        <w:t xml:space="preserve"> significantly after the exit meeting, that change should be discussed with the licensee before the report is issued. In this situation, the exit meeting at the end of the onsite inspection is referred to as a preliminary exit meeting, and the second meeting is referred to as the final exit meeting.</w:t>
      </w:r>
    </w:p>
    <w:p w14:paraId="49B65438" w14:textId="14A31B0D" w:rsidR="25AEE42B" w:rsidRPr="00C93E9E" w:rsidRDefault="25AEE42B" w:rsidP="62D6A3C5">
      <w:pPr>
        <w:pStyle w:val="BodyText3"/>
      </w:pPr>
      <w:ins w:id="128" w:author="Author">
        <w:r w:rsidRPr="00C93E9E">
          <w:lastRenderedPageBreak/>
          <w:t>Any meetings to discuss the inspection findings outside of the exit meeting and associated with potential findings (violations, URI’s, etc.) shall not be docum</w:t>
        </w:r>
        <w:r w:rsidR="7C641BF8" w:rsidRPr="00C93E9E">
          <w:t>ented in this section.</w:t>
        </w:r>
      </w:ins>
    </w:p>
    <w:p w14:paraId="3D959D2D" w14:textId="639669D7" w:rsidR="00B42941" w:rsidRPr="003E38AF" w:rsidRDefault="5BCB4E39" w:rsidP="5FBD51A8">
      <w:pPr>
        <w:pStyle w:val="BodyText3"/>
        <w:rPr>
          <w:color w:val="000000" w:themeColor="text1"/>
        </w:rPr>
      </w:pPr>
      <w:r w:rsidRPr="62D6A3C5">
        <w:rPr>
          <w:color w:val="000000" w:themeColor="text1"/>
        </w:rPr>
        <w:t xml:space="preserve">Licensee responses should not be included in the </w:t>
      </w:r>
      <w:r w:rsidR="005449DE" w:rsidRPr="62D6A3C5">
        <w:rPr>
          <w:color w:val="000000" w:themeColor="text1"/>
        </w:rPr>
        <w:t xml:space="preserve">exit meeting </w:t>
      </w:r>
      <w:r w:rsidRPr="62D6A3C5">
        <w:rPr>
          <w:color w:val="000000" w:themeColor="text1"/>
        </w:rPr>
        <w:t>summary.</w:t>
      </w:r>
    </w:p>
    <w:p w14:paraId="18E2B1E5" w14:textId="51A3E5BA" w:rsidR="7EB95405" w:rsidRPr="00994102" w:rsidRDefault="00994102" w:rsidP="00994102">
      <w:pPr>
        <w:pStyle w:val="Heading2"/>
        <w:rPr>
          <w:u w:val="single"/>
        </w:rPr>
      </w:pPr>
      <w:bookmarkStart w:id="129" w:name="_Toc201745524"/>
      <w:r>
        <w:t>0</w:t>
      </w:r>
      <w:r w:rsidR="5DF748E0">
        <w:t>5</w:t>
      </w:r>
      <w:r w:rsidR="5BCB4E39" w:rsidRPr="002E4A25">
        <w:t>.09</w:t>
      </w:r>
      <w:r w:rsidR="5BCB4E39">
        <w:tab/>
      </w:r>
      <w:r w:rsidR="5BCB4E39" w:rsidRPr="002E4A25">
        <w:t>Third Party Reviews (if applicable)</w:t>
      </w:r>
      <w:bookmarkEnd w:id="129"/>
    </w:p>
    <w:p w14:paraId="6D17FD43" w14:textId="2E08FA37" w:rsidR="00B42941" w:rsidRPr="00461774" w:rsidRDefault="5BCB4E39" w:rsidP="5FBD51A8">
      <w:pPr>
        <w:pStyle w:val="BodyText3"/>
      </w:pPr>
      <w:r>
        <w:t>In rare circumstances, it may be necessary to document the completion of third-party reviews in this section of a report. For example, state “The inspectors reviewed</w:t>
      </w:r>
      <w:r w:rsidR="00B050F5">
        <w:t xml:space="preserve"> the</w:t>
      </w:r>
      <w:r>
        <w:t xml:space="preserve"> Institute on Nuclear Power Operations reports that were issued during the inspection period.” Omit this report section when there are no </w:t>
      </w:r>
      <w:r w:rsidR="00435C1D">
        <w:t xml:space="preserve">third-party </w:t>
      </w:r>
      <w:r>
        <w:t>reviews.</w:t>
      </w:r>
    </w:p>
    <w:p w14:paraId="76223FE6" w14:textId="78E9D224" w:rsidR="7EB95405" w:rsidRDefault="00994102" w:rsidP="00994102">
      <w:pPr>
        <w:pStyle w:val="Heading2"/>
      </w:pPr>
      <w:bookmarkStart w:id="130" w:name="_Toc201745525"/>
      <w:r>
        <w:t>0</w:t>
      </w:r>
      <w:r w:rsidR="314B457B">
        <w:t>5</w:t>
      </w:r>
      <w:r w:rsidR="5BCB4E39" w:rsidRPr="002E4A25">
        <w:t>.10</w:t>
      </w:r>
      <w:r w:rsidR="5BCB4E39">
        <w:tab/>
      </w:r>
      <w:r w:rsidR="5BCB4E39" w:rsidRPr="002E4A25">
        <w:t>Documents Reviewed</w:t>
      </w:r>
      <w:r w:rsidR="00E3744F">
        <w:t xml:space="preserve"> (</w:t>
      </w:r>
      <w:r w:rsidR="00051F1E">
        <w:t>if applica</w:t>
      </w:r>
      <w:r w:rsidR="00B63284">
        <w:t>ble)</w:t>
      </w:r>
      <w:bookmarkEnd w:id="130"/>
    </w:p>
    <w:p w14:paraId="751536CD" w14:textId="2973DE48" w:rsidR="00B42941" w:rsidRDefault="5BCB4E39" w:rsidP="5FBD51A8">
      <w:pPr>
        <w:pStyle w:val="BodyText3"/>
        <w:rPr>
          <w:ins w:id="131" w:author="Author"/>
        </w:rPr>
      </w:pPr>
      <w:r>
        <w:t>A list of the documents and records reviewed during an inspection must be included in the inspection report</w:t>
      </w:r>
      <w:r w:rsidR="083F5F84">
        <w:t xml:space="preserve"> where applicable</w:t>
      </w:r>
      <w:r>
        <w:t>. The list need not include those reviewed documents and records already identified in the body of the report nor those which, upon review, were determined not to support the inspection scope and determinations. The level of detail for listed documents must be sufficient to allow the NRC to retrieve the document from the licensee in the foreseeable future. Therefore, a unique identifier, which may include the tracking number, title, revision</w:t>
      </w:r>
      <w:r w:rsidR="00B050F5">
        <w:t>,</w:t>
      </w:r>
      <w:r>
        <w:t xml:space="preserve"> and/or date, must be provided for each document referenced. At the discretion of the inspector, the list of documents may be sorted by IP number, order of importance, or alphabetically.</w:t>
      </w:r>
    </w:p>
    <w:p w14:paraId="2F46237F" w14:textId="50517739" w:rsidR="004D3EB0" w:rsidRPr="006F0441" w:rsidRDefault="004D3EB0" w:rsidP="5FBD51A8">
      <w:pPr>
        <w:pStyle w:val="BodyText3"/>
        <w:rPr>
          <w:ins w:id="132" w:author="Author"/>
        </w:rPr>
      </w:pPr>
      <w:ins w:id="133" w:author="Author">
        <w:r w:rsidRPr="006F0441">
          <w:t xml:space="preserve">The following table provides an example of </w:t>
        </w:r>
        <w:r w:rsidR="004E38B2" w:rsidRPr="006F0441">
          <w:t>how to list the d</w:t>
        </w:r>
        <w:r w:rsidR="00AB26F8" w:rsidRPr="006F0441">
          <w:t xml:space="preserve">ocuments </w:t>
        </w:r>
        <w:r w:rsidR="00B21CCF" w:rsidRPr="006F0441">
          <w:t>r</w:t>
        </w:r>
        <w:r w:rsidR="00AB26F8" w:rsidRPr="006F0441">
          <w:t>eviewe</w:t>
        </w:r>
        <w:r w:rsidR="004E38B2" w:rsidRPr="006F0441">
          <w:t>d</w:t>
        </w:r>
        <w:r w:rsidR="00DA2520" w:rsidRPr="006F0441">
          <w:t xml:space="preserve"> in the inspection report</w:t>
        </w:r>
        <w:r w:rsidR="00B21CCF" w:rsidRPr="006F0441">
          <w:t xml:space="preserve">. The first column should include the applicable Inspection Procedure. </w:t>
        </w:r>
        <w:r w:rsidR="00A345FD" w:rsidRPr="006F0441">
          <w:t xml:space="preserve">If needed, the author should also include the section number of the IP. </w:t>
        </w:r>
        <w:r w:rsidR="00B21CCF" w:rsidRPr="006F0441">
          <w:t xml:space="preserve">The second column is the type of document. The types may include procedures, drawings, work orders, </w:t>
        </w:r>
        <w:r w:rsidR="00934248" w:rsidRPr="006F0441">
          <w:t xml:space="preserve">and corrective action reports. If the type of document is not clearly </w:t>
        </w:r>
        <w:r w:rsidR="00381455" w:rsidRPr="006F0441">
          <w:t>identified, use “miscellaneous.”</w:t>
        </w:r>
        <w:r w:rsidR="00833B02" w:rsidRPr="006F0441">
          <w:t xml:space="preserve"> The designation is the </w:t>
        </w:r>
        <w:r w:rsidR="00E7599E" w:rsidRPr="006F0441">
          <w:t>licensee’s document</w:t>
        </w:r>
        <w:r w:rsidR="00833B02" w:rsidRPr="006F0441">
          <w:t xml:space="preserve"> number or other</w:t>
        </w:r>
        <w:r w:rsidR="0000153F" w:rsidRPr="006F0441">
          <w:t xml:space="preserve"> unique</w:t>
        </w:r>
        <w:r w:rsidR="00833B02" w:rsidRPr="006F0441">
          <w:t xml:space="preserve"> identifying information.</w:t>
        </w:r>
        <w:r w:rsidR="00E8206F" w:rsidRPr="006F0441">
          <w:t xml:space="preserve"> </w:t>
        </w:r>
        <w:r w:rsidR="00833B02" w:rsidRPr="006F0441">
          <w:t>The fourth column is the document name</w:t>
        </w:r>
        <w:r w:rsidR="0073522E" w:rsidRPr="006F0441">
          <w:t xml:space="preserve"> or d</w:t>
        </w:r>
        <w:r w:rsidR="00C86BF5" w:rsidRPr="006F0441">
          <w:t>e</w:t>
        </w:r>
        <w:r w:rsidR="0073522E" w:rsidRPr="006F0441">
          <w:t>scription</w:t>
        </w:r>
        <w:r w:rsidR="00833B02" w:rsidRPr="006F0441">
          <w:t>, and the fifth column is the revision number or date of the document.</w:t>
        </w:r>
        <w:r w:rsidR="0078260B" w:rsidRPr="006F0441">
          <w:t xml:space="preserve"> If any of the preceding information is unavailable</w:t>
        </w:r>
        <w:r w:rsidR="000B428B" w:rsidRPr="006F0441">
          <w:t xml:space="preserve"> and cannot be </w:t>
        </w:r>
        <w:r w:rsidR="005C7310" w:rsidRPr="006F0441">
          <w:t>obtained</w:t>
        </w:r>
        <w:r w:rsidR="0078260B" w:rsidRPr="006F0441">
          <w:t xml:space="preserve">, then the </w:t>
        </w:r>
        <w:r w:rsidR="005C7310" w:rsidRPr="006F0441">
          <w:t>entry</w:t>
        </w:r>
        <w:r w:rsidR="000B428B" w:rsidRPr="006F0441">
          <w:t xml:space="preserve"> may be left blank</w:t>
        </w:r>
        <w:r w:rsidR="005C7310" w:rsidRPr="006F0441">
          <w:t>.</w:t>
        </w:r>
      </w:ins>
    </w:p>
    <w:p w14:paraId="2633348F" w14:textId="24AC54F1" w:rsidR="007C7988" w:rsidRPr="006F0441" w:rsidRDefault="007C7988" w:rsidP="007C7988">
      <w:pPr>
        <w:pStyle w:val="Tables"/>
        <w:rPr>
          <w:ins w:id="134" w:author="Author"/>
        </w:rPr>
      </w:pPr>
      <w:ins w:id="135" w:author="Author">
        <w:r w:rsidRPr="006F0441">
          <w:t xml:space="preserve">Table 1: </w:t>
        </w:r>
        <w:r w:rsidR="00AB26F8" w:rsidRPr="006F0441">
          <w:t>Documents Reviewed</w:t>
        </w:r>
      </w:ins>
    </w:p>
    <w:tbl>
      <w:tblPr>
        <w:tblStyle w:val="Findings"/>
        <w:tblW w:w="4620" w:type="pct"/>
        <w:tblLook w:val="0000" w:firstRow="0" w:lastRow="0" w:firstColumn="0" w:lastColumn="0" w:noHBand="0" w:noVBand="0"/>
      </w:tblPr>
      <w:tblGrid>
        <w:gridCol w:w="1727"/>
        <w:gridCol w:w="1728"/>
        <w:gridCol w:w="1728"/>
        <w:gridCol w:w="1728"/>
        <w:gridCol w:w="1728"/>
      </w:tblGrid>
      <w:tr w:rsidR="006F0441" w:rsidRPr="006F0441" w14:paraId="44EE6306" w14:textId="77777777" w:rsidTr="00670690">
        <w:trPr>
          <w:trHeight w:val="576"/>
          <w:ins w:id="136" w:author="Author"/>
        </w:trPr>
        <w:tc>
          <w:tcPr>
            <w:tcW w:w="1000" w:type="pct"/>
          </w:tcPr>
          <w:p w14:paraId="23F40BA4" w14:textId="77777777" w:rsidR="0064696C" w:rsidRPr="006F0441" w:rsidRDefault="0064696C" w:rsidP="00103F53">
            <w:pPr>
              <w:pStyle w:val="BodyText-table"/>
              <w:rPr>
                <w:ins w:id="137" w:author="Author"/>
              </w:rPr>
            </w:pPr>
            <w:ins w:id="138" w:author="Author">
              <w:r w:rsidRPr="006F0441">
                <w:t>Inspection Procedure</w:t>
              </w:r>
            </w:ins>
          </w:p>
        </w:tc>
        <w:tc>
          <w:tcPr>
            <w:tcW w:w="1000" w:type="pct"/>
          </w:tcPr>
          <w:p w14:paraId="646F5231" w14:textId="080C8270" w:rsidR="0064696C" w:rsidRPr="006F0441" w:rsidRDefault="009F4F18" w:rsidP="00103F53">
            <w:pPr>
              <w:pStyle w:val="BodyText-table"/>
              <w:rPr>
                <w:ins w:id="139" w:author="Author"/>
              </w:rPr>
            </w:pPr>
            <w:ins w:id="140" w:author="Author">
              <w:r w:rsidRPr="006F0441">
                <w:t xml:space="preserve">Document </w:t>
              </w:r>
              <w:r w:rsidR="0064696C" w:rsidRPr="006F0441">
                <w:t>Type</w:t>
              </w:r>
            </w:ins>
          </w:p>
        </w:tc>
        <w:tc>
          <w:tcPr>
            <w:tcW w:w="1000" w:type="pct"/>
          </w:tcPr>
          <w:p w14:paraId="1DB103CF" w14:textId="69AAA072" w:rsidR="0064696C" w:rsidRPr="006F0441" w:rsidRDefault="0064696C" w:rsidP="00103F53">
            <w:pPr>
              <w:pStyle w:val="BodyText-table"/>
              <w:rPr>
                <w:ins w:id="141" w:author="Author"/>
              </w:rPr>
            </w:pPr>
            <w:ins w:id="142" w:author="Author">
              <w:r w:rsidRPr="006F0441">
                <w:t>Designation</w:t>
              </w:r>
            </w:ins>
          </w:p>
        </w:tc>
        <w:tc>
          <w:tcPr>
            <w:tcW w:w="1000" w:type="pct"/>
          </w:tcPr>
          <w:p w14:paraId="2AEBE628" w14:textId="77777777" w:rsidR="0064696C" w:rsidRPr="006F0441" w:rsidRDefault="0064696C" w:rsidP="00103F53">
            <w:pPr>
              <w:pStyle w:val="BodyText-table"/>
              <w:rPr>
                <w:ins w:id="143" w:author="Author"/>
              </w:rPr>
            </w:pPr>
            <w:ins w:id="144" w:author="Author">
              <w:r w:rsidRPr="006F0441">
                <w:t>Description or Title</w:t>
              </w:r>
            </w:ins>
          </w:p>
        </w:tc>
        <w:tc>
          <w:tcPr>
            <w:tcW w:w="1000" w:type="pct"/>
          </w:tcPr>
          <w:p w14:paraId="36E94AB9" w14:textId="77777777" w:rsidR="0064696C" w:rsidRPr="006F0441" w:rsidRDefault="0064696C" w:rsidP="00103F53">
            <w:pPr>
              <w:pStyle w:val="BodyText-table"/>
              <w:rPr>
                <w:ins w:id="145" w:author="Author"/>
              </w:rPr>
            </w:pPr>
            <w:ins w:id="146" w:author="Author">
              <w:r w:rsidRPr="006F0441">
                <w:t>Revision or Date</w:t>
              </w:r>
            </w:ins>
          </w:p>
        </w:tc>
      </w:tr>
      <w:tr w:rsidR="006F0441" w:rsidRPr="006F0441" w14:paraId="49A6758A" w14:textId="77777777" w:rsidTr="00670690">
        <w:trPr>
          <w:trHeight w:val="576"/>
          <w:ins w:id="147" w:author="Author"/>
        </w:trPr>
        <w:tc>
          <w:tcPr>
            <w:tcW w:w="1000" w:type="pct"/>
          </w:tcPr>
          <w:p w14:paraId="0C0C6ED0" w14:textId="4E727AA9" w:rsidR="0064696C" w:rsidRPr="006F0441" w:rsidRDefault="00145005" w:rsidP="00103F53">
            <w:pPr>
              <w:pStyle w:val="BodyText-table"/>
              <w:rPr>
                <w:ins w:id="148" w:author="Author"/>
              </w:rPr>
            </w:pPr>
            <w:ins w:id="149" w:author="Author">
              <w:r w:rsidRPr="006F0441">
                <w:t>87104</w:t>
              </w:r>
            </w:ins>
          </w:p>
        </w:tc>
        <w:tc>
          <w:tcPr>
            <w:tcW w:w="1000" w:type="pct"/>
          </w:tcPr>
          <w:p w14:paraId="5403D8A2" w14:textId="6432E87B" w:rsidR="0064696C" w:rsidRPr="006F0441" w:rsidRDefault="0064696C" w:rsidP="00103F53">
            <w:pPr>
              <w:pStyle w:val="BodyText-table"/>
              <w:rPr>
                <w:ins w:id="150" w:author="Author"/>
              </w:rPr>
            </w:pPr>
            <w:ins w:id="151" w:author="Author">
              <w:r w:rsidRPr="006F0441">
                <w:t>Drawing</w:t>
              </w:r>
            </w:ins>
          </w:p>
        </w:tc>
        <w:tc>
          <w:tcPr>
            <w:tcW w:w="1000" w:type="pct"/>
          </w:tcPr>
          <w:p w14:paraId="329AAC19" w14:textId="77777777" w:rsidR="0064696C" w:rsidRPr="006F0441" w:rsidRDefault="0064696C" w:rsidP="00103F53">
            <w:pPr>
              <w:pStyle w:val="BodyText-table"/>
              <w:rPr>
                <w:ins w:id="152" w:author="Author"/>
              </w:rPr>
            </w:pPr>
            <w:ins w:id="153" w:author="Author">
              <w:r w:rsidRPr="006F0441">
                <w:t>M521-2</w:t>
              </w:r>
            </w:ins>
          </w:p>
        </w:tc>
        <w:tc>
          <w:tcPr>
            <w:tcW w:w="1000" w:type="pct"/>
          </w:tcPr>
          <w:p w14:paraId="72C90E79" w14:textId="7F118963" w:rsidR="0064696C" w:rsidRPr="006F0441" w:rsidRDefault="0064696C" w:rsidP="00103F53">
            <w:pPr>
              <w:pStyle w:val="BodyText-table"/>
              <w:rPr>
                <w:ins w:id="154" w:author="Author"/>
              </w:rPr>
            </w:pPr>
            <w:ins w:id="155" w:author="Author">
              <w:r w:rsidRPr="006F0441">
                <w:t>Flow Diagram</w:t>
              </w:r>
            </w:ins>
          </w:p>
        </w:tc>
        <w:tc>
          <w:tcPr>
            <w:tcW w:w="1000" w:type="pct"/>
          </w:tcPr>
          <w:p w14:paraId="263D3E88" w14:textId="2BD0EE4E" w:rsidR="0064696C" w:rsidRPr="006F0441" w:rsidRDefault="0064696C" w:rsidP="00103F53">
            <w:pPr>
              <w:pStyle w:val="BodyText-table"/>
              <w:rPr>
                <w:ins w:id="156" w:author="Author"/>
              </w:rPr>
            </w:pPr>
            <w:ins w:id="157" w:author="Author">
              <w:r w:rsidRPr="006F0441">
                <w:t>17</w:t>
              </w:r>
            </w:ins>
          </w:p>
        </w:tc>
      </w:tr>
      <w:tr w:rsidR="006F0441" w:rsidRPr="006F0441" w14:paraId="72FEDA3B" w14:textId="77777777" w:rsidTr="00670690">
        <w:trPr>
          <w:trHeight w:val="576"/>
          <w:ins w:id="158" w:author="Author"/>
        </w:trPr>
        <w:tc>
          <w:tcPr>
            <w:tcW w:w="1000" w:type="pct"/>
          </w:tcPr>
          <w:p w14:paraId="5F5412C5" w14:textId="64478034" w:rsidR="0064696C" w:rsidRPr="006F0441" w:rsidRDefault="0064696C" w:rsidP="00103F53">
            <w:pPr>
              <w:pStyle w:val="BodyText-table"/>
              <w:rPr>
                <w:ins w:id="159" w:author="Author"/>
              </w:rPr>
            </w:pPr>
          </w:p>
        </w:tc>
        <w:tc>
          <w:tcPr>
            <w:tcW w:w="1000" w:type="pct"/>
          </w:tcPr>
          <w:p w14:paraId="3760FDA3" w14:textId="319961BE" w:rsidR="0064696C" w:rsidRPr="006F0441" w:rsidRDefault="0064696C" w:rsidP="00103F53">
            <w:pPr>
              <w:pStyle w:val="BodyText-table"/>
              <w:rPr>
                <w:ins w:id="160" w:author="Author"/>
              </w:rPr>
            </w:pPr>
          </w:p>
        </w:tc>
        <w:tc>
          <w:tcPr>
            <w:tcW w:w="1000" w:type="pct"/>
          </w:tcPr>
          <w:p w14:paraId="1EEF298A" w14:textId="00755DBA" w:rsidR="0064696C" w:rsidRPr="006F0441" w:rsidRDefault="0064696C" w:rsidP="00103F53">
            <w:pPr>
              <w:pStyle w:val="BodyText-table"/>
              <w:rPr>
                <w:ins w:id="161" w:author="Author"/>
              </w:rPr>
            </w:pPr>
          </w:p>
        </w:tc>
        <w:tc>
          <w:tcPr>
            <w:tcW w:w="1000" w:type="pct"/>
          </w:tcPr>
          <w:p w14:paraId="58194602" w14:textId="5FD16DFD" w:rsidR="0064696C" w:rsidRPr="006F0441" w:rsidRDefault="0064696C" w:rsidP="00103F53">
            <w:pPr>
              <w:pStyle w:val="BodyText-table"/>
              <w:rPr>
                <w:ins w:id="162" w:author="Author"/>
              </w:rPr>
            </w:pPr>
          </w:p>
        </w:tc>
        <w:tc>
          <w:tcPr>
            <w:tcW w:w="1000" w:type="pct"/>
          </w:tcPr>
          <w:p w14:paraId="5C9FA160" w14:textId="3D5A7CE6" w:rsidR="0064696C" w:rsidRPr="006F0441" w:rsidRDefault="0064696C" w:rsidP="00103F53">
            <w:pPr>
              <w:pStyle w:val="BodyText-table"/>
              <w:rPr>
                <w:ins w:id="163" w:author="Author"/>
              </w:rPr>
            </w:pPr>
          </w:p>
        </w:tc>
      </w:tr>
    </w:tbl>
    <w:p w14:paraId="3F27DD95" w14:textId="77777777" w:rsidR="0064696C" w:rsidRPr="006F0441" w:rsidRDefault="0064696C" w:rsidP="5FBD51A8">
      <w:pPr>
        <w:pStyle w:val="BodyText3"/>
      </w:pPr>
    </w:p>
    <w:p w14:paraId="5555F0E0" w14:textId="68F13413" w:rsidR="7EB95405" w:rsidRPr="00994102" w:rsidRDefault="00994102" w:rsidP="00994102">
      <w:pPr>
        <w:pStyle w:val="Heading2"/>
        <w:rPr>
          <w:u w:val="single"/>
        </w:rPr>
      </w:pPr>
      <w:bookmarkStart w:id="164" w:name="_Toc201745526"/>
      <w:r>
        <w:t>0</w:t>
      </w:r>
      <w:r w:rsidR="3DB34B0A">
        <w:t>5</w:t>
      </w:r>
      <w:r w:rsidR="5BCB4E39" w:rsidRPr="002E4A25">
        <w:t>.11</w:t>
      </w:r>
      <w:r w:rsidR="5BCB4E39">
        <w:tab/>
      </w:r>
      <w:r w:rsidR="5BCB4E39" w:rsidRPr="002E4A25">
        <w:t>Report Attachments (if applicable)</w:t>
      </w:r>
      <w:bookmarkEnd w:id="164"/>
    </w:p>
    <w:p w14:paraId="0837853E" w14:textId="67A02B3E" w:rsidR="00B42941" w:rsidRPr="00461774" w:rsidRDefault="5BCB4E39" w:rsidP="5FBD51A8">
      <w:pPr>
        <w:pStyle w:val="BodyText3"/>
      </w:pPr>
      <w:r>
        <w:t>If desired, attachments (e.g., escalated enforcement supporting details or photographs) may be referenced and added to the end of the inspection report. The attachments may be combined into a single attachment entitled "Supplemental Information" if desired.</w:t>
      </w:r>
    </w:p>
    <w:p w14:paraId="7A2CBF73" w14:textId="0BBDC9CA" w:rsidR="7EB95405" w:rsidRPr="00994102" w:rsidRDefault="00994102" w:rsidP="00994102">
      <w:pPr>
        <w:pStyle w:val="Heading2"/>
        <w:rPr>
          <w:u w:val="single"/>
        </w:rPr>
      </w:pPr>
      <w:bookmarkStart w:id="165" w:name="_Toc201745527"/>
      <w:r>
        <w:lastRenderedPageBreak/>
        <w:t>0</w:t>
      </w:r>
      <w:r w:rsidR="3ABCA575">
        <w:t>5</w:t>
      </w:r>
      <w:r w:rsidR="5BCB4E39" w:rsidRPr="002E4A25">
        <w:t>.12</w:t>
      </w:r>
      <w:r w:rsidR="5BCB4E39">
        <w:tab/>
      </w:r>
      <w:r w:rsidR="5BCB4E39" w:rsidRPr="002E4A25">
        <w:t>List of Acronyms (if applicable)</w:t>
      </w:r>
      <w:bookmarkEnd w:id="165"/>
    </w:p>
    <w:p w14:paraId="53C746D0" w14:textId="5D2342E0" w:rsidR="00B42941" w:rsidRPr="00461774" w:rsidRDefault="5BCB4E39" w:rsidP="5FBD51A8">
      <w:pPr>
        <w:pStyle w:val="BodyText3"/>
        <w:rPr>
          <w:u w:val="single"/>
        </w:rPr>
      </w:pPr>
      <w:r>
        <w:t xml:space="preserve">Acronyms should be spelled out when first used in inspection report text. A list of acronyms should be included in the inspection report or referenced when the report section is 20 pages or longer. When referenced, the list of acronyms should be made publicly available for publicly available </w:t>
      </w:r>
      <w:r w:rsidR="000C3064">
        <w:t xml:space="preserve">inspection </w:t>
      </w:r>
      <w:r>
        <w:t>reports.</w:t>
      </w:r>
    </w:p>
    <w:p w14:paraId="3AF5DFCE" w14:textId="28D07DC6" w:rsidR="7EB95405" w:rsidRPr="00994102" w:rsidRDefault="00994102" w:rsidP="00994102">
      <w:pPr>
        <w:pStyle w:val="Heading2"/>
        <w:rPr>
          <w:u w:val="single"/>
        </w:rPr>
      </w:pPr>
      <w:bookmarkStart w:id="166" w:name="_Toc201745528"/>
      <w:r>
        <w:t>0</w:t>
      </w:r>
      <w:r w:rsidR="3947D035" w:rsidRPr="002E4A25">
        <w:t>5</w:t>
      </w:r>
      <w:r w:rsidR="5BCB4E39" w:rsidRPr="002E4A25">
        <w:t>.13</w:t>
      </w:r>
      <w:r w:rsidR="5BCB4E39">
        <w:tab/>
      </w:r>
      <w:r w:rsidR="5BCB4E39" w:rsidRPr="002E4A25">
        <w:t>Cover Letter Enclosures (if applicable)</w:t>
      </w:r>
      <w:bookmarkEnd w:id="166"/>
    </w:p>
    <w:p w14:paraId="7EBF6CCE" w14:textId="324A0DA4" w:rsidR="00B42941" w:rsidRPr="00461774" w:rsidRDefault="5BCB4E39" w:rsidP="5FBD51A8">
      <w:pPr>
        <w:pStyle w:val="BodyText3"/>
      </w:pPr>
      <w:r>
        <w:t xml:space="preserve">The inspection report, starting with the </w:t>
      </w:r>
      <w:r w:rsidR="006346C4">
        <w:t>c</w:t>
      </w:r>
      <w:r>
        <w:t xml:space="preserve">over </w:t>
      </w:r>
      <w:r w:rsidR="006346C4">
        <w:t>p</w:t>
      </w:r>
      <w:r>
        <w:t xml:space="preserve">age, is typically </w:t>
      </w:r>
      <w:r w:rsidR="00773E53">
        <w:t xml:space="preserve">the </w:t>
      </w:r>
      <w:r>
        <w:t xml:space="preserve">Enclosure </w:t>
      </w:r>
      <w:r w:rsidR="001E4D4A">
        <w:t xml:space="preserve">to the </w:t>
      </w:r>
      <w:r w:rsidR="003869EA">
        <w:t>cover letter</w:t>
      </w:r>
      <w:r>
        <w:t>. An additional cover letter enclosure may be necessary to communicate an NOV. If an NOV is included, the NOV will be Enclosure 1, and the inspection report will be Enclosure 2.</w:t>
      </w:r>
    </w:p>
    <w:p w14:paraId="0ECD0133" w14:textId="60A29F85" w:rsidR="00B42941" w:rsidRPr="00461774" w:rsidRDefault="137F3A65" w:rsidP="002E4A25">
      <w:pPr>
        <w:pStyle w:val="Heading1"/>
      </w:pPr>
      <w:bookmarkStart w:id="167" w:name="_Toc201745529"/>
      <w:r>
        <w:t>0610-06</w:t>
      </w:r>
      <w:r w:rsidR="00994102">
        <w:tab/>
      </w:r>
      <w:r w:rsidR="36254743">
        <w:t>SCREENING INSPECTION RESULTS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67"/>
    </w:p>
    <w:p w14:paraId="0ECD0135" w14:textId="0E227696" w:rsidR="000C383C" w:rsidRPr="00461774" w:rsidRDefault="000C383C" w:rsidP="001D7099">
      <w:pPr>
        <w:pStyle w:val="BodyText"/>
      </w:pPr>
      <w:r w:rsidRPr="00461774">
        <w:t>When conducting inspections, the NRC inspector reviews a</w:t>
      </w:r>
      <w:r w:rsidR="0065075F" w:rsidRPr="00461774">
        <w:t xml:space="preserve">n appropriate sample </w:t>
      </w:r>
      <w:r w:rsidRPr="00461774">
        <w:t xml:space="preserve">of selected procedures, events, and operations; </w:t>
      </w:r>
      <w:r w:rsidR="00C407E9">
        <w:t>the inspector</w:t>
      </w:r>
      <w:r w:rsidRPr="00461774">
        <w:t xml:space="preserve"> </w:t>
      </w:r>
      <w:r w:rsidR="007E1EDC" w:rsidRPr="00461774">
        <w:t xml:space="preserve">is not expected </w:t>
      </w:r>
      <w:r w:rsidRPr="00461774">
        <w:t xml:space="preserve">to monitor all the activities in progress, </w:t>
      </w:r>
      <w:r w:rsidR="0098119B" w:rsidRPr="00461774">
        <w:t>or</w:t>
      </w:r>
      <w:r w:rsidRPr="00461774">
        <w:t xml:space="preserve"> to document every minor discrepancy that occurs</w:t>
      </w:r>
      <w:r w:rsidR="00B06097">
        <w:t xml:space="preserve">. </w:t>
      </w:r>
      <w:r w:rsidRPr="00461774">
        <w:t>As part of maintaining a focus on safety, inspectors continually use NRC requirements, inspection procedures, industry standards, regional and headquarters guidance, and their own training and insight to make judgments about which issues are worth pursuing and which are not.</w:t>
      </w:r>
    </w:p>
    <w:p w14:paraId="0ECD0137" w14:textId="605793B5" w:rsidR="000C383C" w:rsidRPr="00461774" w:rsidRDefault="000C383C" w:rsidP="001D7099">
      <w:pPr>
        <w:pStyle w:val="BodyText"/>
      </w:pPr>
      <w:r w:rsidRPr="00461774">
        <w:t xml:space="preserve">To communicate effectively, inspection reports must </w:t>
      </w:r>
      <w:r w:rsidR="005B4CD4" w:rsidRPr="00461774">
        <w:t xml:space="preserve">reflect </w:t>
      </w:r>
      <w:r w:rsidRPr="00461774">
        <w:t>judgment and prioritization</w:t>
      </w:r>
      <w:r w:rsidR="00F14852">
        <w:t xml:space="preserve"> with</w:t>
      </w:r>
      <w:r w:rsidR="005B4CD4" w:rsidRPr="00461774">
        <w:t>:</w:t>
      </w:r>
      <w:r w:rsidRPr="00461774">
        <w:t xml:space="preserve"> </w:t>
      </w:r>
      <w:r w:rsidR="00C25FE5">
        <w:t>(1)</w:t>
      </w:r>
      <w:r w:rsidR="00C53DC6">
        <w:t> </w:t>
      </w:r>
      <w:r w:rsidRPr="00461774">
        <w:t xml:space="preserve">significant safety issues </w:t>
      </w:r>
      <w:r w:rsidR="005B4CD4" w:rsidRPr="00461774">
        <w:t xml:space="preserve">discussed </w:t>
      </w:r>
      <w:r w:rsidRPr="00461774">
        <w:t>in appropriate detail</w:t>
      </w:r>
      <w:r w:rsidR="00C25FE5">
        <w:t>;</w:t>
      </w:r>
      <w:r w:rsidR="005B4CD4" w:rsidRPr="00461774">
        <w:t xml:space="preserve"> and</w:t>
      </w:r>
      <w:r w:rsidRPr="00461774">
        <w:t xml:space="preserve"> </w:t>
      </w:r>
      <w:r w:rsidR="00C25FE5">
        <w:t>(2)</w:t>
      </w:r>
      <w:r w:rsidRPr="00461774">
        <w:t xml:space="preserve"> less significant issues </w:t>
      </w:r>
      <w:r w:rsidR="000A5E93">
        <w:t xml:space="preserve">being </w:t>
      </w:r>
      <w:r w:rsidRPr="00461774">
        <w:t>succinctly</w:t>
      </w:r>
      <w:r w:rsidR="000A5E93">
        <w:t xml:space="preserve"> discussed</w:t>
      </w:r>
      <w:r w:rsidR="00B06097">
        <w:t xml:space="preserve">. </w:t>
      </w:r>
      <w:r w:rsidRPr="00461774">
        <w:t>To maintain some consistency in how minor issues are treated</w:t>
      </w:r>
      <w:r w:rsidR="009A5CD2">
        <w:t>,</w:t>
      </w:r>
      <w:r w:rsidR="009A5CD2" w:rsidDel="009A5CD2">
        <w:t xml:space="preserve"> </w:t>
      </w:r>
      <w:r w:rsidRPr="00461774">
        <w:t>report writers must recognize certain “thresholds of significance</w:t>
      </w:r>
      <w:r w:rsidR="00922B65">
        <w:t>,</w:t>
      </w:r>
      <w:r w:rsidRPr="00461774">
        <w:t xml:space="preserve">” that is, they must use similar criteria in </w:t>
      </w:r>
      <w:r w:rsidRPr="003C2334">
        <w:t>deciding whether an issue is important enough to document, important enough to track or follow up, etc.</w:t>
      </w:r>
      <w:ins w:id="168" w:author="Author">
        <w:r w:rsidR="00623A27" w:rsidRPr="003C2334">
          <w:t xml:space="preserve"> When determining </w:t>
        </w:r>
        <w:r w:rsidR="006E5F9A" w:rsidRPr="003C2334">
          <w:t xml:space="preserve">if significance is </w:t>
        </w:r>
        <w:r w:rsidR="00ED4D11">
          <w:t>M</w:t>
        </w:r>
        <w:r w:rsidR="00623A27" w:rsidRPr="003C2334">
          <w:t>inor/more-than-</w:t>
        </w:r>
        <w:r w:rsidR="00ED4D11">
          <w:t>M</w:t>
        </w:r>
        <w:r w:rsidR="00623A27" w:rsidRPr="003C2334">
          <w:t>inor</w:t>
        </w:r>
        <w:r w:rsidR="006E5F9A" w:rsidRPr="003C2334">
          <w:t>, u</w:t>
        </w:r>
        <w:r w:rsidR="006A5007" w:rsidRPr="003C2334">
          <w:t>se any applicable</w:t>
        </w:r>
        <w:r w:rsidR="003C3E20" w:rsidRPr="003C2334">
          <w:t xml:space="preserve"> IMCs</w:t>
        </w:r>
        <w:r w:rsidR="00A9460E" w:rsidRPr="003C2334">
          <w:t>/</w:t>
        </w:r>
        <w:r w:rsidR="006A5007" w:rsidRPr="003C2334">
          <w:t>enforcement guidanc</w:t>
        </w:r>
        <w:r w:rsidR="006E5F9A" w:rsidRPr="003C2334">
          <w:t>e</w:t>
        </w:r>
        <w:r w:rsidR="00A77AED" w:rsidRPr="003C2334">
          <w:t xml:space="preserve">. </w:t>
        </w:r>
      </w:ins>
    </w:p>
    <w:p w14:paraId="0ECD0139" w14:textId="5792ABFA" w:rsidR="000C383C" w:rsidRPr="00461774" w:rsidRDefault="000C383C" w:rsidP="001D7099">
      <w:pPr>
        <w:pStyle w:val="BodyText"/>
      </w:pPr>
      <w:r w:rsidRPr="00461774">
        <w:t xml:space="preserve">The </w:t>
      </w:r>
      <w:r w:rsidR="00EB3535" w:rsidRPr="00461774">
        <w:t xml:space="preserve">NRC Enforcement </w:t>
      </w:r>
      <w:r w:rsidRPr="00461774">
        <w:t>Policy and</w:t>
      </w:r>
      <w:r w:rsidR="00126FB8">
        <w:t xml:space="preserve"> NRC Enforcement</w:t>
      </w:r>
      <w:r w:rsidRPr="00461774">
        <w:t xml:space="preserve"> Manual</w:t>
      </w:r>
      <w:r w:rsidR="00523604" w:rsidRPr="00461774">
        <w:t xml:space="preserve"> acknowledge</w:t>
      </w:r>
      <w:r w:rsidRPr="00461774">
        <w:t xml:space="preserve"> that some violations of minor safety, safeguards, environmental, and regulatory concern are below the level of significance of</w:t>
      </w:r>
      <w:r w:rsidR="005D2FFD">
        <w:t xml:space="preserve"> S</w:t>
      </w:r>
      <w:r w:rsidR="00815304">
        <w:t>everity Level (SL)</w:t>
      </w:r>
      <w:r w:rsidRPr="00461774">
        <w:t xml:space="preserve"> SL</w:t>
      </w:r>
      <w:r w:rsidR="00EA6EA9">
        <w:t>-</w:t>
      </w:r>
      <w:r w:rsidRPr="00461774">
        <w:t>IV violations</w:t>
      </w:r>
      <w:r w:rsidR="00B06097">
        <w:t xml:space="preserve">. </w:t>
      </w:r>
      <w:r w:rsidRPr="00461774">
        <w:t>Because of their minor nature, these “minor” violations are not the subject of formal enforcement action and are not usually documented in inspection reports.</w:t>
      </w:r>
      <w:r w:rsidR="00461538">
        <w:t xml:space="preserve"> However, the licensee must</w:t>
      </w:r>
      <w:r w:rsidR="004A5FA8">
        <w:t xml:space="preserve"> take corrective action</w:t>
      </w:r>
      <w:r w:rsidR="00F90451">
        <w:t xml:space="preserve"> to resolve these minor violations.</w:t>
      </w:r>
    </w:p>
    <w:p w14:paraId="6F462354" w14:textId="24A93C5C" w:rsidR="0050131D" w:rsidRDefault="4F186DD0" w:rsidP="000531F6">
      <w:pPr>
        <w:pStyle w:val="Heading1"/>
      </w:pPr>
      <w:bookmarkStart w:id="169" w:name="_Toc416695079"/>
      <w:bookmarkStart w:id="170" w:name="_Toc62124095"/>
      <w:bookmarkStart w:id="171" w:name="_Toc62124852"/>
      <w:bookmarkStart w:id="172" w:name="_Toc62125553"/>
      <w:bookmarkStart w:id="173" w:name="_Toc62125917"/>
      <w:bookmarkStart w:id="174" w:name="_Toc115267844"/>
      <w:bookmarkStart w:id="175" w:name="_Toc1989002305"/>
      <w:bookmarkStart w:id="176" w:name="_Toc624042973"/>
      <w:bookmarkStart w:id="177" w:name="_Toc1012409444"/>
      <w:bookmarkStart w:id="178" w:name="_Toc1999828323"/>
      <w:bookmarkStart w:id="179" w:name="_Toc1486003484"/>
      <w:bookmarkStart w:id="180" w:name="_Toc290826508"/>
      <w:bookmarkStart w:id="181" w:name="_Toc1357394387"/>
      <w:bookmarkStart w:id="182" w:name="_Toc389738099"/>
      <w:bookmarkStart w:id="183" w:name="_Toc201745530"/>
      <w:r>
        <w:t>0610</w:t>
      </w:r>
      <w:r w:rsidR="0B109FD5">
        <w:t>-0</w:t>
      </w:r>
      <w:r w:rsidR="4D113C61">
        <w:t>7</w:t>
      </w:r>
      <w:r w:rsidR="00994102">
        <w:tab/>
      </w:r>
      <w:r w:rsidR="0B109FD5">
        <w:t>DOCUMENTING NONCOMPLIANCES</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ECD0140" w14:textId="0643285C" w:rsidR="00EB3535" w:rsidRPr="003842DF" w:rsidRDefault="00EB3535" w:rsidP="001D7099">
      <w:pPr>
        <w:pStyle w:val="BodyText"/>
      </w:pPr>
      <w:r w:rsidRPr="003842DF">
        <w:t>The primary guidance for all matters related to enforcement, including documentation, is given in the NRC Enforcement Policy and the NRC Enforcement Manual. The following discussion summarizes certain aspects of that guidance related to inspection reports.</w:t>
      </w:r>
    </w:p>
    <w:p w14:paraId="4B20598A" w14:textId="2BCB407C" w:rsidR="7EB95405" w:rsidRDefault="00994102" w:rsidP="00994102">
      <w:pPr>
        <w:pStyle w:val="Heading2"/>
      </w:pPr>
      <w:bookmarkStart w:id="184" w:name="_Toc632395485"/>
      <w:bookmarkStart w:id="185" w:name="_Toc483401106"/>
      <w:bookmarkStart w:id="186" w:name="_Toc1350996196"/>
      <w:bookmarkStart w:id="187" w:name="_Toc1785985815"/>
      <w:bookmarkStart w:id="188" w:name="_Toc1969792491"/>
      <w:bookmarkStart w:id="189" w:name="_Toc283361983"/>
      <w:bookmarkStart w:id="190" w:name="_Toc201745531"/>
      <w:r>
        <w:t>0</w:t>
      </w:r>
      <w:r w:rsidR="2553147D" w:rsidRPr="002E4A25">
        <w:t>7</w:t>
      </w:r>
      <w:r w:rsidR="0B109FD5" w:rsidRPr="002E4A25">
        <w:t>.01</w:t>
      </w:r>
      <w:r w:rsidR="0B109FD5">
        <w:tab/>
      </w:r>
      <w:r w:rsidR="0B109FD5" w:rsidRPr="002E4A25">
        <w:t xml:space="preserve">Types of </w:t>
      </w:r>
      <w:r w:rsidR="00A844B5">
        <w:t>Noncompliances</w:t>
      </w:r>
      <w:bookmarkEnd w:id="184"/>
      <w:bookmarkEnd w:id="185"/>
      <w:bookmarkEnd w:id="186"/>
      <w:bookmarkEnd w:id="187"/>
      <w:bookmarkEnd w:id="188"/>
      <w:bookmarkEnd w:id="189"/>
      <w:bookmarkEnd w:id="190"/>
    </w:p>
    <w:p w14:paraId="0ECD0142" w14:textId="5B61B753" w:rsidR="00EB3535" w:rsidRPr="00461774" w:rsidRDefault="00EB3535" w:rsidP="00F31854">
      <w:pPr>
        <w:pStyle w:val="BodyText3"/>
      </w:pPr>
      <w:r w:rsidRPr="00461774">
        <w:t xml:space="preserve">The manner of documenting a </w:t>
      </w:r>
      <w:r w:rsidR="0092012F">
        <w:t xml:space="preserve">noncompliance </w:t>
      </w:r>
      <w:r w:rsidRPr="00461774">
        <w:t xml:space="preserve">in the inspection report depends on how that </w:t>
      </w:r>
      <w:r w:rsidR="0092012F">
        <w:t xml:space="preserve">noncompliance </w:t>
      </w:r>
      <w:r w:rsidRPr="00461774">
        <w:t>will be dispositioned</w:t>
      </w:r>
      <w:r w:rsidR="00B06097">
        <w:t xml:space="preserve">. </w:t>
      </w:r>
      <w:r w:rsidRPr="00461774">
        <w:t xml:space="preserve">A </w:t>
      </w:r>
      <w:r w:rsidR="0092012F">
        <w:t xml:space="preserve">noncompliance </w:t>
      </w:r>
      <w:r w:rsidRPr="00461774">
        <w:t>may be addressed as a</w:t>
      </w:r>
      <w:r w:rsidR="004A407D" w:rsidRPr="00461774">
        <w:t xml:space="preserve"> minor violation, a</w:t>
      </w:r>
      <w:r w:rsidRPr="00461774">
        <w:t xml:space="preserve"> non-escalated enforcement action (i.e., a cited SL</w:t>
      </w:r>
      <w:r w:rsidR="0007763F">
        <w:t>-</w:t>
      </w:r>
      <w:r w:rsidRPr="00461774">
        <w:t xml:space="preserve">IV violation or </w:t>
      </w:r>
      <w:r w:rsidR="00884CA5">
        <w:t>NCV</w:t>
      </w:r>
      <w:r w:rsidRPr="00461774">
        <w:t xml:space="preserve">, </w:t>
      </w:r>
      <w:r w:rsidRPr="00461774">
        <w:lastRenderedPageBreak/>
        <w:t>a deviation, or a nonconformance)</w:t>
      </w:r>
      <w:r w:rsidR="00486172">
        <w:t>, an apparent violation (AV),</w:t>
      </w:r>
      <w:r w:rsidRPr="00461774">
        <w:t xml:space="preserve"> or escalated enforcement action (i.e., a SL</w:t>
      </w:r>
      <w:r w:rsidR="00EA6EA9">
        <w:t>-</w:t>
      </w:r>
      <w:r w:rsidRPr="00461774">
        <w:t>I, II, or III violation).</w:t>
      </w:r>
    </w:p>
    <w:p w14:paraId="00A171D6" w14:textId="4C3C8707" w:rsidR="00E95AF6" w:rsidRDefault="00EB3535" w:rsidP="00B151DA">
      <w:pPr>
        <w:pStyle w:val="BodyText3"/>
      </w:pPr>
      <w:r>
        <w:t xml:space="preserve">Note that </w:t>
      </w:r>
      <w:r w:rsidR="001C472E">
        <w:t xml:space="preserve">if an issue is described in an inspection report in sufficient detail to conclude that </w:t>
      </w:r>
      <w:r>
        <w:t xml:space="preserve">a </w:t>
      </w:r>
      <w:r w:rsidR="0092012F">
        <w:t>noncompliance</w:t>
      </w:r>
      <w:r>
        <w:t xml:space="preserve"> </w:t>
      </w:r>
      <w:r w:rsidR="001C472E">
        <w:t>has</w:t>
      </w:r>
      <w:r>
        <w:t xml:space="preserve"> occurred, then </w:t>
      </w:r>
      <w:r w:rsidR="001C472E">
        <w:t xml:space="preserve">that </w:t>
      </w:r>
      <w:r w:rsidR="006251B2">
        <w:t>issue</w:t>
      </w:r>
      <w:r>
        <w:t xml:space="preserve"> must be dispositioned</w:t>
      </w:r>
      <w:r w:rsidR="001C472E">
        <w:t xml:space="preserve"> as</w:t>
      </w:r>
      <w:r>
        <w:t xml:space="preserve"> a violation</w:t>
      </w:r>
      <w:r w:rsidR="001C472E">
        <w:t>,</w:t>
      </w:r>
      <w:r>
        <w:t xml:space="preserve"> an apparent violation</w:t>
      </w:r>
      <w:r w:rsidR="001C472E">
        <w:t>, an NCV</w:t>
      </w:r>
      <w:r w:rsidR="006251B2">
        <w:t xml:space="preserve"> (for violations)</w:t>
      </w:r>
      <w:r w:rsidR="003E4C53">
        <w:t>,</w:t>
      </w:r>
      <w:r w:rsidR="008B6242">
        <w:t xml:space="preserve"> or a Notice of Deviation</w:t>
      </w:r>
      <w:r w:rsidR="00B06097">
        <w:t xml:space="preserve">. </w:t>
      </w:r>
      <w:r w:rsidR="001C472E">
        <w:t>To simply document a noncompliance as a “weakness,” “</w:t>
      </w:r>
      <w:r w:rsidR="006A2258">
        <w:t xml:space="preserve">licensee failure,” </w:t>
      </w:r>
      <w:r w:rsidR="00561B23">
        <w:t>“</w:t>
      </w:r>
      <w:r w:rsidR="006A2258">
        <w:t>observed discrepancy,” or similar characterization without dispositioning it, is inappropriate</w:t>
      </w:r>
      <w:r w:rsidR="00B06097">
        <w:t xml:space="preserve">. </w:t>
      </w:r>
      <w:r>
        <w:t xml:space="preserve">If a </w:t>
      </w:r>
      <w:r w:rsidR="006251B2">
        <w:t>violation</w:t>
      </w:r>
      <w:r w:rsidR="00774E73">
        <w:t xml:space="preserve"> has not occurred, to avoid any confusion,</w:t>
      </w:r>
      <w:r>
        <w:t xml:space="preserve"> it may be appropriate </w:t>
      </w:r>
      <w:r w:rsidR="00774E73">
        <w:t xml:space="preserve">in certain situations </w:t>
      </w:r>
      <w:r>
        <w:t xml:space="preserve">to </w:t>
      </w:r>
      <w:r w:rsidR="00774E73">
        <w:t>include a statement such as,</w:t>
      </w:r>
      <w:r>
        <w:t xml:space="preserve"> “</w:t>
      </w:r>
      <w:r w:rsidR="005B0652">
        <w:t>T</w:t>
      </w:r>
      <w:r>
        <w:t xml:space="preserve">his </w:t>
      </w:r>
      <w:r w:rsidR="00774E73">
        <w:t>issue</w:t>
      </w:r>
      <w:r>
        <w:t xml:space="preserve"> does not constitute a violation of NRC requirements.” If it cannot be determined if a </w:t>
      </w:r>
      <w:r w:rsidR="00774E73">
        <w:t>noncompliance</w:t>
      </w:r>
      <w:r>
        <w:t xml:space="preserve"> exists due to </w:t>
      </w:r>
      <w:r w:rsidR="001519BF">
        <w:t>in</w:t>
      </w:r>
      <w:r>
        <w:t>sufficient information</w:t>
      </w:r>
      <w:r w:rsidR="005F068E">
        <w:t xml:space="preserve"> from either the licensee or NRC</w:t>
      </w:r>
      <w:r>
        <w:t xml:space="preserve">, it may be </w:t>
      </w:r>
      <w:r w:rsidR="003A65BF">
        <w:t>treated</w:t>
      </w:r>
      <w:r>
        <w:t xml:space="preserve"> as a URI</w:t>
      </w:r>
      <w:r w:rsidR="00B06097">
        <w:t xml:space="preserve">. </w:t>
      </w:r>
    </w:p>
    <w:p w14:paraId="22936BA9" w14:textId="2F81CE5D" w:rsidR="00E95AF6" w:rsidRDefault="005B7EB4" w:rsidP="004A7647">
      <w:pPr>
        <w:pStyle w:val="BodyText"/>
        <w:numPr>
          <w:ilvl w:val="0"/>
          <w:numId w:val="9"/>
        </w:numPr>
      </w:pPr>
      <w:r>
        <w:t xml:space="preserve">Minor Violations. </w:t>
      </w:r>
      <w:r w:rsidR="00DC26A5">
        <w:t xml:space="preserve">In accordance with the Enforcement Policy, </w:t>
      </w:r>
      <w:r w:rsidR="00B334F6">
        <w:t>m</w:t>
      </w:r>
      <w:r w:rsidR="00486172">
        <w:t xml:space="preserve">inor violations are </w:t>
      </w:r>
      <w:r w:rsidR="00DC26A5">
        <w:t>those that are less significant than a SL IV violation. Minor</w:t>
      </w:r>
      <w:r w:rsidR="00122F76">
        <w:t xml:space="preserve"> </w:t>
      </w:r>
      <w:r w:rsidR="00DC26A5">
        <w:t xml:space="preserve">violations do not warrant enforcement action and are </w:t>
      </w:r>
      <w:r w:rsidR="00486172">
        <w:t>not</w:t>
      </w:r>
      <w:r w:rsidR="001D2B42">
        <w:t xml:space="preserve"> normally documented in inspection reports</w:t>
      </w:r>
      <w:r w:rsidR="00DC26A5">
        <w:t>. However, minor violations must be corrected</w:t>
      </w:r>
      <w:r w:rsidR="007048EB">
        <w:t xml:space="preserve">. </w:t>
      </w:r>
      <w:r w:rsidR="001D2B42">
        <w:t xml:space="preserve">See </w:t>
      </w:r>
      <w:r w:rsidR="00DA05D6">
        <w:t>Section </w:t>
      </w:r>
      <w:r w:rsidR="00ED66AD">
        <w:t>0610-1</w:t>
      </w:r>
      <w:r w:rsidR="00095057">
        <w:t>5</w:t>
      </w:r>
      <w:r w:rsidR="009233A2">
        <w:t xml:space="preserve"> for </w:t>
      </w:r>
      <w:r w:rsidR="00C7238A">
        <w:t xml:space="preserve">detailed </w:t>
      </w:r>
      <w:r w:rsidR="009233A2">
        <w:t xml:space="preserve">discussion </w:t>
      </w:r>
      <w:r w:rsidR="00095057">
        <w:t>when</w:t>
      </w:r>
      <w:r w:rsidR="00C7238A">
        <w:t xml:space="preserve"> documenting </w:t>
      </w:r>
      <w:r w:rsidR="00A36124">
        <w:t>m</w:t>
      </w:r>
      <w:r w:rsidR="00ED66AD">
        <w:t xml:space="preserve">inor </w:t>
      </w:r>
      <w:r w:rsidR="00A36124">
        <w:t>v</w:t>
      </w:r>
      <w:r w:rsidR="00ED66AD">
        <w:t>iolations</w:t>
      </w:r>
      <w:r w:rsidR="00C7238A">
        <w:t>.</w:t>
      </w:r>
    </w:p>
    <w:p w14:paraId="0ECD0144" w14:textId="1D63E02E" w:rsidR="00EB3535" w:rsidRPr="00461774" w:rsidRDefault="00C04F0D" w:rsidP="004A7647">
      <w:pPr>
        <w:pStyle w:val="BodyText"/>
        <w:numPr>
          <w:ilvl w:val="0"/>
          <w:numId w:val="9"/>
        </w:numPr>
      </w:pPr>
      <w:r>
        <w:t xml:space="preserve">Non-Cited Violations. The criteria for dispositioning a violation as an NCV is laid out in </w:t>
      </w:r>
      <w:r w:rsidR="00DA05D6">
        <w:t>Section </w:t>
      </w:r>
      <w:r w:rsidR="00452F15">
        <w:t xml:space="preserve">2.3.2 of </w:t>
      </w:r>
      <w:r>
        <w:t>the NRC Enforcement Policy</w:t>
      </w:r>
      <w:r w:rsidR="007048EB">
        <w:t xml:space="preserve">. </w:t>
      </w:r>
      <w:r w:rsidR="003F4DDB">
        <w:t xml:space="preserve">See </w:t>
      </w:r>
      <w:r w:rsidR="00DA05D6">
        <w:t>Section </w:t>
      </w:r>
      <w:r w:rsidR="003F4DDB">
        <w:t>0610-1</w:t>
      </w:r>
      <w:r w:rsidR="00CB7A20">
        <w:t>4</w:t>
      </w:r>
      <w:r w:rsidR="003F4DDB">
        <w:t xml:space="preserve"> for detailed discussion </w:t>
      </w:r>
      <w:r w:rsidR="00CB7A20">
        <w:t>when</w:t>
      </w:r>
      <w:r w:rsidR="003F4DDB">
        <w:t xml:space="preserve"> documenting NCVs</w:t>
      </w:r>
      <w:r w:rsidR="00AD2539">
        <w:t>.</w:t>
      </w:r>
      <w:r w:rsidR="6D09CE25">
        <w:t xml:space="preserve"> </w:t>
      </w:r>
    </w:p>
    <w:p w14:paraId="66CABDB2" w14:textId="4AB24DEB" w:rsidR="00B01E06" w:rsidRDefault="00EB3535" w:rsidP="004A7647">
      <w:pPr>
        <w:pStyle w:val="BodyText"/>
        <w:numPr>
          <w:ilvl w:val="0"/>
          <w:numId w:val="9"/>
        </w:numPr>
      </w:pPr>
      <w:r w:rsidRPr="00CC3316">
        <w:t>Non-Escalated Enforcement Actions</w:t>
      </w:r>
      <w:r w:rsidR="00B06097">
        <w:t xml:space="preserve">. </w:t>
      </w:r>
      <w:r w:rsidR="00B01E06">
        <w:t>Under its traditional enforcement process, the NRC assesses significance by assigning a severity level to all violations by those subject to the NRC’s enforcement authority</w:t>
      </w:r>
      <w:r w:rsidR="00D83ACE">
        <w:t xml:space="preserve">. </w:t>
      </w:r>
      <w:r w:rsidR="00993706">
        <w:t>SL IV violations are those that are less serious, but are of more than minor concern, that resulted in no or relatively inappreciable potential safety or security consequences (e.g., violations that created the potential of more than minor safety or security</w:t>
      </w:r>
      <w:r w:rsidR="00614B35">
        <w:t xml:space="preserve"> </w:t>
      </w:r>
      <w:r w:rsidR="00993706">
        <w:t>consequences).</w:t>
      </w:r>
      <w:r w:rsidR="00AE36BF">
        <w:t xml:space="preserve"> For SL-IV </w:t>
      </w:r>
      <w:r w:rsidR="006A5765">
        <w:t xml:space="preserve">violations, the NRC will generally </w:t>
      </w:r>
      <w:r w:rsidR="005374D1">
        <w:t xml:space="preserve">issue the inspection report with a </w:t>
      </w:r>
      <w:r w:rsidR="005325F6">
        <w:t xml:space="preserve">“non-escalated” </w:t>
      </w:r>
      <w:r w:rsidR="00583721">
        <w:t xml:space="preserve">enforcement action. </w:t>
      </w:r>
      <w:r w:rsidR="00274292">
        <w:t xml:space="preserve">The cover letter and the Notice of Violation should follow the appropriate </w:t>
      </w:r>
      <w:r w:rsidR="00315B34">
        <w:t>NRC Enforcement Manual guidance</w:t>
      </w:r>
      <w:r w:rsidR="007048EB">
        <w:t>.</w:t>
      </w:r>
      <w:r w:rsidR="00933FF7">
        <w:t xml:space="preserve"> See </w:t>
      </w:r>
      <w:r w:rsidR="00DA05D6">
        <w:t>Section </w:t>
      </w:r>
      <w:r w:rsidR="00DB7E0E">
        <w:t>0610-0</w:t>
      </w:r>
      <w:r w:rsidR="00313CFC">
        <w:t>8</w:t>
      </w:r>
      <w:r w:rsidR="00DB7E0E">
        <w:t xml:space="preserve"> for </w:t>
      </w:r>
      <w:r w:rsidR="00016535">
        <w:t>detailed discussion for documenting cited violations</w:t>
      </w:r>
      <w:r w:rsidR="00315B34">
        <w:t xml:space="preserve">. </w:t>
      </w:r>
      <w:r w:rsidR="006A5765">
        <w:t xml:space="preserve"> </w:t>
      </w:r>
    </w:p>
    <w:p w14:paraId="0ECD014D" w14:textId="0A8D31B9" w:rsidR="00EB3535" w:rsidRPr="00461774" w:rsidRDefault="00EB3535" w:rsidP="00D00E73">
      <w:pPr>
        <w:pStyle w:val="BodyText3"/>
      </w:pPr>
      <w:r w:rsidRPr="00461774">
        <w:t>Deviations and nonconformances are also considered non-escalated enforcement actions</w:t>
      </w:r>
      <w:r w:rsidR="00B06097">
        <w:t xml:space="preserve">. </w:t>
      </w:r>
      <w:r w:rsidRPr="00461774">
        <w:t>When a licensee fails to meet a regulatory commitment or to conform to the provisions of an applicable code or industry standard, the failure may result in a Notice of Deviation</w:t>
      </w:r>
      <w:r w:rsidR="00B06097">
        <w:t xml:space="preserve">. </w:t>
      </w:r>
      <w:r w:rsidRPr="00461774">
        <w:t>When a vendor or certificate holder fails to meet a contract requirement related to NRC activities, the failure may result in a Notice of Nonconformance</w:t>
      </w:r>
      <w:r w:rsidR="00B06097">
        <w:t xml:space="preserve">. </w:t>
      </w:r>
      <w:r w:rsidR="0089524D">
        <w:t xml:space="preserve">For </w:t>
      </w:r>
      <w:r w:rsidR="00E52111">
        <w:t xml:space="preserve">specific </w:t>
      </w:r>
      <w:r w:rsidR="0089524D">
        <w:t>guidance on documenting deviations and nonconformances, see NRC Enforcement Manual</w:t>
      </w:r>
      <w:r w:rsidR="000A0809">
        <w:t>, Part I,</w:t>
      </w:r>
      <w:r w:rsidR="0089524D">
        <w:t xml:space="preserve"> </w:t>
      </w:r>
      <w:r w:rsidR="00C53DC6">
        <w:t>S</w:t>
      </w:r>
      <w:r w:rsidR="0089524D">
        <w:t>ections 4.4 and 4.5, respectively</w:t>
      </w:r>
      <w:r w:rsidRPr="00461774">
        <w:t>.</w:t>
      </w:r>
    </w:p>
    <w:p w14:paraId="0ECD0151" w14:textId="025BF5B1" w:rsidR="00EB3535" w:rsidRPr="00461774" w:rsidRDefault="00EB3535" w:rsidP="004A7647">
      <w:pPr>
        <w:pStyle w:val="BodyText"/>
        <w:numPr>
          <w:ilvl w:val="0"/>
          <w:numId w:val="9"/>
        </w:numPr>
      </w:pPr>
      <w:r w:rsidRPr="005554BB">
        <w:t>Potential Escalated Enforcement Actions</w:t>
      </w:r>
      <w:r w:rsidR="00E11257">
        <w:t xml:space="preserve"> (EAs)</w:t>
      </w:r>
      <w:r w:rsidR="00B06097">
        <w:t xml:space="preserve">. </w:t>
      </w:r>
      <w:r w:rsidRPr="00461774">
        <w:t xml:space="preserve">When an issue is being considered for escalated EA, the inspection report should refer to the potential </w:t>
      </w:r>
      <w:r w:rsidR="004000B9">
        <w:t>violation</w:t>
      </w:r>
      <w:r w:rsidRPr="00461774">
        <w:t xml:space="preserve"> as an “apparent violation.” The report should not include any speculation on the SL of such violations nor on expected NRC enforcement sanctions</w:t>
      </w:r>
      <w:r w:rsidR="00B06097">
        <w:t xml:space="preserve">. </w:t>
      </w:r>
      <w:r w:rsidRPr="00461774">
        <w:t>Potential EAs, by their nature, require further Agency deliberation (and, usually, additional licensee input) to determine the appropriate SL and NRC</w:t>
      </w:r>
      <w:r w:rsidR="003319DD">
        <w:t xml:space="preserve"> response</w:t>
      </w:r>
      <w:r w:rsidRPr="00461774">
        <w:t>.</w:t>
      </w:r>
    </w:p>
    <w:p w14:paraId="0ECD0153" w14:textId="310F62F2" w:rsidR="00EB3535" w:rsidRPr="00461774" w:rsidRDefault="00EB3535" w:rsidP="00D00E73">
      <w:pPr>
        <w:pStyle w:val="BodyText3"/>
      </w:pPr>
      <w:r>
        <w:t>Similarly, reports that discuss apparent violations should be carefully constructed to avoid making explicit conclusions (i.e., final judgments) about the safety or safeguards significance of the issue</w:t>
      </w:r>
      <w:r w:rsidR="00B06097">
        <w:t xml:space="preserve">. </w:t>
      </w:r>
      <w:r>
        <w:t xml:space="preserve">The report should include any available </w:t>
      </w:r>
      <w:r w:rsidR="009B7360">
        <w:t xml:space="preserve">factual </w:t>
      </w:r>
      <w:r>
        <w:t xml:space="preserve">details that demonstrate safety or safeguards significance, or that would help in making such a </w:t>
      </w:r>
      <w:r>
        <w:lastRenderedPageBreak/>
        <w:t>decision and should also describe any corrective actions taken or planned by the licensee</w:t>
      </w:r>
      <w:r w:rsidR="00B06097">
        <w:t xml:space="preserve">. </w:t>
      </w:r>
      <w:r>
        <w:t xml:space="preserve">However, </w:t>
      </w:r>
      <w:r w:rsidR="001A5E96">
        <w:t>because</w:t>
      </w:r>
      <w:r>
        <w:t xml:space="preserve"> a potential escalated enforcement action automatically entails further evaluative steps, neither the inspection report </w:t>
      </w:r>
      <w:r w:rsidR="58633BD0">
        <w:t>details,</w:t>
      </w:r>
      <w:r>
        <w:t xml:space="preserve"> nor the accompanying cover letter should present a final judgment on the issue.</w:t>
      </w:r>
    </w:p>
    <w:p w14:paraId="59F7A642" w14:textId="498085B7" w:rsidR="7EB95405" w:rsidRDefault="00994102" w:rsidP="00994102">
      <w:pPr>
        <w:pStyle w:val="Heading2"/>
      </w:pPr>
      <w:bookmarkStart w:id="191" w:name="_Toc481461849"/>
      <w:bookmarkStart w:id="192" w:name="_Toc200119091"/>
      <w:bookmarkStart w:id="193" w:name="_Toc1533394394"/>
      <w:bookmarkStart w:id="194" w:name="_Toc139476174"/>
      <w:bookmarkStart w:id="195" w:name="_Toc1462965457"/>
      <w:bookmarkStart w:id="196" w:name="_Toc1791230521"/>
      <w:bookmarkStart w:id="197" w:name="_Toc201745532"/>
      <w:r>
        <w:t>0</w:t>
      </w:r>
      <w:r w:rsidR="345DF8D4" w:rsidRPr="002E4A25">
        <w:t>7</w:t>
      </w:r>
      <w:r w:rsidR="5ABBCB09" w:rsidRPr="002E4A25">
        <w:t>.02</w:t>
      </w:r>
      <w:r w:rsidR="5ABBCB09">
        <w:tab/>
      </w:r>
      <w:r w:rsidR="4BE27ED0" w:rsidRPr="002E4A25">
        <w:t>Supporting Details and Discussions of Safety or Safeguards Significance</w:t>
      </w:r>
      <w:bookmarkEnd w:id="191"/>
      <w:bookmarkEnd w:id="192"/>
      <w:bookmarkEnd w:id="193"/>
      <w:bookmarkEnd w:id="194"/>
      <w:bookmarkEnd w:id="195"/>
      <w:bookmarkEnd w:id="196"/>
      <w:bookmarkEnd w:id="197"/>
    </w:p>
    <w:p w14:paraId="0ECD0168" w14:textId="3DDCF66D" w:rsidR="00BA7D9D" w:rsidRPr="00461774" w:rsidRDefault="00BA7D9D" w:rsidP="00ED4B84">
      <w:pPr>
        <w:pStyle w:val="BodyText3"/>
      </w:pPr>
      <w:r w:rsidRPr="00461774">
        <w:t xml:space="preserve">The discussion of </w:t>
      </w:r>
      <w:r w:rsidR="001D0CB9">
        <w:t>violations</w:t>
      </w:r>
      <w:r w:rsidRPr="00461774">
        <w:t xml:space="preserve"> must be sufficiently detailed to substantiate any NRC safety, safeguards, and regulatory concerns and to support any </w:t>
      </w:r>
      <w:r w:rsidR="00333C6F">
        <w:t>EA</w:t>
      </w:r>
      <w:r w:rsidRPr="00461774">
        <w:t xml:space="preserve"> the NRC may choose to issue</w:t>
      </w:r>
      <w:r w:rsidR="00B06097">
        <w:t xml:space="preserve">. </w:t>
      </w:r>
      <w:r w:rsidR="006A2CD3" w:rsidRPr="00461774">
        <w:t>The degree of detail necessary to support an</w:t>
      </w:r>
      <w:r w:rsidR="00333C6F">
        <w:t xml:space="preserve"> EA</w:t>
      </w:r>
      <w:r w:rsidR="006A2CD3" w:rsidRPr="00461774">
        <w:t xml:space="preserve"> is a function of the significance and complexity of the </w:t>
      </w:r>
      <w:r w:rsidR="001D0CB9">
        <w:t>violation</w:t>
      </w:r>
      <w:r w:rsidR="00B06097">
        <w:t xml:space="preserve">. </w:t>
      </w:r>
      <w:r w:rsidR="00FF57B8">
        <w:t xml:space="preserve">The following </w:t>
      </w:r>
      <w:r w:rsidR="00B6215C">
        <w:t>attributes should be considered when documenting the</w:t>
      </w:r>
      <w:r w:rsidR="00FF57B8">
        <w:t xml:space="preserve"> </w:t>
      </w:r>
      <w:r w:rsidR="004D0EA4">
        <w:t>safety significance in the inspection report</w:t>
      </w:r>
      <w:r w:rsidRPr="00461774">
        <w:t>:</w:t>
      </w:r>
      <w:r w:rsidR="00645B59">
        <w:t xml:space="preserve"> (</w:t>
      </w:r>
      <w:r w:rsidR="00BA7A25">
        <w:t>1) w</w:t>
      </w:r>
      <w:r w:rsidRPr="00461774">
        <w:t>hat requirement was violated;</w:t>
      </w:r>
      <w:r w:rsidR="00BA7A25">
        <w:t xml:space="preserve"> (2) h</w:t>
      </w:r>
      <w:r w:rsidRPr="00461774">
        <w:t>ow the violation occurred;</w:t>
      </w:r>
      <w:r w:rsidR="00BA7A25">
        <w:t xml:space="preserve"> (3) w</w:t>
      </w:r>
      <w:r w:rsidRPr="00461774">
        <w:t>hen the violation occurred and how long it existed;</w:t>
      </w:r>
      <w:r w:rsidR="00BA7A25">
        <w:t xml:space="preserve"> (4) w</w:t>
      </w:r>
      <w:r w:rsidRPr="00461774">
        <w:t>ho identified it and when;</w:t>
      </w:r>
      <w:r w:rsidR="00BA7A25">
        <w:t xml:space="preserve"> (5) a</w:t>
      </w:r>
      <w:r w:rsidRPr="00461774">
        <w:t>ny actual or potential safety consequence;</w:t>
      </w:r>
      <w:r w:rsidR="005955F3">
        <w:t xml:space="preserve"> (6) t</w:t>
      </w:r>
      <w:r w:rsidRPr="00461774">
        <w:t>he root cause (if identified);</w:t>
      </w:r>
      <w:r w:rsidR="00E94039" w:rsidDel="00E94039">
        <w:t xml:space="preserve"> </w:t>
      </w:r>
      <w:r w:rsidR="005955F3">
        <w:t>(7) w</w:t>
      </w:r>
      <w:r w:rsidRPr="00461774">
        <w:t>hether the violation appears isolated or programmatic;</w:t>
      </w:r>
      <w:r w:rsidR="005955F3">
        <w:t xml:space="preserve"> (8) w</w:t>
      </w:r>
      <w:r w:rsidRPr="00461774">
        <w:t>hat corrective actions have been taken or planned; and</w:t>
      </w:r>
      <w:r w:rsidR="005955F3">
        <w:t xml:space="preserve"> (9) w</w:t>
      </w:r>
      <w:r w:rsidRPr="00461774">
        <w:t>ho was involved with the violation (i.e., management</w:t>
      </w:r>
      <w:r w:rsidR="00790EE5">
        <w:t>, operators, technicians</w:t>
      </w:r>
      <w:r w:rsidRPr="00461774">
        <w:t>)?</w:t>
      </w:r>
    </w:p>
    <w:p w14:paraId="661F9EE8" w14:textId="2E3ED5C2" w:rsidR="00671943" w:rsidRDefault="00BA7D9D" w:rsidP="00797A31">
      <w:pPr>
        <w:pStyle w:val="BodyText3"/>
      </w:pPr>
      <w:r w:rsidRPr="00461774">
        <w:t xml:space="preserve">Although supporting details clearly assist in determining the safety or safeguards significance of </w:t>
      </w:r>
      <w:r w:rsidR="004000B9">
        <w:t>violation</w:t>
      </w:r>
      <w:r w:rsidR="006A6235">
        <w:t>s</w:t>
      </w:r>
      <w:r w:rsidRPr="00461774">
        <w:t>, inspectors should be cautious in making direct statements regarding safety or safeguards significance in the inspection report details</w:t>
      </w:r>
      <w:r w:rsidR="00B06097">
        <w:t xml:space="preserve">. </w:t>
      </w:r>
      <w:r w:rsidRPr="00461774">
        <w:t>Violation</w:t>
      </w:r>
      <w:r w:rsidR="00972936">
        <w:t xml:space="preserve"> </w:t>
      </w:r>
      <w:r w:rsidR="00EB26BC">
        <w:t>SL</w:t>
      </w:r>
      <w:r w:rsidR="00972936">
        <w:t>s</w:t>
      </w:r>
      <w:r w:rsidRPr="00461774">
        <w:t>, as described in the NRC Enforcement Policy</w:t>
      </w:r>
      <w:r w:rsidR="00972936">
        <w:t>,</w:t>
      </w:r>
      <w:r w:rsidRPr="00461774">
        <w:t xml:space="preserve"> are based on the degree of safety or safeguards significance involved</w:t>
      </w:r>
      <w:r w:rsidR="00B06097">
        <w:t xml:space="preserve">. </w:t>
      </w:r>
      <w:r w:rsidRPr="00461774">
        <w:t xml:space="preserve">In assessing the significance of a </w:t>
      </w:r>
      <w:r w:rsidR="004000B9">
        <w:t>violation</w:t>
      </w:r>
      <w:r w:rsidRPr="00461774">
        <w:t>, the NRC considers four specific issues</w:t>
      </w:r>
      <w:r w:rsidR="003004A7" w:rsidRPr="00461774">
        <w:t>: (</w:t>
      </w:r>
      <w:r w:rsidRPr="00461774">
        <w:t>1) actual safety or safeguards consequences; (2)</w:t>
      </w:r>
      <w:r w:rsidR="002061ED">
        <w:t> </w:t>
      </w:r>
      <w:r w:rsidRPr="00461774">
        <w:t>potential safety or safeguards consequences, including the consideration of risk information; (3) potential for impacting the NRC’s ability to perform its regulatory function; and (4) any willful aspects of the violation</w:t>
      </w:r>
      <w:r w:rsidR="00B06097">
        <w:t xml:space="preserve">. </w:t>
      </w:r>
    </w:p>
    <w:p w14:paraId="0ECD016C" w14:textId="4417F505" w:rsidR="00BA7D9D" w:rsidRPr="00461774" w:rsidRDefault="00BA7D9D" w:rsidP="00797A31">
      <w:pPr>
        <w:pStyle w:val="BodyText3"/>
      </w:pPr>
      <w:r w:rsidRPr="00461774">
        <w:t xml:space="preserve">As a result, if an inspection report refers to a </w:t>
      </w:r>
      <w:r w:rsidR="004000B9">
        <w:t>violation</w:t>
      </w:r>
      <w:r w:rsidRPr="00461774">
        <w:t xml:space="preserve"> as being “of low safety or safeguards significance” (the meaning of which could be interpreted as implying that the </w:t>
      </w:r>
      <w:r w:rsidR="004000B9">
        <w:t>violation</w:t>
      </w:r>
      <w:r w:rsidRPr="00461774">
        <w:t xml:space="preserve"> did not result in any </w:t>
      </w:r>
      <w:r w:rsidRPr="00461774">
        <w:rPr>
          <w:u w:val="single"/>
        </w:rPr>
        <w:t>actual</w:t>
      </w:r>
      <w:r w:rsidRPr="00461774">
        <w:t xml:space="preserve"> adverse impact on equipment or personnel), the writer may have inadvertently made it difficult for the NRC to subsequently decide that th</w:t>
      </w:r>
      <w:r w:rsidRPr="00712AC1">
        <w:t>e potential for an adverse impact or the regulatory sig</w:t>
      </w:r>
      <w:r w:rsidRPr="00461774">
        <w:t xml:space="preserve">nificance of the </w:t>
      </w:r>
      <w:r w:rsidR="004D23A8">
        <w:t>violation</w:t>
      </w:r>
      <w:r w:rsidRPr="00461774">
        <w:t xml:space="preserve"> warrants issuance of a SL</w:t>
      </w:r>
      <w:r w:rsidR="00EA6EA9">
        <w:t>-</w:t>
      </w:r>
      <w:r w:rsidRPr="00461774">
        <w:t>III violation</w:t>
      </w:r>
      <w:r w:rsidR="00B06097">
        <w:t xml:space="preserve">. </w:t>
      </w:r>
      <w:r w:rsidRPr="00461774">
        <w:t>Therefore, when characterizing the safety or safeguards significance of a violation, the inspector should address both the actual and potential safety or safeguards and regulatory consequences.</w:t>
      </w:r>
    </w:p>
    <w:p w14:paraId="40A33AF1" w14:textId="4729829A" w:rsidR="7EB95405" w:rsidRDefault="00994102" w:rsidP="00994102">
      <w:pPr>
        <w:pStyle w:val="Heading2"/>
      </w:pPr>
      <w:bookmarkStart w:id="198" w:name="_Toc1932312741"/>
      <w:bookmarkStart w:id="199" w:name="_Toc1460352442"/>
      <w:bookmarkStart w:id="200" w:name="_Toc715898960"/>
      <w:bookmarkStart w:id="201" w:name="_Toc570079809"/>
      <w:bookmarkStart w:id="202" w:name="_Toc123980868"/>
      <w:bookmarkStart w:id="203" w:name="_Toc1097142149"/>
      <w:bookmarkStart w:id="204" w:name="_Toc201745533"/>
      <w:r>
        <w:t>0</w:t>
      </w:r>
      <w:r w:rsidR="3CD9121D" w:rsidRPr="002E4A25">
        <w:t>7</w:t>
      </w:r>
      <w:r w:rsidR="2079C05E" w:rsidRPr="002E4A25">
        <w:t>.03</w:t>
      </w:r>
      <w:r w:rsidR="2079C05E">
        <w:tab/>
      </w:r>
      <w:r w:rsidR="23904D5F" w:rsidRPr="002E4A25">
        <w:t>Violations</w:t>
      </w:r>
      <w:r w:rsidR="4BE27ED0" w:rsidRPr="002E4A25">
        <w:t xml:space="preserve"> Involving Willfulness</w:t>
      </w:r>
      <w:bookmarkEnd w:id="198"/>
      <w:bookmarkEnd w:id="199"/>
      <w:bookmarkEnd w:id="200"/>
      <w:bookmarkEnd w:id="201"/>
      <w:bookmarkEnd w:id="202"/>
      <w:bookmarkEnd w:id="203"/>
      <w:bookmarkEnd w:id="204"/>
    </w:p>
    <w:p w14:paraId="0ECD016E" w14:textId="5F28BEBB" w:rsidR="00BA7D9D" w:rsidRPr="00461774" w:rsidRDefault="00BA7D9D" w:rsidP="00661AD5">
      <w:pPr>
        <w:pStyle w:val="BodyText3"/>
      </w:pPr>
      <w:r w:rsidRPr="00461774">
        <w:t>Inspection reports should neither speculate nor reach conclusions about the intent behind a violation, such as whether it was deliberate, willful, or due to careless disregard</w:t>
      </w:r>
      <w:r w:rsidR="00B06097">
        <w:t xml:space="preserve">. </w:t>
      </w:r>
      <w:r w:rsidRPr="00461774">
        <w:t xml:space="preserve">As with any observation, the report discussion should include relevant </w:t>
      </w:r>
      <w:r w:rsidR="00164F51">
        <w:t xml:space="preserve">factual </w:t>
      </w:r>
      <w:r w:rsidRPr="00461774">
        <w:t>details on the circumstances of the violation without making a conclusion about the intent of the violator</w:t>
      </w:r>
      <w:r w:rsidR="00972936">
        <w:t>.</w:t>
      </w:r>
    </w:p>
    <w:p w14:paraId="0ECD0170" w14:textId="0581FD45" w:rsidR="00BA7D9D" w:rsidRPr="00461774" w:rsidRDefault="00BA7D9D" w:rsidP="00D2674B">
      <w:pPr>
        <w:pStyle w:val="BodyText3"/>
      </w:pPr>
      <w:r w:rsidRPr="00461774">
        <w:t>EXAMPLE:</w:t>
      </w:r>
      <w:r w:rsidR="00773004">
        <w:t xml:space="preserve"> </w:t>
      </w:r>
      <w:r w:rsidRPr="00461774">
        <w:t>“The technician failed to follow established sampling procedures, although he had informed the inspectors earlier that he had been properly trained on the use of the proper tools and technique</w:t>
      </w:r>
      <w:r w:rsidR="00743003">
        <w:t>s</w:t>
      </w:r>
      <w:r w:rsidR="00C8298A">
        <w:t>.</w:t>
      </w:r>
      <w:r w:rsidRPr="00461774">
        <w:t xml:space="preserve">” </w:t>
      </w:r>
      <w:r w:rsidR="00073F05" w:rsidRPr="00073F05">
        <w:rPr>
          <w:u w:val="single"/>
        </w:rPr>
        <w:t xml:space="preserve">Do </w:t>
      </w:r>
      <w:r w:rsidR="00073F05">
        <w:rPr>
          <w:u w:val="single"/>
        </w:rPr>
        <w:t xml:space="preserve">not </w:t>
      </w:r>
      <w:r w:rsidR="00073F05" w:rsidRPr="00073F05">
        <w:rPr>
          <w:u w:val="single"/>
        </w:rPr>
        <w:t>use the following</w:t>
      </w:r>
      <w:r w:rsidR="00791457" w:rsidRPr="00791457">
        <w:t>:</w:t>
      </w:r>
      <w:r w:rsidRPr="00461774">
        <w:t xml:space="preserve"> “The technician deliberately failed to take </w:t>
      </w:r>
      <w:r w:rsidR="00EB26BC">
        <w:t xml:space="preserve">quality assurance </w:t>
      </w:r>
      <w:r w:rsidRPr="00461774">
        <w:t>samples using established procedures.”</w:t>
      </w:r>
    </w:p>
    <w:p w14:paraId="0ECD0174" w14:textId="793F5C2C" w:rsidR="005554BB" w:rsidRDefault="00BA7D9D" w:rsidP="00D00E73">
      <w:pPr>
        <w:pStyle w:val="BodyText3"/>
      </w:pPr>
      <w:r w:rsidRPr="00461774">
        <w:t xml:space="preserve">Conclusions about the willfulness of a violation are agency </w:t>
      </w:r>
      <w:r w:rsidR="00D05940" w:rsidRPr="00461774">
        <w:t>decisions and</w:t>
      </w:r>
      <w:r w:rsidRPr="00461774">
        <w:t xml:space="preserve"> are normally not made until after the </w:t>
      </w:r>
      <w:r w:rsidR="00896C9C">
        <w:t>O</w:t>
      </w:r>
      <w:r w:rsidR="00815304">
        <w:t>I</w:t>
      </w:r>
      <w:r w:rsidRPr="00461774">
        <w:t xml:space="preserve"> has completed an investigation</w:t>
      </w:r>
      <w:r w:rsidR="00B06097">
        <w:t xml:space="preserve">. </w:t>
      </w:r>
      <w:r w:rsidRPr="00461774">
        <w:t xml:space="preserve">A premature or inaccurate </w:t>
      </w:r>
      <w:r w:rsidRPr="00461774">
        <w:lastRenderedPageBreak/>
        <w:t>discussion of the willfulness of an apparent violation in the inspection report could result in later conflicts based on additional input and review</w:t>
      </w:r>
      <w:r w:rsidR="00B06097">
        <w:t xml:space="preserve">. </w:t>
      </w:r>
      <w:r w:rsidRPr="00461774">
        <w:t xml:space="preserve">Inspection reports that include potentially willful violations are to be coordinated with OI and the </w:t>
      </w:r>
      <w:r w:rsidR="00896C9C" w:rsidRPr="00896C9C">
        <w:t>O</w:t>
      </w:r>
      <w:r w:rsidR="00815304">
        <w:t>E</w:t>
      </w:r>
      <w:r w:rsidRPr="00461774">
        <w:t>.</w:t>
      </w:r>
    </w:p>
    <w:p w14:paraId="0ECD0175" w14:textId="1A127E58" w:rsidR="00B42941" w:rsidRPr="00461774" w:rsidRDefault="4F186DD0" w:rsidP="00EC6FD7">
      <w:pPr>
        <w:pStyle w:val="Heading1"/>
      </w:pPr>
      <w:bookmarkStart w:id="205" w:name="_Toc416695080"/>
      <w:bookmarkStart w:id="206" w:name="_Toc62124096"/>
      <w:bookmarkStart w:id="207" w:name="_Toc62124853"/>
      <w:bookmarkStart w:id="208" w:name="_Toc62125554"/>
      <w:bookmarkStart w:id="209" w:name="_Toc62125918"/>
      <w:bookmarkStart w:id="210" w:name="_Toc115267848"/>
      <w:bookmarkStart w:id="211" w:name="_Toc1106271110"/>
      <w:bookmarkStart w:id="212" w:name="_Toc648638626"/>
      <w:bookmarkStart w:id="213" w:name="_Toc201709760"/>
      <w:bookmarkStart w:id="214" w:name="_Toc1180798187"/>
      <w:bookmarkStart w:id="215" w:name="_Toc2132784519"/>
      <w:bookmarkStart w:id="216" w:name="_Toc984185782"/>
      <w:bookmarkStart w:id="217" w:name="_Toc1658432133"/>
      <w:bookmarkStart w:id="218" w:name="_Toc689092562"/>
      <w:bookmarkStart w:id="219" w:name="_Toc201745534"/>
      <w:r>
        <w:t>0610</w:t>
      </w:r>
      <w:r w:rsidR="2A5B4771">
        <w:t>-0</w:t>
      </w:r>
      <w:r w:rsidR="443C6C2C">
        <w:t>8</w:t>
      </w:r>
      <w:r w:rsidR="00994102">
        <w:tab/>
      </w:r>
      <w:r w:rsidR="36254743">
        <w:t xml:space="preserve">DOCUMENTING </w:t>
      </w:r>
      <w:r w:rsidR="616944E8">
        <w:t>VIOLATIONS</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56CD4834" w14:textId="757C31AF" w:rsidR="00CF473A" w:rsidRDefault="00711EA9" w:rsidP="001D7099">
      <w:pPr>
        <w:pStyle w:val="BodyText"/>
      </w:pPr>
      <w:r>
        <w:t>The following</w:t>
      </w:r>
      <w:r w:rsidR="006E2FC0">
        <w:t xml:space="preserve"> </w:t>
      </w:r>
      <w:r w:rsidDel="006E2FC0">
        <w:t xml:space="preserve">table </w:t>
      </w:r>
      <w:r>
        <w:t>sh</w:t>
      </w:r>
      <w:r w:rsidR="000C1467">
        <w:t>ould</w:t>
      </w:r>
      <w:r>
        <w:t xml:space="preserve"> be used to </w:t>
      </w:r>
      <w:r w:rsidR="005F1AD8">
        <w:t xml:space="preserve">document traditional enforcement violations, including </w:t>
      </w:r>
      <w:r w:rsidR="00F60C24">
        <w:t>S</w:t>
      </w:r>
      <w:r w:rsidR="005F1AD8">
        <w:t xml:space="preserve">everity </w:t>
      </w:r>
      <w:r w:rsidR="00F60C24">
        <w:t>L</w:t>
      </w:r>
      <w:r w:rsidR="005F1AD8">
        <w:t xml:space="preserve">evel I through IV NOVs, </w:t>
      </w:r>
      <w:r w:rsidR="00F60C24">
        <w:t>S</w:t>
      </w:r>
      <w:r w:rsidR="001D43B1">
        <w:t xml:space="preserve">everity </w:t>
      </w:r>
      <w:r w:rsidR="00F60C24">
        <w:t>L</w:t>
      </w:r>
      <w:r w:rsidR="001D43B1">
        <w:t>evel IV NCVs, and apparent violations</w:t>
      </w:r>
      <w:r w:rsidR="00C54893">
        <w:t xml:space="preserve"> as described in the NRC Enforcement Policy</w:t>
      </w:r>
      <w:r w:rsidR="001D43B1">
        <w:t xml:space="preserve">. </w:t>
      </w:r>
      <w:r w:rsidR="00923F46">
        <w:t>Note</w:t>
      </w:r>
      <w:r w:rsidR="00B36F65">
        <w:t>:</w:t>
      </w:r>
      <w:r w:rsidR="00923F46">
        <w:t xml:space="preserve"> the </w:t>
      </w:r>
      <w:r w:rsidR="00923F46" w:rsidDel="002B62FC">
        <w:t xml:space="preserve">table </w:t>
      </w:r>
      <w:r w:rsidR="00923F46">
        <w:t>for licensee</w:t>
      </w:r>
      <w:r w:rsidR="00DA0CB5">
        <w:t>-</w:t>
      </w:r>
      <w:r w:rsidR="00923F46">
        <w:t xml:space="preserve">identified NCVs is covered in </w:t>
      </w:r>
      <w:r w:rsidR="00DA05D6">
        <w:t>Section </w:t>
      </w:r>
      <w:r w:rsidR="00C91323">
        <w:t>061</w:t>
      </w:r>
      <w:r w:rsidR="001E71FD">
        <w:t>0</w:t>
      </w:r>
      <w:r w:rsidR="00C91323">
        <w:t>.1</w:t>
      </w:r>
      <w:r w:rsidR="00B9329C">
        <w:t>4</w:t>
      </w:r>
      <w:r w:rsidR="00F977A1">
        <w:t>, “Licensee-Identified Violations</w:t>
      </w:r>
      <w:r w:rsidR="00923F46">
        <w:t>.</w:t>
      </w:r>
      <w:r w:rsidR="00F977A1">
        <w:t>”</w:t>
      </w:r>
      <w:r w:rsidR="00572457">
        <w:t xml:space="preserve"> </w:t>
      </w:r>
    </w:p>
    <w:p w14:paraId="5ABBE97D" w14:textId="4AA75A2C" w:rsidR="00C0659D" w:rsidRDefault="006C2742" w:rsidP="007A21AD">
      <w:pPr>
        <w:pStyle w:val="Tables"/>
      </w:pPr>
      <w:r w:rsidRPr="00436929">
        <w:t xml:space="preserve">Table </w:t>
      </w:r>
      <w:ins w:id="220" w:author="Author">
        <w:r w:rsidR="007C7988" w:rsidRPr="00436929">
          <w:t>2</w:t>
        </w:r>
      </w:ins>
      <w:r w:rsidRPr="00436929">
        <w:t>: Tradi</w:t>
      </w:r>
      <w:r>
        <w:t>tional Enforcement Violation</w:t>
      </w:r>
    </w:p>
    <w:tbl>
      <w:tblPr>
        <w:tblStyle w:val="Findings"/>
        <w:tblW w:w="9360" w:type="dxa"/>
        <w:tblLayout w:type="fixed"/>
        <w:tblLook w:val="04A0" w:firstRow="1" w:lastRow="0" w:firstColumn="1" w:lastColumn="0" w:noHBand="0" w:noVBand="1"/>
      </w:tblPr>
      <w:tblGrid>
        <w:gridCol w:w="6840"/>
        <w:gridCol w:w="2520"/>
      </w:tblGrid>
      <w:tr w:rsidR="00100DB6" w:rsidRPr="00F44FF3" w14:paraId="36D99365" w14:textId="77777777" w:rsidTr="00C600AD">
        <w:tc>
          <w:tcPr>
            <w:tcW w:w="6840" w:type="dxa"/>
          </w:tcPr>
          <w:p w14:paraId="66B97F9C" w14:textId="681EC1A1" w:rsidR="00100DB6" w:rsidRPr="00F44FF3" w:rsidRDefault="00792C8C" w:rsidP="00BE5551">
            <w:pPr>
              <w:pStyle w:val="BodyText-table"/>
            </w:pPr>
            <w:r w:rsidRPr="00F44FF3">
              <w:t>[Violation Title]</w:t>
            </w:r>
          </w:p>
        </w:tc>
        <w:tc>
          <w:tcPr>
            <w:tcW w:w="2520" w:type="dxa"/>
          </w:tcPr>
          <w:p w14:paraId="7561752F" w14:textId="7D9ACD45" w:rsidR="00100DB6" w:rsidRPr="00F44FF3" w:rsidRDefault="00100DB6" w:rsidP="00BE5551">
            <w:pPr>
              <w:pStyle w:val="BodyText-table"/>
            </w:pPr>
            <w:r w:rsidRPr="00F44FF3" w:rsidDel="000A36CD">
              <w:t>Report Section</w:t>
            </w:r>
          </w:p>
        </w:tc>
      </w:tr>
      <w:tr w:rsidR="00100DB6" w:rsidRPr="00F44FF3" w14:paraId="69B4A98E" w14:textId="77777777" w:rsidTr="00C600AD">
        <w:tc>
          <w:tcPr>
            <w:tcW w:w="6840" w:type="dxa"/>
          </w:tcPr>
          <w:p w14:paraId="53F86554" w14:textId="573A1AC5" w:rsidR="00100DB6" w:rsidRPr="00F44FF3" w:rsidDel="000A36CD" w:rsidRDefault="00100DB6" w:rsidP="00BE5551">
            <w:pPr>
              <w:pStyle w:val="BodyText-table"/>
            </w:pPr>
            <w:r w:rsidRPr="00F44FF3" w:rsidDel="000A36CD">
              <w:t xml:space="preserve">Severity Level </w:t>
            </w:r>
            <w:r w:rsidR="00F106DC" w:rsidRPr="00F44FF3" w:rsidDel="000A36CD">
              <w:t>[X]</w:t>
            </w:r>
          </w:p>
          <w:p w14:paraId="7B5426F9" w14:textId="25415F5A" w:rsidR="00100DB6" w:rsidRPr="00F44FF3" w:rsidDel="000A36CD" w:rsidRDefault="00044518" w:rsidP="00BE5551">
            <w:pPr>
              <w:pStyle w:val="BodyText-table"/>
            </w:pPr>
            <w:r w:rsidRPr="00F44FF3" w:rsidDel="000A36CD">
              <w:t>NCV/</w:t>
            </w:r>
            <w:r w:rsidR="00100DB6" w:rsidRPr="00F44FF3" w:rsidDel="000A36CD">
              <w:t xml:space="preserve">NOV </w:t>
            </w:r>
            <w:r w:rsidR="00771D97" w:rsidRPr="00F44FF3" w:rsidDel="000A36CD">
              <w:t>[Tracking Number]</w:t>
            </w:r>
          </w:p>
          <w:p w14:paraId="66680807" w14:textId="19BEB407" w:rsidR="00100DB6" w:rsidRPr="00F44FF3" w:rsidDel="000A36CD" w:rsidRDefault="00100DB6" w:rsidP="00BE5551">
            <w:pPr>
              <w:pStyle w:val="BodyText-table"/>
            </w:pPr>
            <w:r w:rsidRPr="00F44FF3" w:rsidDel="000A36CD">
              <w:t>Open</w:t>
            </w:r>
            <w:r w:rsidR="00AC1183" w:rsidRPr="00F44FF3" w:rsidDel="000A36CD">
              <w:t>/Closed</w:t>
            </w:r>
          </w:p>
          <w:p w14:paraId="4008F233" w14:textId="1297F27C" w:rsidR="00100DB6" w:rsidRPr="00F44FF3" w:rsidRDefault="00100DB6" w:rsidP="00BE5551">
            <w:pPr>
              <w:pStyle w:val="BodyText-table"/>
            </w:pPr>
            <w:r w:rsidRPr="00F44FF3" w:rsidDel="000A36CD">
              <w:t>EA-</w:t>
            </w:r>
            <w:r w:rsidR="00C81352" w:rsidRPr="00F44FF3" w:rsidDel="000A36CD">
              <w:t>YY</w:t>
            </w:r>
            <w:r w:rsidRPr="00F44FF3" w:rsidDel="000A36CD">
              <w:t>-</w:t>
            </w:r>
            <w:r w:rsidR="00C81352" w:rsidRPr="00F44FF3" w:rsidDel="000A36CD">
              <w:t>XXX</w:t>
            </w:r>
          </w:p>
        </w:tc>
        <w:tc>
          <w:tcPr>
            <w:tcW w:w="2520" w:type="dxa"/>
          </w:tcPr>
          <w:p w14:paraId="32405975" w14:textId="467F004C" w:rsidR="00100DB6" w:rsidRPr="00F44FF3" w:rsidRDefault="00553AFE" w:rsidP="00BE5551">
            <w:pPr>
              <w:pStyle w:val="BodyText-table"/>
            </w:pPr>
            <w:r w:rsidRPr="00F44FF3" w:rsidDel="000A36CD">
              <w:t>[IP Number]</w:t>
            </w:r>
          </w:p>
        </w:tc>
      </w:tr>
      <w:tr w:rsidR="00100DB6" w:rsidRPr="00F44FF3" w14:paraId="00205D17" w14:textId="77777777" w:rsidTr="00C600AD">
        <w:tc>
          <w:tcPr>
            <w:tcW w:w="9360" w:type="dxa"/>
            <w:gridSpan w:val="2"/>
          </w:tcPr>
          <w:p w14:paraId="6E97C441" w14:textId="1657141B" w:rsidR="00100DB6" w:rsidRPr="00F44FF3" w:rsidDel="000A36CD" w:rsidRDefault="0028466D" w:rsidP="00BE5551">
            <w:pPr>
              <w:pStyle w:val="BodyText-table"/>
            </w:pPr>
            <w:r w:rsidRPr="00F44FF3" w:rsidDel="000A36CD">
              <w:t>[</w:t>
            </w:r>
            <w:r w:rsidR="00100DB6" w:rsidRPr="00F44FF3" w:rsidDel="000A36CD">
              <w:t>0</w:t>
            </w:r>
            <w:r w:rsidR="00CA628C" w:rsidRPr="00F44FF3">
              <w:t>8</w:t>
            </w:r>
            <w:r w:rsidR="00100DB6" w:rsidRPr="00F44FF3" w:rsidDel="000A36CD">
              <w:t xml:space="preserve">.01 </w:t>
            </w:r>
            <w:r w:rsidR="001D5038" w:rsidRPr="00F44FF3" w:rsidDel="000A36CD">
              <w:t>–</w:t>
            </w:r>
            <w:r w:rsidR="00100DB6" w:rsidRPr="00F44FF3" w:rsidDel="000A36CD">
              <w:t xml:space="preserve"> Introduction</w:t>
            </w:r>
            <w:r w:rsidRPr="00F44FF3" w:rsidDel="000A36CD">
              <w:t>]</w:t>
            </w:r>
          </w:p>
          <w:p w14:paraId="2AD34DDA" w14:textId="04822C30" w:rsidR="00C023FB" w:rsidRPr="00F44FF3" w:rsidDel="000A36CD" w:rsidRDefault="00C023FB" w:rsidP="00BE5551">
            <w:pPr>
              <w:pStyle w:val="BodyText-table"/>
            </w:pPr>
          </w:p>
          <w:p w14:paraId="52D99470" w14:textId="2A1479F7" w:rsidR="001D5038" w:rsidRPr="00F44FF3" w:rsidRDefault="001D5038" w:rsidP="00BE5551">
            <w:pPr>
              <w:pStyle w:val="BodyText-table"/>
              <w:rPr>
                <w:bCs/>
              </w:rPr>
            </w:pPr>
          </w:p>
        </w:tc>
      </w:tr>
      <w:tr w:rsidR="00100DB6" w:rsidRPr="00F44FF3" w14:paraId="42BF9F1A" w14:textId="77777777" w:rsidTr="00C600AD">
        <w:tc>
          <w:tcPr>
            <w:tcW w:w="9360" w:type="dxa"/>
            <w:gridSpan w:val="2"/>
          </w:tcPr>
          <w:p w14:paraId="749FEB02" w14:textId="398F8E8B" w:rsidR="00100DB6" w:rsidRPr="00F44FF3" w:rsidDel="000A36CD" w:rsidRDefault="00100DB6" w:rsidP="00BE5551">
            <w:pPr>
              <w:pStyle w:val="BodyText-table"/>
            </w:pPr>
            <w:r w:rsidRPr="00F44FF3" w:rsidDel="000A36CD">
              <w:rPr>
                <w:u w:val="single"/>
              </w:rPr>
              <w:t>Description</w:t>
            </w:r>
            <w:r w:rsidRPr="00F44FF3" w:rsidDel="000A36CD">
              <w:t xml:space="preserve">: </w:t>
            </w:r>
            <w:r w:rsidR="0028466D" w:rsidRPr="00F44FF3" w:rsidDel="000A36CD">
              <w:t>[</w:t>
            </w:r>
            <w:r w:rsidRPr="00F44FF3" w:rsidDel="000A36CD">
              <w:t>0</w:t>
            </w:r>
            <w:r w:rsidR="009343DB" w:rsidRPr="00F44FF3">
              <w:t>8</w:t>
            </w:r>
            <w:r w:rsidRPr="00F44FF3" w:rsidDel="000A36CD">
              <w:t xml:space="preserve">.02 </w:t>
            </w:r>
            <w:r w:rsidR="00AC1183" w:rsidRPr="00F44FF3" w:rsidDel="000A36CD">
              <w:t>–</w:t>
            </w:r>
            <w:r w:rsidRPr="00F44FF3" w:rsidDel="000A36CD">
              <w:t xml:space="preserve"> Description</w:t>
            </w:r>
            <w:r w:rsidR="0028466D" w:rsidRPr="00F44FF3" w:rsidDel="000A36CD">
              <w:t>]</w:t>
            </w:r>
          </w:p>
          <w:p w14:paraId="360799A6" w14:textId="1C2A4A4E" w:rsidR="00100DB6" w:rsidRPr="00F44FF3" w:rsidDel="000A36CD" w:rsidRDefault="00100DB6" w:rsidP="00BE5551">
            <w:pPr>
              <w:pStyle w:val="BodyText-table"/>
            </w:pPr>
          </w:p>
          <w:p w14:paraId="5C9E4926" w14:textId="11F6541D" w:rsidR="00100DB6" w:rsidRPr="00F44FF3" w:rsidDel="000A36CD" w:rsidRDefault="00100DB6" w:rsidP="00BE5551">
            <w:pPr>
              <w:pStyle w:val="BodyText-table"/>
            </w:pPr>
            <w:r w:rsidRPr="00F44FF3" w:rsidDel="000A36CD">
              <w:t xml:space="preserve">Corrective Actions: </w:t>
            </w:r>
            <w:r w:rsidR="0028466D" w:rsidRPr="00F44FF3" w:rsidDel="000A36CD">
              <w:t>[</w:t>
            </w:r>
            <w:r w:rsidRPr="00F44FF3" w:rsidDel="000A36CD">
              <w:t>0</w:t>
            </w:r>
            <w:r w:rsidR="009343DB" w:rsidRPr="00F44FF3">
              <w:t>8</w:t>
            </w:r>
            <w:r w:rsidRPr="00F44FF3" w:rsidDel="000A36CD">
              <w:t>.0</w:t>
            </w:r>
            <w:r w:rsidR="00743858" w:rsidRPr="00F44FF3" w:rsidDel="000A36CD">
              <w:t>2</w:t>
            </w:r>
            <w:r w:rsidR="00022F7D" w:rsidRPr="00F44FF3" w:rsidDel="000A36CD">
              <w:t>a</w:t>
            </w:r>
            <w:r w:rsidRPr="00F44FF3" w:rsidDel="000A36CD">
              <w:t xml:space="preserve"> </w:t>
            </w:r>
            <w:r w:rsidR="00AC1183" w:rsidRPr="00F44FF3" w:rsidDel="000A36CD">
              <w:t>–</w:t>
            </w:r>
            <w:r w:rsidRPr="00F44FF3" w:rsidDel="000A36CD">
              <w:t xml:space="preserve"> Corrective Actions</w:t>
            </w:r>
            <w:r w:rsidR="0028466D" w:rsidRPr="00F44FF3" w:rsidDel="000A36CD">
              <w:t>]</w:t>
            </w:r>
          </w:p>
          <w:p w14:paraId="3F691A76" w14:textId="777B81D8" w:rsidR="00100DB6" w:rsidRPr="00F44FF3" w:rsidDel="000A36CD" w:rsidRDefault="00100DB6" w:rsidP="00BE5551">
            <w:pPr>
              <w:pStyle w:val="BodyText-table"/>
            </w:pPr>
          </w:p>
          <w:p w14:paraId="0FA21184" w14:textId="4F12FECE" w:rsidR="00100DB6" w:rsidRPr="00F44FF3" w:rsidDel="000A36CD" w:rsidRDefault="00100DB6" w:rsidP="00BE5551">
            <w:pPr>
              <w:pStyle w:val="BodyText-table"/>
            </w:pPr>
            <w:r w:rsidRPr="00F44FF3" w:rsidDel="000A36CD">
              <w:t xml:space="preserve">Corrective Action References: </w:t>
            </w:r>
            <w:r w:rsidR="0028466D" w:rsidRPr="00F44FF3" w:rsidDel="000A36CD">
              <w:t>[</w:t>
            </w:r>
            <w:r w:rsidRPr="00F44FF3" w:rsidDel="000A36CD">
              <w:t>0</w:t>
            </w:r>
            <w:r w:rsidR="009343DB" w:rsidRPr="00F44FF3">
              <w:t>8</w:t>
            </w:r>
            <w:r w:rsidRPr="00F44FF3" w:rsidDel="000A36CD">
              <w:t>.0</w:t>
            </w:r>
            <w:r w:rsidR="00743858" w:rsidRPr="00F44FF3" w:rsidDel="000A36CD">
              <w:t>2b</w:t>
            </w:r>
            <w:r w:rsidRPr="00F44FF3" w:rsidDel="000A36CD">
              <w:t xml:space="preserve"> </w:t>
            </w:r>
            <w:r w:rsidR="00AC1183" w:rsidRPr="00F44FF3" w:rsidDel="000A36CD">
              <w:t>–</w:t>
            </w:r>
            <w:r w:rsidRPr="00F44FF3" w:rsidDel="000A36CD">
              <w:t xml:space="preserve"> Corrective Action Reference</w:t>
            </w:r>
            <w:r w:rsidR="004350ED" w:rsidRPr="00F44FF3">
              <w:t>s</w:t>
            </w:r>
            <w:r w:rsidR="0028466D" w:rsidRPr="00F44FF3" w:rsidDel="000A36CD">
              <w:t>]</w:t>
            </w:r>
          </w:p>
          <w:p w14:paraId="3E28EAAC" w14:textId="55509647" w:rsidR="00AC1183" w:rsidRPr="00F44FF3" w:rsidRDefault="00AC1183" w:rsidP="00BE5551">
            <w:pPr>
              <w:pStyle w:val="BodyText-table"/>
            </w:pPr>
          </w:p>
        </w:tc>
      </w:tr>
      <w:tr w:rsidR="00100DB6" w:rsidRPr="00F44FF3" w14:paraId="6E3B7DBE" w14:textId="77777777" w:rsidTr="00C600AD">
        <w:tc>
          <w:tcPr>
            <w:tcW w:w="9360" w:type="dxa"/>
            <w:gridSpan w:val="2"/>
          </w:tcPr>
          <w:p w14:paraId="62F88124" w14:textId="1EFF15DF" w:rsidR="00100DB6" w:rsidRPr="00F44FF3" w:rsidDel="000A36CD" w:rsidRDefault="00100DB6" w:rsidP="00BE5551">
            <w:pPr>
              <w:pStyle w:val="BodyText-table"/>
            </w:pPr>
            <w:r w:rsidRPr="00F44FF3" w:rsidDel="000A36CD">
              <w:rPr>
                <w:u w:val="single"/>
              </w:rPr>
              <w:t>Analysis:</w:t>
            </w:r>
            <w:r w:rsidRPr="00F44FF3" w:rsidDel="000A36CD">
              <w:t xml:space="preserve"> </w:t>
            </w:r>
            <w:r w:rsidR="0028466D" w:rsidRPr="00F44FF3" w:rsidDel="000A36CD">
              <w:t>[</w:t>
            </w:r>
            <w:r w:rsidRPr="00F44FF3" w:rsidDel="000A36CD">
              <w:t>0</w:t>
            </w:r>
            <w:r w:rsidR="009343DB" w:rsidRPr="00F44FF3">
              <w:t>8</w:t>
            </w:r>
            <w:r w:rsidRPr="00F44FF3" w:rsidDel="000A36CD">
              <w:t xml:space="preserve">.03 </w:t>
            </w:r>
            <w:r w:rsidR="00AC1183" w:rsidRPr="00F44FF3" w:rsidDel="000A36CD">
              <w:t>–</w:t>
            </w:r>
            <w:r w:rsidR="009574B0" w:rsidRPr="00F44FF3" w:rsidDel="000A36CD">
              <w:t xml:space="preserve"> </w:t>
            </w:r>
            <w:r w:rsidRPr="00F44FF3" w:rsidDel="000A36CD">
              <w:t>Analysis</w:t>
            </w:r>
            <w:r w:rsidR="0028466D" w:rsidRPr="00F44FF3" w:rsidDel="000A36CD">
              <w:t>]</w:t>
            </w:r>
          </w:p>
          <w:p w14:paraId="49D4AD77" w14:textId="0F4406D7" w:rsidR="00C023FB" w:rsidRPr="00F44FF3" w:rsidDel="000A36CD" w:rsidRDefault="00C023FB" w:rsidP="00BE5551">
            <w:pPr>
              <w:pStyle w:val="BodyText-table"/>
            </w:pPr>
          </w:p>
          <w:p w14:paraId="4C478163" w14:textId="5786A1C2" w:rsidR="00AC1183" w:rsidRPr="00F44FF3" w:rsidRDefault="00AC1183" w:rsidP="00BE5551">
            <w:pPr>
              <w:pStyle w:val="BodyText-table"/>
            </w:pPr>
          </w:p>
        </w:tc>
      </w:tr>
      <w:tr w:rsidR="00100DB6" w:rsidRPr="00F44FF3" w14:paraId="00B746C9" w14:textId="77777777" w:rsidTr="00C600AD">
        <w:tc>
          <w:tcPr>
            <w:tcW w:w="9360" w:type="dxa"/>
            <w:gridSpan w:val="2"/>
          </w:tcPr>
          <w:p w14:paraId="7B53C680" w14:textId="549B2ADC" w:rsidR="00100DB6" w:rsidRPr="00F44FF3" w:rsidDel="000A36CD" w:rsidRDefault="00100DB6" w:rsidP="00BE5551">
            <w:pPr>
              <w:pStyle w:val="BodyText-table"/>
            </w:pPr>
            <w:r w:rsidRPr="00F44FF3" w:rsidDel="000A36CD">
              <w:rPr>
                <w:u w:val="single"/>
              </w:rPr>
              <w:t>Enforcement</w:t>
            </w:r>
            <w:r w:rsidRPr="00F44FF3" w:rsidDel="000A36CD">
              <w:t>:</w:t>
            </w:r>
          </w:p>
          <w:p w14:paraId="57F30CAB" w14:textId="5FC81688" w:rsidR="00100DB6" w:rsidRPr="00F44FF3" w:rsidDel="000A36CD" w:rsidRDefault="00100DB6" w:rsidP="00BE5551">
            <w:pPr>
              <w:pStyle w:val="BodyText-table"/>
            </w:pPr>
          </w:p>
          <w:p w14:paraId="2239D2D1" w14:textId="2C24B625" w:rsidR="00100DB6" w:rsidRPr="00F44FF3" w:rsidDel="000A36CD" w:rsidRDefault="00100DB6" w:rsidP="00BE5551">
            <w:pPr>
              <w:pStyle w:val="BodyText-table"/>
            </w:pPr>
            <w:r w:rsidRPr="00F44FF3" w:rsidDel="000A36CD">
              <w:t xml:space="preserve">Severity: </w:t>
            </w:r>
            <w:r w:rsidR="0028466D" w:rsidRPr="00F44FF3" w:rsidDel="000A36CD">
              <w:t>[</w:t>
            </w:r>
            <w:r w:rsidRPr="00F44FF3" w:rsidDel="000A36CD">
              <w:t>0</w:t>
            </w:r>
            <w:r w:rsidR="009343DB" w:rsidRPr="00F44FF3">
              <w:t>8</w:t>
            </w:r>
            <w:r w:rsidRPr="00F44FF3" w:rsidDel="000A36CD">
              <w:t>.0</w:t>
            </w:r>
            <w:r w:rsidR="00832B1E" w:rsidRPr="00F44FF3" w:rsidDel="000A36CD">
              <w:t>4a</w:t>
            </w:r>
            <w:r w:rsidRPr="00F44FF3" w:rsidDel="000A36CD">
              <w:t xml:space="preserve"> </w:t>
            </w:r>
            <w:r w:rsidR="00AC1183" w:rsidRPr="00F44FF3" w:rsidDel="000A36CD">
              <w:t>–</w:t>
            </w:r>
            <w:r w:rsidRPr="00F44FF3" w:rsidDel="000A36CD">
              <w:t xml:space="preserve"> Severity Level</w:t>
            </w:r>
            <w:r w:rsidR="0028466D" w:rsidRPr="00F44FF3" w:rsidDel="000A36CD">
              <w:t>]</w:t>
            </w:r>
          </w:p>
          <w:p w14:paraId="1F595579" w14:textId="5BA95C1E" w:rsidR="00100DB6" w:rsidRPr="00F44FF3" w:rsidDel="000A36CD" w:rsidRDefault="00100DB6" w:rsidP="00BE5551">
            <w:pPr>
              <w:pStyle w:val="BodyText-table"/>
            </w:pPr>
          </w:p>
          <w:p w14:paraId="4130C99D" w14:textId="4815100C" w:rsidR="00100DB6" w:rsidRPr="00F44FF3" w:rsidDel="000A36CD" w:rsidRDefault="00100DB6" w:rsidP="00BE5551">
            <w:pPr>
              <w:pStyle w:val="BodyText-table"/>
            </w:pPr>
            <w:r w:rsidRPr="00F44FF3" w:rsidDel="000A36CD">
              <w:t xml:space="preserve">Violation: </w:t>
            </w:r>
            <w:r w:rsidR="0028466D" w:rsidRPr="00F44FF3" w:rsidDel="000A36CD">
              <w:t>[</w:t>
            </w:r>
            <w:r w:rsidRPr="00F44FF3" w:rsidDel="000A36CD">
              <w:t>0</w:t>
            </w:r>
            <w:r w:rsidR="009343DB" w:rsidRPr="00F44FF3">
              <w:t>8</w:t>
            </w:r>
            <w:r w:rsidRPr="00F44FF3" w:rsidDel="000A36CD">
              <w:t>.</w:t>
            </w:r>
            <w:r w:rsidR="00367EB5" w:rsidRPr="00F44FF3">
              <w:t>0</w:t>
            </w:r>
            <w:r w:rsidRPr="00F44FF3" w:rsidDel="000A36CD">
              <w:t>4</w:t>
            </w:r>
            <w:r w:rsidR="00832B1E" w:rsidRPr="00F44FF3" w:rsidDel="000A36CD">
              <w:t>b</w:t>
            </w:r>
            <w:r w:rsidRPr="00F44FF3" w:rsidDel="000A36CD">
              <w:t xml:space="preserve"> </w:t>
            </w:r>
            <w:r w:rsidR="00AC1183" w:rsidRPr="00F44FF3" w:rsidDel="000A36CD">
              <w:t>–</w:t>
            </w:r>
            <w:r w:rsidRPr="00F44FF3" w:rsidDel="000A36CD">
              <w:t xml:space="preserve"> Violation</w:t>
            </w:r>
            <w:r w:rsidR="0028466D" w:rsidRPr="00F44FF3" w:rsidDel="000A36CD">
              <w:t>]</w:t>
            </w:r>
          </w:p>
          <w:p w14:paraId="07B370E4" w14:textId="67535BF6" w:rsidR="00100DB6" w:rsidRPr="00F44FF3" w:rsidDel="000A36CD" w:rsidRDefault="00100DB6" w:rsidP="00BE5551">
            <w:pPr>
              <w:pStyle w:val="BodyText-table"/>
            </w:pPr>
          </w:p>
          <w:p w14:paraId="09FEA10A" w14:textId="1A8FF23F" w:rsidR="00100DB6" w:rsidRPr="00F44FF3" w:rsidDel="000A36CD" w:rsidRDefault="00100DB6" w:rsidP="00BE5551">
            <w:pPr>
              <w:pStyle w:val="BodyText-table"/>
            </w:pPr>
            <w:r w:rsidRPr="00F44FF3" w:rsidDel="000A36CD">
              <w:t xml:space="preserve">Enforcement Action: </w:t>
            </w:r>
            <w:r w:rsidR="0028466D" w:rsidRPr="00F44FF3" w:rsidDel="000A36CD">
              <w:t>[</w:t>
            </w:r>
            <w:r w:rsidR="00450A2D" w:rsidRPr="00F44FF3" w:rsidDel="000A36CD">
              <w:t>0</w:t>
            </w:r>
            <w:r w:rsidR="00367EB5" w:rsidRPr="00F44FF3">
              <w:t>8</w:t>
            </w:r>
            <w:r w:rsidR="00450A2D" w:rsidRPr="00F44FF3" w:rsidDel="000A36CD">
              <w:t>.04</w:t>
            </w:r>
            <w:r w:rsidR="00B14E33" w:rsidRPr="00F44FF3" w:rsidDel="000A36CD">
              <w:t>c</w:t>
            </w:r>
            <w:r w:rsidR="0019462A" w:rsidRPr="00F44FF3">
              <w:t>-08.04f</w:t>
            </w:r>
            <w:r w:rsidR="00F17202" w:rsidRPr="00F44FF3" w:rsidDel="000A36CD">
              <w:t xml:space="preserve"> </w:t>
            </w:r>
            <w:r w:rsidR="00AC1183" w:rsidRPr="00F44FF3" w:rsidDel="000A36CD">
              <w:t>–</w:t>
            </w:r>
            <w:r w:rsidR="00703676" w:rsidRPr="00F44FF3" w:rsidDel="000A36CD">
              <w:t xml:space="preserve"> Enforcement Action</w:t>
            </w:r>
            <w:r w:rsidR="0028466D" w:rsidRPr="00F44FF3" w:rsidDel="000A36CD">
              <w:t>]</w:t>
            </w:r>
          </w:p>
          <w:p w14:paraId="7BF293E3" w14:textId="44CC9944" w:rsidR="005B6264" w:rsidRPr="00F44FF3" w:rsidDel="000A36CD" w:rsidRDefault="005B6264" w:rsidP="00BE5551">
            <w:pPr>
              <w:pStyle w:val="BodyText-table"/>
            </w:pPr>
          </w:p>
          <w:p w14:paraId="0874B7AE" w14:textId="01CE29F0" w:rsidR="00100DB6" w:rsidRPr="00F44FF3" w:rsidRDefault="005B6264" w:rsidP="00BE5551">
            <w:pPr>
              <w:pStyle w:val="BodyText-table"/>
            </w:pPr>
            <w:r w:rsidRPr="00F44FF3" w:rsidDel="000A36CD">
              <w:t>[0</w:t>
            </w:r>
            <w:r w:rsidR="00367EB5" w:rsidRPr="00F44FF3">
              <w:t>8</w:t>
            </w:r>
            <w:r w:rsidRPr="00F44FF3" w:rsidDel="000A36CD">
              <w:t>.05 – Unresolved Item Closure]</w:t>
            </w:r>
          </w:p>
        </w:tc>
      </w:tr>
    </w:tbl>
    <w:p w14:paraId="211797A2" w14:textId="216DC690" w:rsidR="7EB95405" w:rsidRPr="002E4A25" w:rsidRDefault="7EB95405" w:rsidP="002E4A25"/>
    <w:p w14:paraId="58E63DB2" w14:textId="6F041217" w:rsidR="7EB95405" w:rsidRPr="00994102" w:rsidRDefault="00994102" w:rsidP="00994102">
      <w:pPr>
        <w:pStyle w:val="Heading2"/>
        <w:rPr>
          <w:u w:val="single"/>
        </w:rPr>
      </w:pPr>
      <w:bookmarkStart w:id="221" w:name="_Toc1193426019"/>
      <w:bookmarkStart w:id="222" w:name="_Toc2034667250"/>
      <w:bookmarkStart w:id="223" w:name="_Toc844593301"/>
      <w:bookmarkStart w:id="224" w:name="_Toc338129873"/>
      <w:bookmarkStart w:id="225" w:name="_Toc619212203"/>
      <w:bookmarkStart w:id="226" w:name="_Toc822136191"/>
      <w:bookmarkStart w:id="227" w:name="_Toc201745535"/>
      <w:r>
        <w:t>0</w:t>
      </w:r>
      <w:r w:rsidR="0B623DD3" w:rsidRPr="002E4A25">
        <w:t>8</w:t>
      </w:r>
      <w:r w:rsidR="616944E8" w:rsidRPr="002E4A25">
        <w:t>.01</w:t>
      </w:r>
      <w:r w:rsidR="2A5B4771">
        <w:tab/>
      </w:r>
      <w:r w:rsidR="616944E8" w:rsidRPr="002E4A25">
        <w:t>Introduction</w:t>
      </w:r>
      <w:bookmarkEnd w:id="221"/>
      <w:bookmarkEnd w:id="222"/>
      <w:bookmarkEnd w:id="223"/>
      <w:bookmarkEnd w:id="224"/>
      <w:bookmarkEnd w:id="225"/>
      <w:bookmarkEnd w:id="226"/>
      <w:bookmarkEnd w:id="227"/>
    </w:p>
    <w:p w14:paraId="4E2F303A" w14:textId="219EC473" w:rsidR="00946373" w:rsidRDefault="00946373" w:rsidP="00F678E0">
      <w:pPr>
        <w:pStyle w:val="BodyText3"/>
      </w:pPr>
      <w:r>
        <w:t xml:space="preserve">Provide the title, report section number, </w:t>
      </w:r>
      <w:r w:rsidR="00593CE5">
        <w:t>severity level (use AV if an apparent violation)</w:t>
      </w:r>
      <w:r w:rsidR="00A15590">
        <w:t>, IP number,</w:t>
      </w:r>
      <w:r w:rsidR="00782AE7">
        <w:t xml:space="preserve"> tracking number, </w:t>
      </w:r>
      <w:r w:rsidR="00BB66F7">
        <w:t>status (open or closed) and EA number as appropriate.</w:t>
      </w:r>
    </w:p>
    <w:p w14:paraId="0ECD0188" w14:textId="5376C6DD" w:rsidR="00597503" w:rsidRPr="00461774" w:rsidRDefault="00597503" w:rsidP="00447779">
      <w:pPr>
        <w:pStyle w:val="BodyText3"/>
      </w:pPr>
      <w:r w:rsidRPr="005554BB">
        <w:t>The introduction should be one or two sentences that provide a brief discussion of the violation</w:t>
      </w:r>
      <w:r w:rsidR="00B06097">
        <w:t xml:space="preserve">. </w:t>
      </w:r>
      <w:r w:rsidRPr="005554BB">
        <w:t xml:space="preserve">This section does not need to </w:t>
      </w:r>
      <w:r w:rsidR="00027F21">
        <w:t>be</w:t>
      </w:r>
      <w:r w:rsidR="00120A69">
        <w:t xml:space="preserve"> detailed </w:t>
      </w:r>
      <w:r w:rsidRPr="005554BB">
        <w:t>because the description that follows will provide the supporting details</w:t>
      </w:r>
      <w:r w:rsidR="00B06097">
        <w:t xml:space="preserve">. </w:t>
      </w:r>
      <w:r w:rsidRPr="005554BB">
        <w:t xml:space="preserve">The introduction </w:t>
      </w:r>
      <w:r w:rsidR="008A6BE9" w:rsidRPr="005554BB">
        <w:t xml:space="preserve">should </w:t>
      </w:r>
      <w:r w:rsidRPr="005554BB">
        <w:t>include</w:t>
      </w:r>
      <w:r w:rsidR="00447779">
        <w:t xml:space="preserve"> the</w:t>
      </w:r>
      <w:r w:rsidRPr="00461774">
        <w:t xml:space="preserve"> identification </w:t>
      </w:r>
      <w:r w:rsidRPr="00461774">
        <w:lastRenderedPageBreak/>
        <w:t>credit (self-revealing, NRC-identified, or licensee-identified</w:t>
      </w:r>
      <w:r w:rsidR="00280031">
        <w:t xml:space="preserve"> as d</w:t>
      </w:r>
      <w:r w:rsidR="00690442">
        <w:t xml:space="preserve">escribed </w:t>
      </w:r>
      <w:r w:rsidR="00971348">
        <w:t xml:space="preserve">in </w:t>
      </w:r>
      <w:r w:rsidR="00280031">
        <w:t>the NRC Enforcement Policy</w:t>
      </w:r>
      <w:r w:rsidRPr="00461774">
        <w:t>)</w:t>
      </w:r>
      <w:r w:rsidR="00B06097">
        <w:t xml:space="preserve">. </w:t>
      </w:r>
      <w:r w:rsidR="003433E3">
        <w:t>Note that this is not appropriate for AVs.</w:t>
      </w:r>
    </w:p>
    <w:p w14:paraId="229E6DF3" w14:textId="770B93BB" w:rsidR="00D01EE5" w:rsidRPr="00994102" w:rsidRDefault="00994102" w:rsidP="00994102">
      <w:pPr>
        <w:pStyle w:val="Heading2"/>
        <w:rPr>
          <w:rStyle w:val="Heading2Char"/>
        </w:rPr>
      </w:pPr>
      <w:bookmarkStart w:id="228" w:name="_Toc941401488"/>
      <w:bookmarkStart w:id="229" w:name="_Toc1583479632"/>
      <w:bookmarkStart w:id="230" w:name="_Toc1621319593"/>
      <w:bookmarkStart w:id="231" w:name="_Toc2084674117"/>
      <w:bookmarkStart w:id="232" w:name="_Toc347542915"/>
      <w:bookmarkStart w:id="233" w:name="_Toc1938903528"/>
      <w:bookmarkStart w:id="234" w:name="_Toc201745536"/>
      <w:r>
        <w:t>0</w:t>
      </w:r>
      <w:r w:rsidR="0A48BE9B">
        <w:t>8</w:t>
      </w:r>
      <w:r w:rsidR="49813100" w:rsidRPr="002E4A25">
        <w:t>.02</w:t>
      </w:r>
      <w:r w:rsidR="49813100">
        <w:tab/>
      </w:r>
      <w:r w:rsidR="49813100" w:rsidRPr="002E4A25">
        <w:t>Description</w:t>
      </w:r>
      <w:bookmarkEnd w:id="228"/>
      <w:bookmarkEnd w:id="229"/>
      <w:bookmarkEnd w:id="230"/>
      <w:bookmarkEnd w:id="231"/>
      <w:bookmarkEnd w:id="232"/>
      <w:bookmarkEnd w:id="233"/>
      <w:bookmarkEnd w:id="234"/>
    </w:p>
    <w:p w14:paraId="0ECD018C" w14:textId="4D37344F" w:rsidR="0062724E" w:rsidRDefault="0062724E" w:rsidP="00F678E0">
      <w:pPr>
        <w:pStyle w:val="BodyText3"/>
      </w:pPr>
      <w:r w:rsidRPr="00461774">
        <w:t>The description must describe the circumstances associated with the violation and include the supporting factual information that will be used to support the justifications used in the analysis and enforcement section determinations</w:t>
      </w:r>
      <w:r w:rsidR="00B06097">
        <w:t xml:space="preserve">. </w:t>
      </w:r>
      <w:r w:rsidRPr="00461774">
        <w:t>Additionally, if the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w:t>
      </w:r>
      <w:r w:rsidR="00B06097">
        <w:t xml:space="preserve">. </w:t>
      </w:r>
      <w:r w:rsidRPr="00461774">
        <w:t>The description must include sufficient detail commensurate with the significance for the reader to understand the issue, evaluation of significance, and enforcement conclusions</w:t>
      </w:r>
      <w:r w:rsidR="00B06097">
        <w:t xml:space="preserve">. </w:t>
      </w:r>
      <w:r w:rsidRPr="00461774">
        <w:t>Where applicable, the write-up should include a description of any positive licensee performance that mitigated a potential problem and influenced the significance</w:t>
      </w:r>
      <w:r w:rsidR="00B06097">
        <w:t xml:space="preserve">. </w:t>
      </w:r>
      <w:r w:rsidRPr="00461774">
        <w:t>Most violations are based on relatively simple circumstances</w:t>
      </w:r>
      <w:r w:rsidR="00CE019E">
        <w:t>,</w:t>
      </w:r>
      <w:r w:rsidR="007E1EDC" w:rsidRPr="00461774">
        <w:t xml:space="preserve"> </w:t>
      </w:r>
      <w:r w:rsidRPr="00461774">
        <w:t>can be described in less than one page</w:t>
      </w:r>
      <w:r w:rsidR="00594888">
        <w:t>,</w:t>
      </w:r>
      <w:r w:rsidRPr="00461774">
        <w:t xml:space="preserve"> and should rarely exceed two pages</w:t>
      </w:r>
      <w:r w:rsidR="00B06097">
        <w:t xml:space="preserve">. </w:t>
      </w:r>
      <w:r w:rsidRPr="00461774">
        <w:t xml:space="preserve">Violations based on </w:t>
      </w:r>
      <w:r w:rsidR="00830B6C" w:rsidRPr="00461774">
        <w:t>more complex</w:t>
      </w:r>
      <w:r w:rsidRPr="00461774">
        <w:t xml:space="preserve"> circumstances may merit more discussion.</w:t>
      </w:r>
    </w:p>
    <w:p w14:paraId="04899081" w14:textId="75DC7514" w:rsidR="00172632" w:rsidRDefault="00B81574" w:rsidP="004A7647">
      <w:pPr>
        <w:pStyle w:val="BodyText"/>
        <w:numPr>
          <w:ilvl w:val="0"/>
          <w:numId w:val="10"/>
        </w:numPr>
      </w:pPr>
      <w:r>
        <w:t>Short</w:t>
      </w:r>
      <w:r w:rsidR="0077704A">
        <w:t xml:space="preserve"> and (if applicable) </w:t>
      </w:r>
      <w:r w:rsidR="002952B5" w:rsidRPr="006828E4">
        <w:t>long-term</w:t>
      </w:r>
      <w:r w:rsidR="0077704A" w:rsidRPr="006828E4">
        <w:t xml:space="preserve"> </w:t>
      </w:r>
      <w:r w:rsidR="00172632" w:rsidRPr="006828E4">
        <w:t>corrective actions taken to restore compliance or ensure adequate safety</w:t>
      </w:r>
      <w:r w:rsidR="00B06097" w:rsidRPr="006828E4">
        <w:t xml:space="preserve">. </w:t>
      </w:r>
      <w:r w:rsidR="00172632" w:rsidRPr="006828E4">
        <w:t xml:space="preserve">If the planned corrective action is still being evaluated, </w:t>
      </w:r>
      <w:ins w:id="235" w:author="Author">
        <w:r w:rsidR="003339F9" w:rsidRPr="006828E4">
          <w:t xml:space="preserve">the inspector should include </w:t>
        </w:r>
      </w:ins>
      <w:r w:rsidR="00172632" w:rsidRPr="006828E4">
        <w:t xml:space="preserve">a sentence stating why continued noncompliance does not present an immediate safety or security </w:t>
      </w:r>
      <w:r w:rsidR="00172632" w:rsidRPr="00461774">
        <w:t>concern</w:t>
      </w:r>
      <w:r w:rsidR="00B06097">
        <w:t>.</w:t>
      </w:r>
    </w:p>
    <w:p w14:paraId="738014E7" w14:textId="1870D3C3" w:rsidR="00172632" w:rsidRPr="00461774" w:rsidRDefault="00022F7D" w:rsidP="004A7647">
      <w:pPr>
        <w:pStyle w:val="BodyText"/>
        <w:numPr>
          <w:ilvl w:val="0"/>
          <w:numId w:val="10"/>
        </w:numPr>
      </w:pPr>
      <w:r w:rsidRPr="00461774">
        <w:t>A reference to any licensee’s corrective action document number</w:t>
      </w:r>
      <w:r w:rsidR="00C60778">
        <w:t>(s)</w:t>
      </w:r>
      <w:r w:rsidRPr="00461774">
        <w:t>.</w:t>
      </w:r>
    </w:p>
    <w:p w14:paraId="3B92F037" w14:textId="3DDCE7AC" w:rsidR="7EB95405" w:rsidRDefault="00994102" w:rsidP="00994102">
      <w:pPr>
        <w:pStyle w:val="Heading2"/>
      </w:pPr>
      <w:bookmarkStart w:id="236" w:name="_Toc1285390504"/>
      <w:bookmarkStart w:id="237" w:name="_Toc185934133"/>
      <w:bookmarkStart w:id="238" w:name="_Toc1543793213"/>
      <w:bookmarkStart w:id="239" w:name="_Toc1024805012"/>
      <w:bookmarkStart w:id="240" w:name="_Toc1408687839"/>
      <w:bookmarkStart w:id="241" w:name="_Toc1563909391"/>
      <w:bookmarkStart w:id="242" w:name="_Toc201745537"/>
      <w:r>
        <w:t>0</w:t>
      </w:r>
      <w:r w:rsidR="4F6C3EEB">
        <w:t>8</w:t>
      </w:r>
      <w:r w:rsidR="5ABBCB09" w:rsidRPr="002E4A25">
        <w:t>.03</w:t>
      </w:r>
      <w:r w:rsidR="49813100">
        <w:tab/>
      </w:r>
      <w:r w:rsidR="49813100" w:rsidRPr="002E4A25">
        <w:t>Analysis</w:t>
      </w:r>
      <w:bookmarkEnd w:id="236"/>
      <w:bookmarkEnd w:id="237"/>
      <w:bookmarkEnd w:id="238"/>
      <w:bookmarkEnd w:id="239"/>
      <w:bookmarkEnd w:id="240"/>
      <w:bookmarkEnd w:id="241"/>
      <w:bookmarkEnd w:id="242"/>
    </w:p>
    <w:p w14:paraId="6EB47074" w14:textId="20065BCF" w:rsidR="00794072" w:rsidRDefault="0062724E" w:rsidP="00F678E0">
      <w:pPr>
        <w:pStyle w:val="BodyText3"/>
      </w:pPr>
      <w:r w:rsidRPr="00461774">
        <w:t>The level of detail must allow a knowledgeable reader to reconstruct the decision logic used to arrive at the final conclusion</w:t>
      </w:r>
      <w:r w:rsidR="00B06097">
        <w:t xml:space="preserve">. </w:t>
      </w:r>
      <w:r w:rsidRPr="00461774">
        <w:t>The analysis must include the following</w:t>
      </w:r>
      <w:r w:rsidR="00847A9E">
        <w:t xml:space="preserve"> as applicable</w:t>
      </w:r>
      <w:r w:rsidRPr="00461774">
        <w:t>:</w:t>
      </w:r>
    </w:p>
    <w:p w14:paraId="77ABCA79" w14:textId="3062A1E6" w:rsidR="00B80B07" w:rsidRDefault="005F140C" w:rsidP="004A7647">
      <w:pPr>
        <w:pStyle w:val="BodyText"/>
        <w:numPr>
          <w:ilvl w:val="0"/>
          <w:numId w:val="22"/>
        </w:numPr>
      </w:pPr>
      <w:r>
        <w:t>E</w:t>
      </w:r>
      <w:r w:rsidR="4E695998">
        <w:t xml:space="preserve">xamples in NRC Enforcement Policy </w:t>
      </w:r>
      <w:r w:rsidR="00DA05D6">
        <w:t>Section </w:t>
      </w:r>
      <w:r w:rsidR="4E695998">
        <w:t>6.0, “Violation Examples,” aligning with SL-I through SL-IV violations</w:t>
      </w:r>
      <w:r w:rsidR="0057661E">
        <w:t xml:space="preserve">, if </w:t>
      </w:r>
      <w:r w:rsidR="006D272C">
        <w:t>applicable</w:t>
      </w:r>
      <w:r w:rsidR="00180FDD">
        <w:t xml:space="preserve">; and, </w:t>
      </w:r>
    </w:p>
    <w:p w14:paraId="5FEC549F" w14:textId="44EE5F61" w:rsidR="006C738E" w:rsidRDefault="0062724E" w:rsidP="004A7647">
      <w:pPr>
        <w:pStyle w:val="BodyText"/>
        <w:numPr>
          <w:ilvl w:val="0"/>
          <w:numId w:val="22"/>
        </w:numPr>
      </w:pPr>
      <w:r w:rsidRPr="00461774">
        <w:t xml:space="preserve">Actual and potential safety or </w:t>
      </w:r>
      <w:r w:rsidR="001C12F9">
        <w:t>security</w:t>
      </w:r>
      <w:r w:rsidRPr="00461774">
        <w:t xml:space="preserve"> significance, including </w:t>
      </w:r>
      <w:r w:rsidR="001C12F9">
        <w:t xml:space="preserve">a </w:t>
      </w:r>
      <w:r w:rsidRPr="00461774">
        <w:t>discussion of the safety margin and duration of the violation</w:t>
      </w:r>
      <w:r w:rsidR="00BB0C96">
        <w:t>, as well as the regulatory consequences</w:t>
      </w:r>
      <w:r w:rsidRPr="00461774">
        <w:t>.</w:t>
      </w:r>
    </w:p>
    <w:p w14:paraId="6388D98F" w14:textId="324E89D2" w:rsidR="7EB95405" w:rsidRDefault="00994102" w:rsidP="00994102">
      <w:pPr>
        <w:pStyle w:val="Heading2"/>
      </w:pPr>
      <w:bookmarkStart w:id="243" w:name="_Toc826484379"/>
      <w:bookmarkStart w:id="244" w:name="_Toc2106336402"/>
      <w:bookmarkStart w:id="245" w:name="_Toc18316162"/>
      <w:bookmarkStart w:id="246" w:name="_Toc530746785"/>
      <w:bookmarkStart w:id="247" w:name="_Toc2063307167"/>
      <w:bookmarkStart w:id="248" w:name="_Toc46522108"/>
      <w:bookmarkStart w:id="249" w:name="_Toc201745538"/>
      <w:r>
        <w:t>0</w:t>
      </w:r>
      <w:r w:rsidR="385B7C3E">
        <w:t>8</w:t>
      </w:r>
      <w:r w:rsidR="1485C3E1" w:rsidRPr="002E4A25">
        <w:t>.04</w:t>
      </w:r>
      <w:r w:rsidR="49813100">
        <w:tab/>
      </w:r>
      <w:r w:rsidR="49813100" w:rsidRPr="002E4A25">
        <w:t>Enforcement</w:t>
      </w:r>
      <w:bookmarkEnd w:id="243"/>
      <w:bookmarkEnd w:id="244"/>
      <w:bookmarkEnd w:id="245"/>
      <w:bookmarkEnd w:id="246"/>
      <w:bookmarkEnd w:id="247"/>
      <w:bookmarkEnd w:id="248"/>
      <w:bookmarkEnd w:id="249"/>
    </w:p>
    <w:p w14:paraId="4E773FC4" w14:textId="587A6AA7" w:rsidR="00893585" w:rsidRDefault="00AD7FCE" w:rsidP="00F678E0">
      <w:pPr>
        <w:pStyle w:val="BodyText3"/>
      </w:pPr>
      <w:r>
        <w:t>Violations</w:t>
      </w:r>
      <w:r w:rsidR="0062724E" w:rsidRPr="00461774">
        <w:t xml:space="preserve"> are documented in accordance with the </w:t>
      </w:r>
      <w:r w:rsidR="009E4C4A" w:rsidRPr="00461774">
        <w:t xml:space="preserve">NRC </w:t>
      </w:r>
      <w:r w:rsidR="0062724E" w:rsidRPr="00461774">
        <w:t>Enforcement Policy. The enforcement section must include the following for violations which do not receive enforcement discretion (except as noted below):</w:t>
      </w:r>
    </w:p>
    <w:p w14:paraId="523F4FEF" w14:textId="6F913F7F" w:rsidR="00001D69" w:rsidRDefault="00DC655A" w:rsidP="004A7647">
      <w:pPr>
        <w:pStyle w:val="BodyText"/>
        <w:numPr>
          <w:ilvl w:val="0"/>
          <w:numId w:val="11"/>
        </w:numPr>
      </w:pPr>
      <w:r w:rsidRPr="00461774">
        <w:t xml:space="preserve">Logic used to determine the SL of the violation including a specific reference to </w:t>
      </w:r>
      <w:r>
        <w:t xml:space="preserve">the NRC </w:t>
      </w:r>
      <w:r w:rsidRPr="00461774">
        <w:t>Enforcement Policy examples as applicable</w:t>
      </w:r>
      <w:r w:rsidR="00B06097">
        <w:t xml:space="preserve">. </w:t>
      </w:r>
      <w:r w:rsidR="0058534C" w:rsidRPr="00461774">
        <w:t xml:space="preserve">If an NOV is being used to disposition a violation normally dispositioned as an NCV, additionally describe the circumstances in accordance with </w:t>
      </w:r>
      <w:r w:rsidR="00DA05D6">
        <w:t>Section </w:t>
      </w:r>
      <w:r w:rsidR="0058534C" w:rsidRPr="00461774">
        <w:t xml:space="preserve">2.3.2 of the NRC Enforcement Policy. </w:t>
      </w:r>
      <w:r>
        <w:t>Because the SL of an AV has not yet been determined, the logic should describe why the violation is being considered for escalated enforcement</w:t>
      </w:r>
      <w:r w:rsidR="00832B1E">
        <w:t>.</w:t>
      </w:r>
    </w:p>
    <w:p w14:paraId="50E9C6FA" w14:textId="180475FD" w:rsidR="00860066" w:rsidRDefault="00001D69" w:rsidP="004A7647">
      <w:pPr>
        <w:pStyle w:val="BodyText"/>
        <w:numPr>
          <w:ilvl w:val="0"/>
          <w:numId w:val="11"/>
        </w:numPr>
      </w:pPr>
      <w:r w:rsidRPr="00001D69">
        <w:lastRenderedPageBreak/>
        <w:t>What requirement was violated and how it was violated</w:t>
      </w:r>
      <w:r w:rsidR="00665A4F">
        <w:t>. T</w:t>
      </w:r>
      <w:r w:rsidRPr="00001D69">
        <w:t>his requires a “contrary to” statement consistent with guidance in the NRC Enforcement Manual, using language that is parallel to that of the requirement.</w:t>
      </w:r>
    </w:p>
    <w:p w14:paraId="0C5DD000" w14:textId="77777777" w:rsidR="00D84296" w:rsidRDefault="001332A5" w:rsidP="004A7647">
      <w:pPr>
        <w:pStyle w:val="BodyText"/>
        <w:numPr>
          <w:ilvl w:val="0"/>
          <w:numId w:val="11"/>
        </w:numPr>
      </w:pPr>
      <w:r w:rsidRPr="001332A5">
        <w:t>When the violation occurred and how long it existed</w:t>
      </w:r>
      <w:r w:rsidR="00D84296">
        <w:t>.</w:t>
      </w:r>
    </w:p>
    <w:p w14:paraId="0ECD01A5" w14:textId="06C82F40" w:rsidR="0062724E" w:rsidRDefault="0062724E" w:rsidP="004A7647">
      <w:pPr>
        <w:pStyle w:val="BodyText"/>
        <w:numPr>
          <w:ilvl w:val="0"/>
          <w:numId w:val="11"/>
        </w:numPr>
      </w:pPr>
      <w:r w:rsidRPr="00461774">
        <w:t>Specific enforcement actions</w:t>
      </w:r>
      <w:r w:rsidR="00896C9C">
        <w:t>,</w:t>
      </w:r>
      <w:r w:rsidRPr="00461774">
        <w:t xml:space="preserve"> including documenting any enforcement discretion granted in accordance with an existing Enforcement Guidance Memorandum, should be documented.</w:t>
      </w:r>
    </w:p>
    <w:p w14:paraId="12D4BFA1" w14:textId="50E54CA9" w:rsidR="00495EC2" w:rsidRDefault="00495EC2" w:rsidP="004A7647">
      <w:pPr>
        <w:pStyle w:val="BodyText"/>
        <w:numPr>
          <w:ilvl w:val="0"/>
          <w:numId w:val="11"/>
        </w:numPr>
      </w:pPr>
      <w:r w:rsidRPr="00495EC2">
        <w:t>Tracking number and title resulting from the violation (e.g., NCV, NOV, or AV [Tracking Number], Title).</w:t>
      </w:r>
    </w:p>
    <w:p w14:paraId="0ECD01A9" w14:textId="4CBC780B" w:rsidR="0062724E" w:rsidRDefault="0062724E" w:rsidP="004A7647">
      <w:pPr>
        <w:pStyle w:val="BodyText"/>
        <w:numPr>
          <w:ilvl w:val="0"/>
          <w:numId w:val="11"/>
        </w:numPr>
      </w:pPr>
      <w:r w:rsidRPr="00461774">
        <w:t>A statement similar to</w:t>
      </w:r>
      <w:r w:rsidR="00084F6F">
        <w:t xml:space="preserve"> one of the following</w:t>
      </w:r>
      <w:r w:rsidRPr="00461774">
        <w:t>:</w:t>
      </w:r>
    </w:p>
    <w:p w14:paraId="73A83E9B" w14:textId="0C467CAF" w:rsidR="00506E57" w:rsidRPr="006E0730" w:rsidRDefault="0062724E" w:rsidP="004A7647">
      <w:pPr>
        <w:pStyle w:val="BodyText"/>
        <w:numPr>
          <w:ilvl w:val="1"/>
          <w:numId w:val="11"/>
        </w:numPr>
      </w:pPr>
      <w:r w:rsidRPr="006E0730">
        <w:t xml:space="preserve">For NCVs: “This violation is being treated as an NCV, consistent with </w:t>
      </w:r>
      <w:r w:rsidR="00DA05D6">
        <w:t>Section </w:t>
      </w:r>
      <w:r w:rsidRPr="006E0730">
        <w:t xml:space="preserve">2.3.2 of the </w:t>
      </w:r>
      <w:r w:rsidR="009E4C4A" w:rsidRPr="006E0730">
        <w:t xml:space="preserve">NRC </w:t>
      </w:r>
      <w:r w:rsidRPr="006E0730">
        <w:t>Enforcement Policy.</w:t>
      </w:r>
      <w:r w:rsidR="009E4C4A" w:rsidRPr="006E0730">
        <w:t>”</w:t>
      </w:r>
    </w:p>
    <w:p w14:paraId="0ECD01AD" w14:textId="70DC928A" w:rsidR="007A276A" w:rsidRPr="00461774" w:rsidRDefault="0062724E" w:rsidP="004A7647">
      <w:pPr>
        <w:pStyle w:val="BodyText"/>
        <w:numPr>
          <w:ilvl w:val="1"/>
          <w:numId w:val="11"/>
        </w:numPr>
      </w:pPr>
      <w:r w:rsidRPr="006E0730">
        <w:t>For NOVs:</w:t>
      </w:r>
      <w:r w:rsidR="00070449" w:rsidRPr="006E0730">
        <w:t xml:space="preserve"> </w:t>
      </w:r>
      <w:r w:rsidRPr="006E0730">
        <w:t xml:space="preserve">“This </w:t>
      </w:r>
      <w:r w:rsidR="00315D53" w:rsidRPr="006E0730">
        <w:t>violation is being cited because [reason</w:t>
      </w:r>
      <w:r w:rsidR="006E06D1" w:rsidRPr="006E0730">
        <w:t xml:space="preserve">], consistent with </w:t>
      </w:r>
      <w:r w:rsidR="00DA05D6">
        <w:t>Section </w:t>
      </w:r>
      <w:r w:rsidR="006E06D1" w:rsidRPr="006E0730">
        <w:t>2.3.2 of the</w:t>
      </w:r>
      <w:r w:rsidR="006E06D1">
        <w:t xml:space="preserve"> Enforcement Policy.</w:t>
      </w:r>
      <w:r w:rsidR="001C24F3">
        <w:t>”</w:t>
      </w:r>
    </w:p>
    <w:p w14:paraId="4D59F1C5" w14:textId="6B6C1EA0" w:rsidR="005813E9" w:rsidRDefault="005813E9" w:rsidP="003C1488">
      <w:pPr>
        <w:pStyle w:val="BodyText"/>
        <w:numPr>
          <w:ilvl w:val="0"/>
          <w:numId w:val="11"/>
        </w:numPr>
      </w:pPr>
      <w:bookmarkStart w:id="250" w:name="_Toc1408117837"/>
      <w:bookmarkStart w:id="251" w:name="_Toc612490734"/>
      <w:bookmarkStart w:id="252" w:name="_Toc1160188646"/>
      <w:bookmarkStart w:id="253" w:name="_Toc625758096"/>
      <w:bookmarkStart w:id="254" w:name="_Toc1609198876"/>
      <w:bookmarkStart w:id="255" w:name="_Toc2037446404"/>
      <w:r>
        <w:t xml:space="preserve">If </w:t>
      </w:r>
      <w:r w:rsidR="00350310">
        <w:t>am</w:t>
      </w:r>
      <w:r w:rsidR="00BD4A7F">
        <w:t>biguity in the licensing basis, design basis</w:t>
      </w:r>
      <w:r w:rsidR="00D10772">
        <w:t>,</w:t>
      </w:r>
      <w:r w:rsidR="00BD4A7F">
        <w:t xml:space="preserve"> or regulatory requirements,</w:t>
      </w:r>
      <w:r w:rsidR="00BA66F4">
        <w:t xml:space="preserve"> the inspector should discuss the possibility of using the VLSSIR process to</w:t>
      </w:r>
      <w:r w:rsidR="002030E1">
        <w:t xml:space="preserve"> address the issue. See Section 15.03.</w:t>
      </w:r>
    </w:p>
    <w:p w14:paraId="195183D6" w14:textId="77777777" w:rsidR="005813E9" w:rsidRDefault="005813E9" w:rsidP="002E4A25"/>
    <w:p w14:paraId="65483146" w14:textId="40627BF2" w:rsidR="7EB95405" w:rsidRDefault="00994102" w:rsidP="00994102">
      <w:pPr>
        <w:pStyle w:val="Heading2"/>
      </w:pPr>
      <w:bookmarkStart w:id="256" w:name="_Toc201745539"/>
      <w:r>
        <w:t>0</w:t>
      </w:r>
      <w:r w:rsidR="58554C1E" w:rsidRPr="002E4A25">
        <w:t>8</w:t>
      </w:r>
      <w:r w:rsidR="4ABCF999" w:rsidRPr="002E4A25">
        <w:t>.05</w:t>
      </w:r>
      <w:r w:rsidR="4ABCF999">
        <w:tab/>
      </w:r>
      <w:r w:rsidR="4ABCF999" w:rsidRPr="002E4A25">
        <w:t>Unresolved Item Closure</w:t>
      </w:r>
      <w:bookmarkEnd w:id="250"/>
      <w:bookmarkEnd w:id="251"/>
      <w:bookmarkEnd w:id="252"/>
      <w:bookmarkEnd w:id="253"/>
      <w:bookmarkEnd w:id="254"/>
      <w:bookmarkEnd w:id="255"/>
      <w:bookmarkEnd w:id="256"/>
    </w:p>
    <w:p w14:paraId="5F0A18C4" w14:textId="1CF9DDB1" w:rsidR="00F17A0E" w:rsidRDefault="00F17A0E" w:rsidP="00A01E14">
      <w:pPr>
        <w:pStyle w:val="BodyText3"/>
      </w:pP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w:t>
      </w:r>
      <w:r w:rsidR="00F04FA6">
        <w:t>5</w:t>
      </w:r>
      <w:r w:rsidRPr="00F17A0E">
        <w:t>001234/202</w:t>
      </w:r>
      <w:r w:rsidR="00180875">
        <w:t>x</w:t>
      </w:r>
      <w:r w:rsidRPr="00F17A0E">
        <w:t>001-01.”)</w:t>
      </w:r>
      <w:r w:rsidR="00B06097">
        <w:t>.</w:t>
      </w:r>
    </w:p>
    <w:p w14:paraId="0ECD01B2" w14:textId="1B811798" w:rsidR="002D0B53" w:rsidRPr="00461774" w:rsidRDefault="4F186DD0" w:rsidP="0016732E">
      <w:pPr>
        <w:pStyle w:val="Heading1"/>
      </w:pPr>
      <w:bookmarkStart w:id="257" w:name="_Toc416695081"/>
      <w:bookmarkStart w:id="258" w:name="_Toc62124097"/>
      <w:bookmarkStart w:id="259" w:name="_Toc62124854"/>
      <w:bookmarkStart w:id="260" w:name="_Toc62125555"/>
      <w:bookmarkStart w:id="261" w:name="_Toc62125919"/>
      <w:bookmarkStart w:id="262" w:name="_Toc115267854"/>
      <w:bookmarkStart w:id="263" w:name="_Toc1152751993"/>
      <w:bookmarkStart w:id="264" w:name="_Toc1538794399"/>
      <w:bookmarkStart w:id="265" w:name="_Toc407883093"/>
      <w:bookmarkStart w:id="266" w:name="_Toc1472593210"/>
      <w:bookmarkStart w:id="267" w:name="_Toc1331199633"/>
      <w:bookmarkStart w:id="268" w:name="_Toc2098420040"/>
      <w:bookmarkStart w:id="269" w:name="_Toc1242240345"/>
      <w:bookmarkStart w:id="270" w:name="_Toc1398308339"/>
      <w:bookmarkStart w:id="271" w:name="_Toc201745540"/>
      <w:r>
        <w:t>0610</w:t>
      </w:r>
      <w:r w:rsidR="5EF174A8">
        <w:t>-0</w:t>
      </w:r>
      <w:r w:rsidR="04E9CFE7">
        <w:t>9</w:t>
      </w:r>
      <w:r w:rsidR="00994102">
        <w:tab/>
      </w:r>
      <w:r w:rsidR="5EF174A8">
        <w:t>UNRESOLVED ITEMS</w:t>
      </w:r>
      <w:bookmarkEnd w:id="257"/>
      <w:r w:rsidR="190F64B7">
        <w:t xml:space="preserve"> (URI</w:t>
      </w:r>
      <w:r w:rsidR="0EBB7E7D">
        <w:t>)</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2ADBF0DA" w14:textId="4BB3515E" w:rsidR="7EB95405" w:rsidRPr="00994102" w:rsidRDefault="00994102" w:rsidP="00994102">
      <w:pPr>
        <w:pStyle w:val="Heading2"/>
        <w:rPr>
          <w:rFonts w:cstheme="majorBidi"/>
          <w:caps/>
        </w:rPr>
      </w:pPr>
      <w:bookmarkStart w:id="272" w:name="_Toc56234895"/>
      <w:bookmarkStart w:id="273" w:name="_Toc1861555871"/>
      <w:bookmarkStart w:id="274" w:name="_Toc1964739432"/>
      <w:bookmarkStart w:id="275" w:name="_Toc1446589309"/>
      <w:bookmarkStart w:id="276" w:name="_Toc1456554861"/>
      <w:bookmarkStart w:id="277" w:name="_Toc863192229"/>
      <w:bookmarkStart w:id="278" w:name="_Toc201745541"/>
      <w:r>
        <w:t>0</w:t>
      </w:r>
      <w:r w:rsidR="771F384C" w:rsidRPr="002E4A25">
        <w:t>9</w:t>
      </w:r>
      <w:r w:rsidR="6EE62AB1" w:rsidRPr="002E4A25">
        <w:t>.01</w:t>
      </w:r>
      <w:r w:rsidR="6EE62AB1">
        <w:tab/>
      </w:r>
      <w:r w:rsidR="6EE62AB1" w:rsidRPr="002E4A25">
        <w:t>Opening</w:t>
      </w:r>
      <w:bookmarkEnd w:id="272"/>
      <w:bookmarkEnd w:id="273"/>
      <w:bookmarkEnd w:id="274"/>
      <w:bookmarkEnd w:id="275"/>
      <w:bookmarkEnd w:id="276"/>
      <w:bookmarkEnd w:id="277"/>
      <w:bookmarkEnd w:id="278"/>
    </w:p>
    <w:p w14:paraId="5F67C866" w14:textId="249517A9" w:rsidR="00FB7AC4" w:rsidRPr="00461774" w:rsidRDefault="00FB7AC4" w:rsidP="00A01E14">
      <w:pPr>
        <w:pStyle w:val="BodyText3"/>
      </w:pPr>
      <w:r w:rsidRPr="00070449">
        <w:t>An inspector should open a</w:t>
      </w:r>
      <w:r>
        <w:t xml:space="preserve"> URI</w:t>
      </w:r>
      <w:r w:rsidRPr="00070449">
        <w:t xml:space="preserve"> when an </w:t>
      </w:r>
      <w:r>
        <w:t>observation</w:t>
      </w:r>
      <w:r w:rsidRPr="00070449">
        <w:t xml:space="preserve"> is identified but more information is required to determine </w:t>
      </w:r>
      <w:r w:rsidRPr="008F2EC1">
        <w:t>if</w:t>
      </w:r>
      <w:r w:rsidRPr="00070449">
        <w:t xml:space="preserve"> the </w:t>
      </w:r>
      <w:r w:rsidRPr="008F2EC1">
        <w:t>observation</w:t>
      </w:r>
      <w:r>
        <w:t xml:space="preserve"> is</w:t>
      </w:r>
      <w:r w:rsidRPr="008F2EC1">
        <w:t xml:space="preserve"> a noncompliance</w:t>
      </w:r>
      <w:r w:rsidR="00B06097">
        <w:t>.</w:t>
      </w:r>
      <w:r w:rsidR="00E92B23">
        <w:t xml:space="preserve"> There should be a reasonable expectation that a violation</w:t>
      </w:r>
      <w:r w:rsidR="008604BA">
        <w:t xml:space="preserve"> may exist in order to document a URI</w:t>
      </w:r>
      <w:r w:rsidR="00354FDA">
        <w:t>.</w:t>
      </w:r>
    </w:p>
    <w:p w14:paraId="3AB30A7A" w14:textId="26EB0CC0" w:rsidR="00FB7AC4" w:rsidRDefault="00FB7AC4" w:rsidP="0069388D">
      <w:pPr>
        <w:pStyle w:val="BodyText3"/>
      </w:pPr>
      <w:r w:rsidRPr="00461774">
        <w:t xml:space="preserve">A </w:t>
      </w:r>
      <w:r>
        <w:t xml:space="preserve">URI </w:t>
      </w:r>
      <w:r w:rsidRPr="00461774">
        <w:t xml:space="preserve">cannot be used to determine the significance of a </w:t>
      </w:r>
      <w:r>
        <w:t>violation</w:t>
      </w:r>
      <w:r w:rsidR="000F3916">
        <w:t xml:space="preserve"> (except when more information is needed to determine if a violation is minor or more than minor)</w:t>
      </w:r>
      <w:r w:rsidR="006563EB">
        <w:t>,</w:t>
      </w:r>
      <w:r w:rsidRPr="00461774">
        <w:t xml:space="preserve"> to track completion of licensee’s actions associated with a </w:t>
      </w:r>
      <w:r>
        <w:t>violation</w:t>
      </w:r>
      <w:r w:rsidRPr="00461774">
        <w:t xml:space="preserve"> or an inspection question, or to determine if enforcement discretion should be granted for a violation</w:t>
      </w:r>
      <w:r w:rsidR="00B06097">
        <w:t xml:space="preserve">. </w:t>
      </w:r>
      <w:r w:rsidRPr="00461774">
        <w:t xml:space="preserve">The action of documenting </w:t>
      </w:r>
      <w:r>
        <w:t>URIs</w:t>
      </w:r>
      <w:r w:rsidRPr="00FF5288">
        <w:t xml:space="preserve"> </w:t>
      </w:r>
      <w:r w:rsidRPr="00461774">
        <w:t>is a commitment of future resources</w:t>
      </w:r>
      <w:r w:rsidR="00207DB4">
        <w:t xml:space="preserve"> by both the NRC and the licensee</w:t>
      </w:r>
      <w:r w:rsidRPr="00461774">
        <w:t>.</w:t>
      </w:r>
    </w:p>
    <w:p w14:paraId="6036FD05" w14:textId="3DE7B6F7" w:rsidR="00FB7AC4" w:rsidRPr="00461774" w:rsidRDefault="00FB7AC4" w:rsidP="0088485E">
      <w:pPr>
        <w:pStyle w:val="BodyText3"/>
        <w:keepNext/>
      </w:pPr>
      <w:r w:rsidRPr="00461774">
        <w:lastRenderedPageBreak/>
        <w:t xml:space="preserve">The </w:t>
      </w:r>
      <w:r w:rsidRPr="00FF5288">
        <w:t xml:space="preserve">URI </w:t>
      </w:r>
      <w:r w:rsidRPr="00461774">
        <w:t xml:space="preserve">should be documented using </w:t>
      </w:r>
      <w:r w:rsidR="001631F9">
        <w:t xml:space="preserve">the format </w:t>
      </w:r>
      <w:r w:rsidR="006C3D57">
        <w:t>shown in the table below</w:t>
      </w:r>
      <w:r w:rsidR="00C106EE">
        <w:t>.</w:t>
      </w:r>
    </w:p>
    <w:p w14:paraId="7DCC2CA5" w14:textId="113B34E9" w:rsidR="00EC56B3" w:rsidRDefault="00EC56B3" w:rsidP="00990932">
      <w:pPr>
        <w:pStyle w:val="Tables"/>
      </w:pPr>
      <w:r w:rsidRPr="006828E4">
        <w:t xml:space="preserve">Table </w:t>
      </w:r>
      <w:ins w:id="279" w:author="Author">
        <w:r w:rsidR="007C7988" w:rsidRPr="006828E4">
          <w:t>3</w:t>
        </w:r>
      </w:ins>
      <w:r w:rsidRPr="006828E4">
        <w:t xml:space="preserve">: </w:t>
      </w:r>
      <w:r w:rsidR="00D47DA2">
        <w:t xml:space="preserve">Open </w:t>
      </w:r>
      <w:r w:rsidR="00614275">
        <w:t>Unresolved Item</w:t>
      </w:r>
    </w:p>
    <w:tbl>
      <w:tblPr>
        <w:tblStyle w:val="Findings"/>
        <w:tblW w:w="9331" w:type="dxa"/>
        <w:tblLayout w:type="fixed"/>
        <w:tblLook w:val="04A0" w:firstRow="1" w:lastRow="0" w:firstColumn="1" w:lastColumn="0" w:noHBand="0" w:noVBand="1"/>
      </w:tblPr>
      <w:tblGrid>
        <w:gridCol w:w="1920"/>
        <w:gridCol w:w="6122"/>
        <w:gridCol w:w="1289"/>
      </w:tblGrid>
      <w:tr w:rsidR="00EC56B3" w:rsidRPr="005E60D9" w:rsidDel="006704BA" w14:paraId="415C06DF" w14:textId="43F99AA9" w:rsidTr="00515383">
        <w:tc>
          <w:tcPr>
            <w:tcW w:w="1920" w:type="dxa"/>
            <w:hideMark/>
          </w:tcPr>
          <w:p w14:paraId="1CD9C2E2" w14:textId="1E4BBF8F" w:rsidR="00EC56B3" w:rsidRPr="005E60D9" w:rsidDel="006704BA" w:rsidRDefault="00EC56B3" w:rsidP="00BE5551">
            <w:pPr>
              <w:pStyle w:val="BodyText-table"/>
            </w:pPr>
            <w:r w:rsidRPr="005E60D9" w:rsidDel="006704BA">
              <w:t>Unresolved Item</w:t>
            </w:r>
          </w:p>
          <w:p w14:paraId="69162533" w14:textId="424908B4" w:rsidR="00EC56B3" w:rsidRPr="005E60D9" w:rsidDel="006704BA" w:rsidRDefault="00EC56B3" w:rsidP="00BE5551">
            <w:pPr>
              <w:pStyle w:val="BodyText-table"/>
            </w:pPr>
            <w:r w:rsidRPr="005E60D9" w:rsidDel="006704BA">
              <w:t>(Open)</w:t>
            </w:r>
          </w:p>
        </w:tc>
        <w:tc>
          <w:tcPr>
            <w:tcW w:w="6122" w:type="dxa"/>
            <w:hideMark/>
          </w:tcPr>
          <w:p w14:paraId="782D5EAE" w14:textId="0FE6D4F1" w:rsidR="00EC56B3" w:rsidRPr="005E60D9" w:rsidDel="006704BA" w:rsidRDefault="00856CA6" w:rsidP="00BE5551">
            <w:pPr>
              <w:pStyle w:val="BodyText-table"/>
            </w:pPr>
            <w:r w:rsidRPr="005E60D9" w:rsidDel="006704BA">
              <w:t>[</w:t>
            </w:r>
            <w:r w:rsidR="00EC56B3" w:rsidRPr="005E60D9" w:rsidDel="006704BA">
              <w:t>URI Title</w:t>
            </w:r>
            <w:r w:rsidR="00A94AB6">
              <w:t xml:space="preserve"> and </w:t>
            </w:r>
            <w:r w:rsidR="00887427" w:rsidRPr="005E60D9" w:rsidDel="006704BA">
              <w:t>Tracking Number]</w:t>
            </w:r>
          </w:p>
        </w:tc>
        <w:tc>
          <w:tcPr>
            <w:tcW w:w="1289" w:type="dxa"/>
            <w:hideMark/>
          </w:tcPr>
          <w:p w14:paraId="7F963AD5" w14:textId="52C0A7FE" w:rsidR="00EC56B3" w:rsidRPr="005E60D9" w:rsidDel="006704BA" w:rsidRDefault="00856CA6" w:rsidP="00BE5551">
            <w:pPr>
              <w:pStyle w:val="BodyText-table"/>
            </w:pPr>
            <w:r w:rsidRPr="005E60D9" w:rsidDel="006704BA">
              <w:t>[IP Number]</w:t>
            </w:r>
          </w:p>
        </w:tc>
      </w:tr>
      <w:tr w:rsidR="00EC56B3" w:rsidRPr="005E60D9" w:rsidDel="006704BA" w14:paraId="0021DA8D" w14:textId="24751077" w:rsidTr="00515383">
        <w:tc>
          <w:tcPr>
            <w:tcW w:w="9331" w:type="dxa"/>
            <w:gridSpan w:val="3"/>
          </w:tcPr>
          <w:p w14:paraId="02807ED8" w14:textId="1E54B426" w:rsidR="00EC56B3" w:rsidRPr="005E60D9" w:rsidDel="006704BA" w:rsidRDefault="00EC56B3" w:rsidP="00BE5551">
            <w:pPr>
              <w:pStyle w:val="BodyText-table"/>
            </w:pPr>
            <w:r w:rsidRPr="005E60D9" w:rsidDel="006704BA">
              <w:rPr>
                <w:u w:val="single"/>
              </w:rPr>
              <w:t>Description:</w:t>
            </w:r>
            <w:r w:rsidRPr="005E60D9" w:rsidDel="006704BA">
              <w:t xml:space="preserve"> </w:t>
            </w:r>
            <w:r w:rsidR="001A3F5B" w:rsidRPr="005E60D9" w:rsidDel="006704BA">
              <w:t>[</w:t>
            </w:r>
            <w:r w:rsidRPr="005E60D9" w:rsidDel="006704BA">
              <w:t>0</w:t>
            </w:r>
            <w:r w:rsidR="00CA628C">
              <w:t>9</w:t>
            </w:r>
            <w:r w:rsidRPr="005E60D9" w:rsidDel="006704BA">
              <w:t xml:space="preserve">.01a </w:t>
            </w:r>
            <w:r w:rsidR="001A3F5B" w:rsidRPr="005E60D9" w:rsidDel="006704BA">
              <w:t>–</w:t>
            </w:r>
            <w:r w:rsidRPr="005E60D9" w:rsidDel="006704BA">
              <w:t xml:space="preserve"> Description</w:t>
            </w:r>
            <w:r w:rsidR="001A3F5B" w:rsidRPr="005E60D9" w:rsidDel="006704BA">
              <w:t>]</w:t>
            </w:r>
          </w:p>
          <w:p w14:paraId="168ED22E" w14:textId="65B9D033" w:rsidR="00EC56B3" w:rsidRPr="005E60D9" w:rsidDel="006704BA" w:rsidRDefault="00EC56B3" w:rsidP="00BE5551">
            <w:pPr>
              <w:pStyle w:val="BodyText-table"/>
            </w:pPr>
          </w:p>
        </w:tc>
      </w:tr>
      <w:tr w:rsidR="00EC56B3" w:rsidRPr="005E60D9" w:rsidDel="006704BA" w14:paraId="6B253CAC" w14:textId="599B0424" w:rsidTr="00515383">
        <w:tc>
          <w:tcPr>
            <w:tcW w:w="9331" w:type="dxa"/>
            <w:gridSpan w:val="3"/>
          </w:tcPr>
          <w:p w14:paraId="2DCA014E" w14:textId="55B8AC52" w:rsidR="00EC56B3" w:rsidRPr="005E60D9" w:rsidDel="006704BA" w:rsidRDefault="00EC56B3" w:rsidP="00BE5551">
            <w:pPr>
              <w:pStyle w:val="BodyText-table"/>
            </w:pPr>
            <w:r w:rsidRPr="005E60D9" w:rsidDel="006704BA">
              <w:t xml:space="preserve">Planned Closure Actions: </w:t>
            </w:r>
            <w:r w:rsidR="001A3F5B" w:rsidRPr="005E60D9" w:rsidDel="006704BA">
              <w:t>[</w:t>
            </w:r>
            <w:r w:rsidRPr="005E60D9" w:rsidDel="006704BA">
              <w:t>0</w:t>
            </w:r>
            <w:r w:rsidR="00CA628C">
              <w:t>9</w:t>
            </w:r>
            <w:r w:rsidRPr="005E60D9" w:rsidDel="006704BA">
              <w:t xml:space="preserve">.01b </w:t>
            </w:r>
            <w:r w:rsidR="001A3F5B" w:rsidRPr="005E60D9" w:rsidDel="006704BA">
              <w:t>–</w:t>
            </w:r>
            <w:r w:rsidRPr="005E60D9" w:rsidDel="006704BA">
              <w:t xml:space="preserve"> Planned Closure Actions</w:t>
            </w:r>
            <w:r w:rsidR="001A3F5B" w:rsidRPr="005E60D9" w:rsidDel="006704BA">
              <w:t>]</w:t>
            </w:r>
          </w:p>
          <w:p w14:paraId="39A0DC03" w14:textId="2C587C08" w:rsidR="00EC56B3" w:rsidRPr="005E60D9" w:rsidDel="006704BA" w:rsidRDefault="00EC56B3" w:rsidP="00BE5551">
            <w:pPr>
              <w:pStyle w:val="BodyText-table"/>
            </w:pPr>
          </w:p>
        </w:tc>
      </w:tr>
      <w:tr w:rsidR="00EC56B3" w:rsidRPr="005E60D9" w:rsidDel="006704BA" w14:paraId="3B72F263" w14:textId="1C0A36B5" w:rsidTr="00515383">
        <w:tc>
          <w:tcPr>
            <w:tcW w:w="9331" w:type="dxa"/>
            <w:gridSpan w:val="3"/>
          </w:tcPr>
          <w:p w14:paraId="0E958DAB" w14:textId="299B9C55" w:rsidR="00EC56B3" w:rsidRPr="005E60D9" w:rsidDel="006704BA" w:rsidRDefault="00EC56B3" w:rsidP="00BE5551">
            <w:pPr>
              <w:pStyle w:val="BodyText-table"/>
            </w:pPr>
            <w:r w:rsidRPr="005E60D9" w:rsidDel="006704BA">
              <w:t xml:space="preserve">Licensee Actions: </w:t>
            </w:r>
            <w:r w:rsidR="001A3F5B" w:rsidRPr="005E60D9" w:rsidDel="006704BA">
              <w:t>[</w:t>
            </w:r>
            <w:r w:rsidRPr="005E60D9" w:rsidDel="006704BA">
              <w:t>0</w:t>
            </w:r>
            <w:r w:rsidR="00CA628C">
              <w:t>9</w:t>
            </w:r>
            <w:r w:rsidRPr="005E60D9" w:rsidDel="006704BA">
              <w:t>.01c</w:t>
            </w:r>
            <w:r w:rsidRPr="005E60D9" w:rsidDel="006704BA">
              <w:rPr>
                <w:b/>
                <w:bCs/>
              </w:rPr>
              <w:t xml:space="preserve"> </w:t>
            </w:r>
            <w:r w:rsidR="001A3F5B" w:rsidRPr="005E60D9" w:rsidDel="006704BA">
              <w:t>–</w:t>
            </w:r>
            <w:r w:rsidR="001A3F5B" w:rsidRPr="005E60D9" w:rsidDel="006704BA">
              <w:rPr>
                <w:b/>
                <w:bCs/>
              </w:rPr>
              <w:t xml:space="preserve"> </w:t>
            </w:r>
            <w:r w:rsidRPr="005E60D9" w:rsidDel="006704BA">
              <w:t>Licensee Actions</w:t>
            </w:r>
            <w:r w:rsidR="001A3F5B" w:rsidRPr="005E60D9" w:rsidDel="006704BA">
              <w:t>]</w:t>
            </w:r>
          </w:p>
          <w:p w14:paraId="1A68A447" w14:textId="6F11E1A4" w:rsidR="00EC56B3" w:rsidRPr="005E60D9" w:rsidDel="006704BA" w:rsidRDefault="00EC56B3" w:rsidP="00BE5551">
            <w:pPr>
              <w:pStyle w:val="BodyText-table"/>
            </w:pPr>
          </w:p>
        </w:tc>
      </w:tr>
      <w:tr w:rsidR="00EC56B3" w:rsidRPr="005E60D9" w:rsidDel="006704BA" w14:paraId="285D82AA" w14:textId="3EFF9D7C" w:rsidTr="00515383">
        <w:trPr>
          <w:trHeight w:val="477"/>
        </w:trPr>
        <w:tc>
          <w:tcPr>
            <w:tcW w:w="9331" w:type="dxa"/>
            <w:gridSpan w:val="3"/>
          </w:tcPr>
          <w:p w14:paraId="43C99B74" w14:textId="2D6848AD" w:rsidR="00EC56B3" w:rsidRPr="005E60D9" w:rsidDel="006704BA" w:rsidRDefault="00EC56B3" w:rsidP="00BE5551">
            <w:pPr>
              <w:pStyle w:val="BodyText-table"/>
            </w:pPr>
            <w:r w:rsidRPr="005E60D9" w:rsidDel="006704BA">
              <w:t xml:space="preserve">Corrective Action References: </w:t>
            </w:r>
            <w:r w:rsidR="001A3F5B" w:rsidRPr="005E60D9" w:rsidDel="006704BA">
              <w:t>[</w:t>
            </w:r>
            <w:r w:rsidRPr="005E60D9" w:rsidDel="006704BA">
              <w:t>0</w:t>
            </w:r>
            <w:r w:rsidR="00CA628C">
              <w:t>9</w:t>
            </w:r>
            <w:r w:rsidRPr="005E60D9" w:rsidDel="006704BA">
              <w:t xml:space="preserve">.01d </w:t>
            </w:r>
            <w:r w:rsidR="001A3F5B" w:rsidRPr="005E60D9" w:rsidDel="006704BA">
              <w:t xml:space="preserve">– </w:t>
            </w:r>
            <w:r w:rsidRPr="005E60D9" w:rsidDel="006704BA">
              <w:t>Corrective Action References</w:t>
            </w:r>
            <w:r w:rsidR="001A3F5B" w:rsidRPr="005E60D9" w:rsidDel="006704BA">
              <w:t>]</w:t>
            </w:r>
          </w:p>
        </w:tc>
      </w:tr>
    </w:tbl>
    <w:p w14:paraId="497B4D16" w14:textId="6F4976AF" w:rsidR="000C7952" w:rsidRPr="000C7952" w:rsidDel="006704BA" w:rsidRDefault="000C7952" w:rsidP="000C7952">
      <w:pPr>
        <w:pStyle w:val="BodyText"/>
      </w:pPr>
    </w:p>
    <w:p w14:paraId="5C924B50" w14:textId="13E81506" w:rsidR="002A6C33" w:rsidRPr="009F173D" w:rsidRDefault="546F04BF" w:rsidP="004A7647">
      <w:pPr>
        <w:pStyle w:val="BodyText"/>
        <w:numPr>
          <w:ilvl w:val="0"/>
          <w:numId w:val="12"/>
        </w:numPr>
      </w:pPr>
      <w:r w:rsidRPr="009F173D">
        <w:t xml:space="preserve">The description section should describe the issue with sufficient detail to allow another inspector to complete the inspection </w:t>
      </w:r>
      <w:r w:rsidR="00195672" w:rsidRPr="009F173D">
        <w:t>and document the effort</w:t>
      </w:r>
      <w:r w:rsidR="00B06097">
        <w:t xml:space="preserve">. </w:t>
      </w:r>
      <w:r w:rsidR="00EC5C6E" w:rsidRPr="009F173D">
        <w:t xml:space="preserve">The description should </w:t>
      </w:r>
      <w:r w:rsidR="00EB49B2" w:rsidRPr="009F173D">
        <w:t>clearly state that a URI was identified and i</w:t>
      </w:r>
      <w:r w:rsidR="00A12612" w:rsidRPr="009F173D">
        <w:t xml:space="preserve">ndicate what </w:t>
      </w:r>
      <w:r w:rsidR="00E510EE" w:rsidRPr="009F173D">
        <w:t xml:space="preserve">additional information is needed to make the </w:t>
      </w:r>
      <w:r w:rsidR="002D123B" w:rsidRPr="009F173D">
        <w:t>enforcement determination</w:t>
      </w:r>
      <w:r w:rsidR="00C106EE">
        <w:t>.</w:t>
      </w:r>
    </w:p>
    <w:p w14:paraId="28F5C620" w14:textId="7D630096" w:rsidR="009F173D" w:rsidRDefault="00AB5939" w:rsidP="004A7647">
      <w:pPr>
        <w:pStyle w:val="BodyText"/>
        <w:numPr>
          <w:ilvl w:val="0"/>
          <w:numId w:val="12"/>
        </w:numPr>
      </w:pPr>
      <w:r>
        <w:t>The planned closure action section should identify the specific licensee or NRC actions needed to determine whether the issue of concern is a violation</w:t>
      </w:r>
      <w:r w:rsidR="00FF5484">
        <w:t xml:space="preserve"> or </w:t>
      </w:r>
      <w:r w:rsidR="00893B66">
        <w:t xml:space="preserve">if </w:t>
      </w:r>
      <w:r w:rsidR="00D02248">
        <w:t>a violation is minor or more than minor</w:t>
      </w:r>
      <w:r>
        <w:t>.</w:t>
      </w:r>
    </w:p>
    <w:p w14:paraId="6F489507" w14:textId="74FD4747" w:rsidR="009F173D" w:rsidRDefault="00B5311E" w:rsidP="004A7647">
      <w:pPr>
        <w:pStyle w:val="BodyText"/>
        <w:numPr>
          <w:ilvl w:val="0"/>
          <w:numId w:val="12"/>
        </w:numPr>
      </w:pPr>
      <w:r>
        <w:t>The licensee action section should describe any corrective actions taken to eliminate any perceived immediate safety or security concerns.</w:t>
      </w:r>
    </w:p>
    <w:p w14:paraId="78688EC4" w14:textId="651997BB" w:rsidR="009F173D" w:rsidRDefault="00FB23F8" w:rsidP="004A7647">
      <w:pPr>
        <w:pStyle w:val="BodyText"/>
        <w:numPr>
          <w:ilvl w:val="0"/>
          <w:numId w:val="12"/>
        </w:numPr>
      </w:pPr>
      <w:r>
        <w:t xml:space="preserve">The corrective action reference section should identify the licensee’s corrective action </w:t>
      </w:r>
      <w:r w:rsidR="00C96735">
        <w:t>records.</w:t>
      </w:r>
      <w:r w:rsidR="0043687C">
        <w:t xml:space="preserve"> The licensee is not required </w:t>
      </w:r>
      <w:r w:rsidR="00EF5DA6">
        <w:t xml:space="preserve">to place an URI in </w:t>
      </w:r>
      <w:r w:rsidR="00FE659A">
        <w:t>their corrective action program</w:t>
      </w:r>
      <w:r w:rsidR="007548BB">
        <w:t xml:space="preserve">, but if the licensee chooses to add the URI to its corrective action </w:t>
      </w:r>
      <w:r w:rsidR="7F60EF1A">
        <w:t>program</w:t>
      </w:r>
      <w:r w:rsidR="00F45E87">
        <w:t>,</w:t>
      </w:r>
      <w:r w:rsidR="7F60EF1A">
        <w:t xml:space="preserve"> </w:t>
      </w:r>
      <w:r w:rsidR="004A3083">
        <w:t xml:space="preserve">then </w:t>
      </w:r>
      <w:r w:rsidR="005264C8">
        <w:t>reference the ent</w:t>
      </w:r>
      <w:r w:rsidR="001470C2">
        <w:t xml:space="preserve">ry </w:t>
      </w:r>
      <w:r w:rsidR="004A3083">
        <w:t>accordingly</w:t>
      </w:r>
      <w:r w:rsidR="001470C2">
        <w:t>.</w:t>
      </w:r>
    </w:p>
    <w:p w14:paraId="1313C828" w14:textId="57CD72B9" w:rsidR="00172FC1" w:rsidRDefault="546F04BF" w:rsidP="004451C3">
      <w:pPr>
        <w:pStyle w:val="BodyText3"/>
      </w:pPr>
      <w:r>
        <w:t>URIs should be documented in the inspection report cover letter</w:t>
      </w:r>
      <w:r w:rsidR="00B41977">
        <w:t xml:space="preserve">, since more information </w:t>
      </w:r>
      <w:r w:rsidR="0043687C">
        <w:t xml:space="preserve">is needed </w:t>
      </w:r>
      <w:r w:rsidR="00B41977">
        <w:t>from the licensee to resolve the issue</w:t>
      </w:r>
      <w:r w:rsidR="00B06097">
        <w:t xml:space="preserve">. </w:t>
      </w:r>
      <w:r w:rsidR="003C1204">
        <w:t xml:space="preserve">URIs appear under the List of Additional Tracking Items </w:t>
      </w:r>
      <w:r w:rsidR="002F556D">
        <w:t>section of</w:t>
      </w:r>
      <w:r w:rsidR="003C1204">
        <w:t xml:space="preserve"> the </w:t>
      </w:r>
      <w:r w:rsidR="002F556D">
        <w:t>report</w:t>
      </w:r>
      <w:r w:rsidR="00B06097">
        <w:t xml:space="preserve">. </w:t>
      </w:r>
      <w:r w:rsidR="0035387F">
        <w:t xml:space="preserve">URIs should be opened in the </w:t>
      </w:r>
      <w:r w:rsidR="009652A5">
        <w:t xml:space="preserve">section for the inspection </w:t>
      </w:r>
      <w:r w:rsidR="00CA09E5">
        <w:t xml:space="preserve">procedure </w:t>
      </w:r>
      <w:r w:rsidR="009652A5">
        <w:t>in which they were found.</w:t>
      </w:r>
    </w:p>
    <w:p w14:paraId="4094B16A" w14:textId="37464DFA" w:rsidR="7EB95405" w:rsidRDefault="00994102" w:rsidP="00994102">
      <w:pPr>
        <w:pStyle w:val="Heading2"/>
      </w:pPr>
      <w:bookmarkStart w:id="280" w:name="_Toc496969997"/>
      <w:bookmarkStart w:id="281" w:name="_Toc795172151"/>
      <w:bookmarkStart w:id="282" w:name="_Toc152510200"/>
      <w:bookmarkStart w:id="283" w:name="_Toc1457332472"/>
      <w:bookmarkStart w:id="284" w:name="_Toc1636913007"/>
      <w:bookmarkStart w:id="285" w:name="_Toc975588332"/>
      <w:bookmarkStart w:id="286" w:name="_Toc201745542"/>
      <w:r>
        <w:t>0</w:t>
      </w:r>
      <w:r w:rsidR="67726E5E" w:rsidRPr="002E4A25">
        <w:t>9</w:t>
      </w:r>
      <w:r w:rsidR="37CD6EB1" w:rsidRPr="002E4A25">
        <w:t>.02</w:t>
      </w:r>
      <w:r w:rsidR="37CD6EB1">
        <w:tab/>
      </w:r>
      <w:r w:rsidR="37CD6EB1" w:rsidRPr="002E4A25">
        <w:t>Follow-up and Closure</w:t>
      </w:r>
      <w:bookmarkEnd w:id="280"/>
      <w:bookmarkEnd w:id="281"/>
      <w:bookmarkEnd w:id="282"/>
      <w:bookmarkEnd w:id="283"/>
      <w:bookmarkEnd w:id="284"/>
      <w:bookmarkEnd w:id="285"/>
      <w:bookmarkEnd w:id="286"/>
    </w:p>
    <w:p w14:paraId="51E1D9C4" w14:textId="1C6166E3" w:rsidR="00AE5D91" w:rsidRPr="00461774" w:rsidRDefault="00AE5D91" w:rsidP="003657FE">
      <w:pPr>
        <w:pStyle w:val="BodyText3"/>
      </w:pPr>
      <w:r w:rsidRPr="00070449">
        <w:t xml:space="preserve">The level of detail devoted to closing </w:t>
      </w:r>
      <w:r w:rsidRPr="00FF5288">
        <w:t>URI</w:t>
      </w:r>
      <w:r>
        <w:t>s</w:t>
      </w:r>
      <w:r w:rsidRPr="00FF5288">
        <w:t xml:space="preserve"> </w:t>
      </w:r>
      <w:r w:rsidRPr="00070449">
        <w:t>depends on the nature and significance of the additional information identified</w:t>
      </w:r>
      <w:r w:rsidR="00B06097">
        <w:t xml:space="preserve">. </w:t>
      </w:r>
      <w:r w:rsidRPr="00070449">
        <w:t xml:space="preserve">Documentation of the closure of a </w:t>
      </w:r>
      <w:r w:rsidRPr="00FF5288">
        <w:t xml:space="preserve">URI </w:t>
      </w:r>
      <w:r w:rsidRPr="00070449">
        <w:t xml:space="preserve">must include a summary of the topic and the inspector's follow-up actions, evaluation of the adequacy of any licensee actions, and determination of whether a </w:t>
      </w:r>
      <w:r>
        <w:t>noncompliance</w:t>
      </w:r>
      <w:r w:rsidRPr="00070449">
        <w:t xml:space="preserve"> has occurred</w:t>
      </w:r>
      <w:r w:rsidR="00B06097">
        <w:t xml:space="preserve">. </w:t>
      </w:r>
      <w:r w:rsidRPr="00070449">
        <w:t xml:space="preserve">Sufficient detail must be provided to justify closing the </w:t>
      </w:r>
      <w:r>
        <w:t>URI</w:t>
      </w:r>
      <w:r w:rsidR="00B06097">
        <w:t xml:space="preserve">. </w:t>
      </w:r>
      <w:r w:rsidRPr="00070449">
        <w:t xml:space="preserve">If resolution to a </w:t>
      </w:r>
      <w:r>
        <w:t>URI</w:t>
      </w:r>
      <w:r w:rsidRPr="00070449">
        <w:t xml:space="preserve"> was based on discussions between inspector(s) and</w:t>
      </w:r>
      <w:r>
        <w:t xml:space="preserve"> </w:t>
      </w:r>
      <w:r w:rsidR="00D60998">
        <w:t>NMSS</w:t>
      </w:r>
      <w:r w:rsidR="005C4AFF" w:rsidRPr="00070449">
        <w:t xml:space="preserve"> </w:t>
      </w:r>
      <w:r w:rsidRPr="00070449">
        <w:t>technical staff, concisely document the details of these discussions as the basis for the regulatory decision</w:t>
      </w:r>
      <w:r w:rsidR="00B06097">
        <w:t>.</w:t>
      </w:r>
    </w:p>
    <w:p w14:paraId="25C180C9" w14:textId="77777777" w:rsidR="00B76C30" w:rsidRDefault="009A186D" w:rsidP="001D7099">
      <w:pPr>
        <w:pStyle w:val="BodyText3"/>
      </w:pPr>
      <w:r>
        <w:t xml:space="preserve">After </w:t>
      </w:r>
      <w:r w:rsidR="003C64A6">
        <w:t>the information needed to close a URI is obtained</w:t>
      </w:r>
      <w:r>
        <w:t xml:space="preserve">, document the closure </w:t>
      </w:r>
      <w:r w:rsidR="00B76C30">
        <w:t>as follows:</w:t>
      </w:r>
    </w:p>
    <w:p w14:paraId="000B8F36" w14:textId="66FA3681" w:rsidR="0088405A" w:rsidRDefault="00B76C30" w:rsidP="001D7099">
      <w:pPr>
        <w:pStyle w:val="BodyText3"/>
      </w:pPr>
      <w:r>
        <w:lastRenderedPageBreak/>
        <w:t xml:space="preserve">For a URI being closed to </w:t>
      </w:r>
      <w:r w:rsidR="00E747D2">
        <w:t>no</w:t>
      </w:r>
      <w:r>
        <w:t xml:space="preserve"> violation, document the closure</w:t>
      </w:r>
      <w:r w:rsidR="0088405A">
        <w:t xml:space="preserve"> </w:t>
      </w:r>
      <w:r w:rsidR="009A186D">
        <w:t xml:space="preserve">of </w:t>
      </w:r>
      <w:r w:rsidR="003C64A6">
        <w:t>the URI</w:t>
      </w:r>
      <w:r w:rsidR="009A186D">
        <w:t xml:space="preserve"> under the inspection procedure used to review and close the </w:t>
      </w:r>
      <w:r w:rsidR="00E01828">
        <w:t>URI</w:t>
      </w:r>
      <w:r w:rsidR="00B06097">
        <w:t xml:space="preserve">. </w:t>
      </w:r>
      <w:r w:rsidR="00E747D2">
        <w:t xml:space="preserve">The closed URI </w:t>
      </w:r>
      <w:r w:rsidR="00CE6ED8">
        <w:t>should be listed</w:t>
      </w:r>
      <w:r w:rsidR="00E747D2">
        <w:t xml:space="preserve"> under the Additional Tracking Items section of the report</w:t>
      </w:r>
      <w:r w:rsidR="00605CBE">
        <w:t xml:space="preserve"> and </w:t>
      </w:r>
      <w:r w:rsidR="00967D49">
        <w:t xml:space="preserve">be documented </w:t>
      </w:r>
      <w:r w:rsidR="00CE6ED8">
        <w:t xml:space="preserve">in </w:t>
      </w:r>
      <w:r w:rsidR="00605CBE">
        <w:t>the Inspection Results</w:t>
      </w:r>
      <w:r w:rsidR="00B06097">
        <w:t>.</w:t>
      </w:r>
    </w:p>
    <w:p w14:paraId="3622EB37" w14:textId="2511138A" w:rsidR="00BF1291" w:rsidRDefault="0088405A" w:rsidP="001D7099">
      <w:pPr>
        <w:pStyle w:val="BodyText3"/>
      </w:pPr>
      <w:r>
        <w:t xml:space="preserve">For a URI being closed to </w:t>
      </w:r>
      <w:r w:rsidR="00E747D2">
        <w:t>a</w:t>
      </w:r>
      <w:r>
        <w:t xml:space="preserve"> </w:t>
      </w:r>
      <w:r w:rsidR="00FF4D6D">
        <w:t>noncompliance</w:t>
      </w:r>
      <w:r>
        <w:t>,</w:t>
      </w:r>
      <w:r w:rsidR="00E747D2">
        <w:t xml:space="preserve"> document the closure of the URI </w:t>
      </w:r>
      <w:r w:rsidR="00372E02">
        <w:t>and the</w:t>
      </w:r>
      <w:r w:rsidR="00E56AD4">
        <w:t xml:space="preserve"> </w:t>
      </w:r>
      <w:r w:rsidR="00E40582">
        <w:t xml:space="preserve">opening of the </w:t>
      </w:r>
      <w:r w:rsidR="00E56AD4">
        <w:t xml:space="preserve">resultant </w:t>
      </w:r>
      <w:r w:rsidR="00FF4D6D">
        <w:t>noncompliance</w:t>
      </w:r>
      <w:r w:rsidR="00E56AD4">
        <w:t xml:space="preserve"> under the inspection procedure used to review and close the URI</w:t>
      </w:r>
      <w:r w:rsidR="00B06097">
        <w:t xml:space="preserve">. </w:t>
      </w:r>
      <w:r w:rsidR="00E56AD4">
        <w:t>The clo</w:t>
      </w:r>
      <w:r w:rsidR="00E40582">
        <w:t xml:space="preserve">sed URI </w:t>
      </w:r>
      <w:r w:rsidR="00967D49">
        <w:t>should be listed</w:t>
      </w:r>
      <w:r w:rsidR="00E40582">
        <w:t xml:space="preserve"> under the Additional Tracking Items section of the report and the</w:t>
      </w:r>
      <w:r w:rsidR="00821A75">
        <w:t xml:space="preserve"> result</w:t>
      </w:r>
      <w:r w:rsidR="009C7E8C">
        <w:t xml:space="preserve">ant </w:t>
      </w:r>
      <w:r w:rsidR="00491388">
        <w:t>noncompliance</w:t>
      </w:r>
      <w:r w:rsidR="009C7E8C">
        <w:t xml:space="preserve"> </w:t>
      </w:r>
      <w:r w:rsidR="00967D49">
        <w:t>should be listed</w:t>
      </w:r>
      <w:r w:rsidR="009C7E8C">
        <w:t xml:space="preserve"> under the List of Violations</w:t>
      </w:r>
      <w:r w:rsidR="004F79C9">
        <w:t xml:space="preserve"> section of the report</w:t>
      </w:r>
      <w:r w:rsidR="00065735">
        <w:t xml:space="preserve"> and </w:t>
      </w:r>
      <w:r w:rsidR="00967D49">
        <w:t xml:space="preserve">be documented </w:t>
      </w:r>
      <w:r w:rsidR="00065735">
        <w:t>in the Inspection Results</w:t>
      </w:r>
      <w:r w:rsidR="00B06097">
        <w:t xml:space="preserve">. </w:t>
      </w:r>
      <w:r w:rsidR="0061488E">
        <w:t xml:space="preserve">Note: Minor violations </w:t>
      </w:r>
      <w:r w:rsidR="00967D49">
        <w:t>should not be listed</w:t>
      </w:r>
      <w:r w:rsidR="0061488E">
        <w:t xml:space="preserve"> under the List of Violations section of the report</w:t>
      </w:r>
      <w:r w:rsidR="00B06097">
        <w:t>.</w:t>
      </w:r>
    </w:p>
    <w:p w14:paraId="6724A9E5" w14:textId="42EA96B4" w:rsidR="00E52101" w:rsidRPr="00836A66" w:rsidRDefault="1EEF923E" w:rsidP="00836A66">
      <w:pPr>
        <w:pStyle w:val="Heading1"/>
      </w:pPr>
      <w:bookmarkStart w:id="287" w:name="_Toc62124098"/>
      <w:bookmarkStart w:id="288" w:name="_Toc62124855"/>
      <w:bookmarkStart w:id="289" w:name="_Toc62125556"/>
      <w:bookmarkStart w:id="290" w:name="_Toc62125920"/>
      <w:bookmarkStart w:id="291" w:name="_Toc115267857"/>
      <w:bookmarkStart w:id="292" w:name="_Toc1598728749"/>
      <w:bookmarkStart w:id="293" w:name="_Toc1539302995"/>
      <w:bookmarkStart w:id="294" w:name="_Toc1872073817"/>
      <w:bookmarkStart w:id="295" w:name="_Toc1351657889"/>
      <w:bookmarkStart w:id="296" w:name="_Toc517558652"/>
      <w:bookmarkStart w:id="297" w:name="_Toc453327943"/>
      <w:bookmarkStart w:id="298" w:name="_Toc633302733"/>
      <w:bookmarkStart w:id="299" w:name="_Toc225027566"/>
      <w:bookmarkStart w:id="300" w:name="_Toc201745543"/>
      <w:r>
        <w:t>0610</w:t>
      </w:r>
      <w:r w:rsidR="1A13E650">
        <w:t>-</w:t>
      </w:r>
      <w:r w:rsidR="0AEA200C">
        <w:t>10</w:t>
      </w:r>
      <w:r w:rsidR="00994102">
        <w:tab/>
      </w:r>
      <w:r w:rsidR="1A13E650">
        <w:t>DISCUSSED</w:t>
      </w:r>
      <w:r w:rsidR="3F838D74">
        <w:t xml:space="preserve"> OPEN ITEMS</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3D050C90" w14:textId="3E3F0DE8" w:rsidR="00BB7673" w:rsidRDefault="00867D07" w:rsidP="00753EB8">
      <w:pPr>
        <w:pStyle w:val="BodyText"/>
      </w:pPr>
      <w:r>
        <w:t>Use the following table to document open items being discussed.</w:t>
      </w:r>
      <w:r w:rsidR="00C62CFC">
        <w:t xml:space="preserve"> </w:t>
      </w:r>
    </w:p>
    <w:p w14:paraId="592BAF7F" w14:textId="276989D7" w:rsidR="00867D07" w:rsidRDefault="00867D07" w:rsidP="00D23F34">
      <w:pPr>
        <w:pStyle w:val="Tables"/>
      </w:pPr>
      <w:r w:rsidRPr="009445E1">
        <w:t xml:space="preserve">Table </w:t>
      </w:r>
      <w:r w:rsidR="007C7988" w:rsidRPr="009445E1">
        <w:t>4</w:t>
      </w:r>
      <w:r w:rsidR="00FD75CE" w:rsidRPr="009445E1">
        <w:t>: Discuss</w:t>
      </w:r>
      <w:r w:rsidR="00CE4B80" w:rsidRPr="009445E1">
        <w:t>ed</w:t>
      </w:r>
      <w:r w:rsidR="00FD75CE" w:rsidRPr="009445E1">
        <w:t xml:space="preserve"> </w:t>
      </w:r>
      <w:r w:rsidR="00FD75CE" w:rsidRPr="00CE4B80">
        <w:t>Item</w:t>
      </w:r>
    </w:p>
    <w:tbl>
      <w:tblPr>
        <w:tblStyle w:val="Findings"/>
        <w:tblW w:w="9378" w:type="dxa"/>
        <w:tblLayout w:type="fixed"/>
        <w:tblLook w:val="04A0" w:firstRow="1" w:lastRow="0" w:firstColumn="1" w:lastColumn="0" w:noHBand="0" w:noVBand="1"/>
      </w:tblPr>
      <w:tblGrid>
        <w:gridCol w:w="2245"/>
        <w:gridCol w:w="5670"/>
        <w:gridCol w:w="1463"/>
      </w:tblGrid>
      <w:tr w:rsidR="00B13903" w:rsidRPr="000729E2" w14:paraId="2FDD74C4" w14:textId="77777777" w:rsidTr="00A43399">
        <w:tc>
          <w:tcPr>
            <w:tcW w:w="2245" w:type="dxa"/>
          </w:tcPr>
          <w:p w14:paraId="101167A0" w14:textId="0C5BA50D" w:rsidR="00B13903" w:rsidRPr="000729E2" w:rsidDel="00C51C93" w:rsidRDefault="003E2DE3" w:rsidP="00BE5551">
            <w:pPr>
              <w:pStyle w:val="BodyText-table"/>
            </w:pPr>
            <w:r w:rsidRPr="000729E2" w:rsidDel="00C51C93">
              <w:t>[</w:t>
            </w:r>
            <w:r w:rsidR="00CA628C">
              <w:t>10</w:t>
            </w:r>
            <w:r w:rsidR="00B13903" w:rsidRPr="000729E2" w:rsidDel="00C51C93">
              <w:t xml:space="preserve">a </w:t>
            </w:r>
            <w:r w:rsidRPr="000729E2" w:rsidDel="00C51C93">
              <w:t>–</w:t>
            </w:r>
            <w:r w:rsidR="00B13903" w:rsidRPr="000729E2" w:rsidDel="00C51C93">
              <w:t xml:space="preserve"> Item Type</w:t>
            </w:r>
            <w:r w:rsidRPr="000729E2" w:rsidDel="00C51C93">
              <w:t>]</w:t>
            </w:r>
          </w:p>
          <w:p w14:paraId="06C11203" w14:textId="28A547B4" w:rsidR="00B13903" w:rsidRPr="000729E2" w:rsidRDefault="00B13903" w:rsidP="00BE5551">
            <w:pPr>
              <w:pStyle w:val="BodyText-table"/>
            </w:pPr>
            <w:r w:rsidRPr="000729E2" w:rsidDel="00C51C93">
              <w:t>(Discussed)</w:t>
            </w:r>
          </w:p>
        </w:tc>
        <w:tc>
          <w:tcPr>
            <w:tcW w:w="5670" w:type="dxa"/>
          </w:tcPr>
          <w:p w14:paraId="37DCA900" w14:textId="21EC72A4" w:rsidR="00B13903" w:rsidRPr="000729E2" w:rsidRDefault="003E2DE3" w:rsidP="00BE5551">
            <w:pPr>
              <w:pStyle w:val="BodyText-table"/>
            </w:pPr>
            <w:r w:rsidRPr="000729E2" w:rsidDel="00C51C93">
              <w:t>[</w:t>
            </w:r>
            <w:r w:rsidR="00CA628C">
              <w:t>10</w:t>
            </w:r>
            <w:r w:rsidR="00B13903" w:rsidRPr="000729E2" w:rsidDel="00C51C93">
              <w:t xml:space="preserve">b </w:t>
            </w:r>
            <w:r w:rsidRPr="000729E2" w:rsidDel="00C51C93">
              <w:t xml:space="preserve">– </w:t>
            </w:r>
            <w:r w:rsidR="00B13903" w:rsidRPr="000729E2" w:rsidDel="00C51C93">
              <w:t>Title and Tracking</w:t>
            </w:r>
            <w:r w:rsidR="004D52A6">
              <w:t xml:space="preserve"> Number</w:t>
            </w:r>
            <w:r w:rsidRPr="000729E2" w:rsidDel="00C51C93">
              <w:t>]</w:t>
            </w:r>
          </w:p>
        </w:tc>
        <w:tc>
          <w:tcPr>
            <w:tcW w:w="1463" w:type="dxa"/>
          </w:tcPr>
          <w:p w14:paraId="274C2969" w14:textId="37692553" w:rsidR="00B13903" w:rsidRPr="000729E2" w:rsidRDefault="003E2DE3" w:rsidP="00BE5551">
            <w:pPr>
              <w:pStyle w:val="BodyText-table"/>
            </w:pPr>
            <w:r w:rsidRPr="000729E2" w:rsidDel="00C51C93">
              <w:t>[IP Number]</w:t>
            </w:r>
          </w:p>
        </w:tc>
      </w:tr>
      <w:tr w:rsidR="00B13903" w:rsidRPr="000729E2" w14:paraId="698B81B1" w14:textId="77777777" w:rsidTr="00A43399">
        <w:trPr>
          <w:trHeight w:val="70"/>
        </w:trPr>
        <w:tc>
          <w:tcPr>
            <w:tcW w:w="9378" w:type="dxa"/>
            <w:gridSpan w:val="3"/>
          </w:tcPr>
          <w:p w14:paraId="5DD551F4" w14:textId="2194580E" w:rsidR="00B13903" w:rsidRPr="000729E2" w:rsidDel="00C51C93" w:rsidRDefault="00B13903" w:rsidP="00BE5551">
            <w:pPr>
              <w:pStyle w:val="BodyText-table"/>
            </w:pPr>
            <w:r w:rsidRPr="000729E2" w:rsidDel="00C51C93">
              <w:rPr>
                <w:u w:val="single"/>
              </w:rPr>
              <w:t>Discussion</w:t>
            </w:r>
            <w:r w:rsidRPr="000729E2" w:rsidDel="00C51C93">
              <w:t xml:space="preserve">: </w:t>
            </w:r>
            <w:r w:rsidR="003E2DE3" w:rsidRPr="000729E2" w:rsidDel="00C51C93">
              <w:t>[</w:t>
            </w:r>
            <w:r w:rsidR="00CA628C">
              <w:t>10</w:t>
            </w:r>
            <w:r w:rsidRPr="000729E2" w:rsidDel="00C51C93">
              <w:t xml:space="preserve">c </w:t>
            </w:r>
            <w:r w:rsidR="003E2DE3" w:rsidRPr="000729E2" w:rsidDel="00C51C93">
              <w:t>–</w:t>
            </w:r>
            <w:r w:rsidRPr="000729E2" w:rsidDel="00C51C93">
              <w:t xml:space="preserve"> Discussion</w:t>
            </w:r>
            <w:r w:rsidR="003E2DE3" w:rsidRPr="000729E2" w:rsidDel="00C51C93">
              <w:t>]</w:t>
            </w:r>
          </w:p>
          <w:p w14:paraId="5BB5D3CF" w14:textId="77777777" w:rsidR="00B13903" w:rsidRPr="000729E2" w:rsidRDefault="00B13903" w:rsidP="00BE5551">
            <w:pPr>
              <w:pStyle w:val="BodyText-table"/>
              <w:rPr>
                <w:u w:val="single"/>
              </w:rPr>
            </w:pPr>
          </w:p>
        </w:tc>
      </w:tr>
    </w:tbl>
    <w:p w14:paraId="1EFDCFA6" w14:textId="77777777" w:rsidR="00753EB8" w:rsidRDefault="00753EB8" w:rsidP="000D61F1">
      <w:pPr>
        <w:pStyle w:val="BodyText"/>
        <w:spacing w:after="0"/>
      </w:pPr>
    </w:p>
    <w:p w14:paraId="456A9FE4" w14:textId="32DAF85A" w:rsidR="00F6068D" w:rsidRPr="00F6068D" w:rsidRDefault="00F6068D" w:rsidP="00753EB8">
      <w:pPr>
        <w:pStyle w:val="BodyText"/>
      </w:pPr>
      <w:r w:rsidRPr="00F6068D">
        <w:t xml:space="preserve">Open Items such as </w:t>
      </w:r>
      <w:r w:rsidR="00C51C93">
        <w:t>URIs</w:t>
      </w:r>
      <w:r w:rsidR="00EA409D">
        <w:t>, A</w:t>
      </w:r>
      <w:r w:rsidR="00D341C7">
        <w:t>V</w:t>
      </w:r>
      <w:r w:rsidR="00EA409D">
        <w:t>s, and NOVs</w:t>
      </w:r>
      <w:r w:rsidRPr="00F6068D">
        <w:t xml:space="preserve"> requiring a </w:t>
      </w:r>
      <w:r w:rsidRPr="001D7099">
        <w:t>response</w:t>
      </w:r>
      <w:r w:rsidRPr="00F6068D">
        <w:t xml:space="preserve"> were assigned an open tracking status in a previously issued inspection report. Document discussed open items in the results section of the report under the </w:t>
      </w:r>
      <w:r w:rsidR="00E54338">
        <w:t>inspection procedure</w:t>
      </w:r>
      <w:r w:rsidRPr="00F6068D">
        <w:t xml:space="preserve"> associated with the sample or inspection activity that resulted in the opening of the item.</w:t>
      </w:r>
    </w:p>
    <w:p w14:paraId="2684CC9D" w14:textId="47316323" w:rsidR="00F6068D" w:rsidRPr="00597084" w:rsidRDefault="00F6068D" w:rsidP="004A7647">
      <w:pPr>
        <w:pStyle w:val="BodyText"/>
        <w:numPr>
          <w:ilvl w:val="0"/>
          <w:numId w:val="13"/>
        </w:numPr>
      </w:pPr>
      <w:r w:rsidRPr="00597084">
        <w:t>Item Type</w:t>
      </w:r>
      <w:r w:rsidR="00B06097">
        <w:t xml:space="preserve">. </w:t>
      </w:r>
      <w:r w:rsidRPr="00597084">
        <w:t>Describe the item type (e.g., “Unresolved Item”).</w:t>
      </w:r>
    </w:p>
    <w:p w14:paraId="593ADDEB" w14:textId="4CB50FDA" w:rsidR="00F6068D" w:rsidRPr="00597084" w:rsidRDefault="00F6068D" w:rsidP="004A7647">
      <w:pPr>
        <w:pStyle w:val="BodyText"/>
        <w:numPr>
          <w:ilvl w:val="0"/>
          <w:numId w:val="13"/>
        </w:numPr>
      </w:pPr>
      <w:r w:rsidRPr="00597084">
        <w:t>Title and Tracking</w:t>
      </w:r>
      <w:r w:rsidR="00B06097">
        <w:t xml:space="preserve">. </w:t>
      </w:r>
      <w:r w:rsidRPr="00597084">
        <w:t>Enter the previously used title and tracking number assigned when the item was opened in a prior report.</w:t>
      </w:r>
    </w:p>
    <w:p w14:paraId="0768A4A9" w14:textId="006DC28C" w:rsidR="00F6068D" w:rsidRPr="00494E5C" w:rsidRDefault="00F6068D" w:rsidP="004A7647">
      <w:pPr>
        <w:pStyle w:val="BodyText"/>
        <w:numPr>
          <w:ilvl w:val="0"/>
          <w:numId w:val="13"/>
        </w:numPr>
        <w:rPr>
          <w:color w:val="000000"/>
        </w:rPr>
      </w:pPr>
      <w:r w:rsidRPr="000C7952">
        <w:t>Dis</w:t>
      </w:r>
      <w:r w:rsidRPr="00494E5C">
        <w:rPr>
          <w:color w:val="000000"/>
        </w:rPr>
        <w:t>cussion</w:t>
      </w:r>
      <w:r w:rsidR="00B06097" w:rsidRPr="00494E5C">
        <w:rPr>
          <w:color w:val="000000"/>
        </w:rPr>
        <w:t xml:space="preserve">. </w:t>
      </w:r>
      <w:bookmarkStart w:id="301" w:name="_Toc416695082"/>
      <w:r w:rsidRPr="00494E5C">
        <w:rPr>
          <w:color w:val="000000"/>
        </w:rPr>
        <w:t>Capture follow</w:t>
      </w:r>
      <w:r w:rsidR="008A4116">
        <w:rPr>
          <w:color w:val="000000"/>
        </w:rPr>
        <w:t>-</w:t>
      </w:r>
      <w:r w:rsidRPr="00494E5C">
        <w:rPr>
          <w:color w:val="000000"/>
        </w:rPr>
        <w:t xml:space="preserve">up actions, pertinent facts gathered, and observations which may </w:t>
      </w:r>
      <w:r w:rsidRPr="00325BBB">
        <w:t>support</w:t>
      </w:r>
      <w:r w:rsidRPr="00494E5C">
        <w:rPr>
          <w:color w:val="000000"/>
        </w:rPr>
        <w:t xml:space="preserve"> a </w:t>
      </w:r>
      <w:r w:rsidR="004062D9" w:rsidRPr="00494E5C">
        <w:rPr>
          <w:color w:val="000000"/>
        </w:rPr>
        <w:t xml:space="preserve">future </w:t>
      </w:r>
      <w:r w:rsidRPr="00494E5C">
        <w:rPr>
          <w:color w:val="000000"/>
        </w:rPr>
        <w:t xml:space="preserve">disposition of the </w:t>
      </w:r>
      <w:r w:rsidR="00F16DE1" w:rsidRPr="00494E5C">
        <w:rPr>
          <w:color w:val="000000"/>
        </w:rPr>
        <w:t>item</w:t>
      </w:r>
      <w:r w:rsidRPr="00494E5C">
        <w:rPr>
          <w:color w:val="000000"/>
        </w:rPr>
        <w:t>.</w:t>
      </w:r>
    </w:p>
    <w:p w14:paraId="0ECD01C4" w14:textId="21D21A58" w:rsidR="002D0B53" w:rsidRPr="00836A66" w:rsidRDefault="4F186DD0" w:rsidP="00836A66">
      <w:pPr>
        <w:pStyle w:val="Heading1"/>
      </w:pPr>
      <w:bookmarkStart w:id="302" w:name="_Toc62124099"/>
      <w:bookmarkStart w:id="303" w:name="_Toc62124856"/>
      <w:bookmarkStart w:id="304" w:name="_Toc62125557"/>
      <w:bookmarkStart w:id="305" w:name="_Toc62125921"/>
      <w:bookmarkStart w:id="306" w:name="_Toc115267858"/>
      <w:bookmarkStart w:id="307" w:name="_Toc1372886456"/>
      <w:bookmarkStart w:id="308" w:name="_Toc1086310839"/>
      <w:bookmarkStart w:id="309" w:name="_Toc157752659"/>
      <w:bookmarkStart w:id="310" w:name="_Toc976241205"/>
      <w:bookmarkStart w:id="311" w:name="_Toc2038865492"/>
      <w:bookmarkStart w:id="312" w:name="_Toc850822103"/>
      <w:bookmarkStart w:id="313" w:name="_Toc1515725051"/>
      <w:bookmarkStart w:id="314" w:name="_Toc1040828416"/>
      <w:bookmarkStart w:id="315" w:name="_Toc201745544"/>
      <w:r>
        <w:t>0610</w:t>
      </w:r>
      <w:r w:rsidR="6684D1C9">
        <w:t>-</w:t>
      </w:r>
      <w:r w:rsidR="6802EABA">
        <w:t>1</w:t>
      </w:r>
      <w:r w:rsidR="0BCAA17C">
        <w:t>1</w:t>
      </w:r>
      <w:r w:rsidR="00994102">
        <w:tab/>
      </w:r>
      <w:r w:rsidR="5EF174A8">
        <w:t xml:space="preserve">CLOSURE OF </w:t>
      </w:r>
      <w:r w:rsidR="1501BC76">
        <w:t>Licensee</w:t>
      </w:r>
      <w:r w:rsidR="5EF174A8">
        <w:t xml:space="preserve"> EVENT REPORTS</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0ECD01C6" w14:textId="1AB48561" w:rsidR="002D0B53" w:rsidRPr="00461774" w:rsidRDefault="00561506" w:rsidP="00753EB8">
      <w:pPr>
        <w:pStyle w:val="BodyText"/>
      </w:pPr>
      <w:r>
        <w:t xml:space="preserve">Licensees may be </w:t>
      </w:r>
      <w:r w:rsidR="546F04BF" w:rsidRPr="546F04BF">
        <w:t xml:space="preserve">required to submit written reports to the NRC for certain previously reported event notifications in accordance with </w:t>
      </w:r>
      <w:r w:rsidR="6016A4E9">
        <w:t>NRC</w:t>
      </w:r>
      <w:r w:rsidR="546F04BF">
        <w:t xml:space="preserve"> requirements</w:t>
      </w:r>
      <w:r w:rsidR="00B06097">
        <w:t xml:space="preserve">. </w:t>
      </w:r>
      <w:r w:rsidR="546F04BF" w:rsidRPr="546F04BF">
        <w:t xml:space="preserve">Inspectors </w:t>
      </w:r>
      <w:r w:rsidR="007E7401">
        <w:t xml:space="preserve">should </w:t>
      </w:r>
      <w:r w:rsidR="546F04BF" w:rsidRPr="546F04BF">
        <w:t xml:space="preserve">review these written event reports and document their review and closure, including revisions to written event reports, </w:t>
      </w:r>
      <w:r w:rsidR="00D66277">
        <w:t>under</w:t>
      </w:r>
      <w:r w:rsidR="00D66277" w:rsidRPr="546F04BF">
        <w:t xml:space="preserve"> </w:t>
      </w:r>
      <w:r w:rsidR="546F04BF" w:rsidRPr="546F04BF">
        <w:t xml:space="preserve">the </w:t>
      </w:r>
      <w:r w:rsidR="00B94AB5">
        <w:t xml:space="preserve">applicable </w:t>
      </w:r>
      <w:r w:rsidR="00947DCA">
        <w:t xml:space="preserve">inspection </w:t>
      </w:r>
      <w:r w:rsidR="00D66277">
        <w:t>procedure</w:t>
      </w:r>
      <w:r w:rsidR="00B06097">
        <w:t>.</w:t>
      </w:r>
    </w:p>
    <w:p w14:paraId="0ECD01C8" w14:textId="057C8207" w:rsidR="002D0B53" w:rsidRPr="00461774" w:rsidRDefault="546F04BF" w:rsidP="00753EB8">
      <w:pPr>
        <w:pStyle w:val="BodyText"/>
      </w:pPr>
      <w:r w:rsidRPr="546F04BF">
        <w:t>In general, written event report reviews should have a brief description of the event and reference the docketed written report</w:t>
      </w:r>
      <w:r w:rsidR="00B06097">
        <w:t xml:space="preserve">. </w:t>
      </w:r>
      <w:r w:rsidRPr="546F04BF">
        <w:t>If a written event report review is already documented in a separate NRC correspondence, then close the written event report with a brief statement in an inspection report referencing the separate correspondence</w:t>
      </w:r>
      <w:r w:rsidR="00B06097">
        <w:t xml:space="preserve">. </w:t>
      </w:r>
      <w:r w:rsidR="00D47E02">
        <w:t>D</w:t>
      </w:r>
      <w:r w:rsidRPr="546F04BF">
        <w:t>ocument closure of the written event report as follows:</w:t>
      </w:r>
    </w:p>
    <w:p w14:paraId="0ECD01CA" w14:textId="50CB686F" w:rsidR="00482993" w:rsidRPr="00461774" w:rsidRDefault="00070449" w:rsidP="004A7647">
      <w:pPr>
        <w:pStyle w:val="BodyText"/>
        <w:numPr>
          <w:ilvl w:val="0"/>
          <w:numId w:val="14"/>
        </w:numPr>
      </w:pPr>
      <w:r w:rsidRPr="0059405F">
        <w:rPr>
          <w:u w:val="single"/>
        </w:rPr>
        <w:lastRenderedPageBreak/>
        <w:t>No Violations</w:t>
      </w:r>
      <w:r w:rsidR="00B06097" w:rsidRPr="0059405F">
        <w:rPr>
          <w:u w:val="single"/>
        </w:rPr>
        <w:t xml:space="preserve">. </w:t>
      </w:r>
      <w:r w:rsidR="002D0B53" w:rsidRPr="0059405F">
        <w:rPr>
          <w:u w:val="single"/>
        </w:rPr>
        <w:t>No NRC-Identified</w:t>
      </w:r>
      <w:r w:rsidR="00D26BD8" w:rsidRPr="0059405F">
        <w:rPr>
          <w:u w:val="single"/>
        </w:rPr>
        <w:t xml:space="preserve"> or</w:t>
      </w:r>
      <w:r w:rsidR="002D0B53" w:rsidRPr="0059405F">
        <w:rPr>
          <w:u w:val="single"/>
        </w:rPr>
        <w:t xml:space="preserve"> </w:t>
      </w:r>
      <w:r w:rsidR="00D26BD8" w:rsidRPr="0059405F">
        <w:rPr>
          <w:u w:val="single"/>
        </w:rPr>
        <w:t xml:space="preserve">Licensee-Identified </w:t>
      </w:r>
      <w:r w:rsidR="00440547" w:rsidRPr="0059405F">
        <w:rPr>
          <w:u w:val="single"/>
        </w:rPr>
        <w:t xml:space="preserve">Violations, and no </w:t>
      </w:r>
      <w:r w:rsidR="009517E8">
        <w:rPr>
          <w:u w:val="single"/>
        </w:rPr>
        <w:t>S</w:t>
      </w:r>
      <w:r w:rsidR="008E09D0" w:rsidRPr="0059405F">
        <w:rPr>
          <w:u w:val="single"/>
        </w:rPr>
        <w:t>elf-revealing</w:t>
      </w:r>
      <w:r w:rsidR="002D0B53" w:rsidRPr="0059405F">
        <w:rPr>
          <w:u w:val="single"/>
        </w:rPr>
        <w:t xml:space="preserve"> </w:t>
      </w:r>
      <w:r w:rsidR="00400BC3" w:rsidRPr="0059405F">
        <w:rPr>
          <w:u w:val="single"/>
        </w:rPr>
        <w:t>Violation</w:t>
      </w:r>
      <w:r w:rsidR="002D0B53" w:rsidRPr="0059405F">
        <w:rPr>
          <w:u w:val="single"/>
        </w:rPr>
        <w:t>s</w:t>
      </w:r>
      <w:r w:rsidR="00B06097">
        <w:t xml:space="preserve">. </w:t>
      </w:r>
      <w:r w:rsidR="002D0B53" w:rsidRPr="00461774">
        <w:t>Include a statement similar to</w:t>
      </w:r>
      <w:r w:rsidR="008E41A5">
        <w:t>:</w:t>
      </w:r>
      <w:r w:rsidR="002D0B53" w:rsidRPr="00461774">
        <w:t xml:space="preserve"> “The </w:t>
      </w:r>
      <w:r w:rsidR="00BB156B">
        <w:t>Written</w:t>
      </w:r>
      <w:r w:rsidR="00482993" w:rsidRPr="00461774">
        <w:t xml:space="preserve"> </w:t>
      </w:r>
      <w:r w:rsidR="00D26BD8" w:rsidRPr="00D26BD8">
        <w:t xml:space="preserve">Event Report </w:t>
      </w:r>
      <w:r w:rsidR="00482993" w:rsidRPr="00461774">
        <w:t>was reviewed</w:t>
      </w:r>
      <w:r w:rsidR="00B06097">
        <w:t xml:space="preserve">. </w:t>
      </w:r>
      <w:r w:rsidR="00482993" w:rsidRPr="00461774">
        <w:t>No violations of NRC requirements were identified.</w:t>
      </w:r>
      <w:r w:rsidR="00A61CD9">
        <w:t>”</w:t>
      </w:r>
    </w:p>
    <w:p w14:paraId="0ECD01CC" w14:textId="5514DBC0" w:rsidR="00482993" w:rsidRPr="00461774" w:rsidRDefault="00482993" w:rsidP="004A7647">
      <w:pPr>
        <w:pStyle w:val="BodyText"/>
        <w:numPr>
          <w:ilvl w:val="0"/>
          <w:numId w:val="14"/>
        </w:numPr>
      </w:pPr>
      <w:r w:rsidRPr="0059405F">
        <w:rPr>
          <w:u w:val="single"/>
        </w:rPr>
        <w:t>Minor Violations</w:t>
      </w:r>
      <w:r w:rsidR="00B06097">
        <w:t xml:space="preserve">. </w:t>
      </w:r>
      <w:r w:rsidR="00D26BD8" w:rsidRPr="00461774">
        <w:t xml:space="preserve">Document </w:t>
      </w:r>
      <w:r w:rsidR="0033748C" w:rsidRPr="00461774">
        <w:t>a</w:t>
      </w:r>
      <w:r w:rsidR="00CE019E">
        <w:t>s</w:t>
      </w:r>
      <w:r w:rsidR="0033748C" w:rsidRPr="00461774">
        <w:t xml:space="preserve"> specified in </w:t>
      </w:r>
      <w:r w:rsidR="00DA05D6">
        <w:t>Section </w:t>
      </w:r>
      <w:r w:rsidR="0033748C" w:rsidRPr="00461774">
        <w:t>061</w:t>
      </w:r>
      <w:r w:rsidR="00D47E02">
        <w:t>0</w:t>
      </w:r>
      <w:r w:rsidR="0033748C" w:rsidRPr="00461774">
        <w:t>-1</w:t>
      </w:r>
      <w:r w:rsidR="00DE1620">
        <w:t>5</w:t>
      </w:r>
      <w:r w:rsidR="0033748C" w:rsidRPr="00461774">
        <w:t xml:space="preserve">, </w:t>
      </w:r>
      <w:r w:rsidR="007A19C8">
        <w:t>“</w:t>
      </w:r>
      <w:r w:rsidR="00DE1620">
        <w:t>Other Inspection Issues</w:t>
      </w:r>
      <w:r w:rsidR="0033748C" w:rsidRPr="00461774">
        <w:t>.</w:t>
      </w:r>
      <w:r w:rsidR="007A19C8">
        <w:t>”</w:t>
      </w:r>
    </w:p>
    <w:p w14:paraId="63A076F4" w14:textId="3FABBFDD" w:rsidR="00893585" w:rsidRDefault="00482993" w:rsidP="004A7647">
      <w:pPr>
        <w:pStyle w:val="BodyText"/>
        <w:numPr>
          <w:ilvl w:val="0"/>
          <w:numId w:val="14"/>
        </w:numPr>
      </w:pPr>
      <w:r w:rsidRPr="0059405F">
        <w:rPr>
          <w:u w:val="single"/>
        </w:rPr>
        <w:t>Licensee-</w:t>
      </w:r>
      <w:r w:rsidR="00BD496E" w:rsidRPr="0059405F">
        <w:rPr>
          <w:u w:val="single"/>
        </w:rPr>
        <w:t>i</w:t>
      </w:r>
      <w:r w:rsidRPr="0059405F">
        <w:rPr>
          <w:u w:val="single"/>
        </w:rPr>
        <w:t xml:space="preserve">dentified </w:t>
      </w:r>
      <w:r w:rsidR="00440547" w:rsidRPr="0059405F">
        <w:rPr>
          <w:u w:val="single"/>
        </w:rPr>
        <w:t>Violations</w:t>
      </w:r>
      <w:r w:rsidR="00B06097">
        <w:t xml:space="preserve">. </w:t>
      </w:r>
      <w:r w:rsidRPr="00461774">
        <w:t xml:space="preserve">The safety significance and enforcement should be discussed per </w:t>
      </w:r>
      <w:r w:rsidR="00DA05D6">
        <w:t>Section </w:t>
      </w:r>
      <w:r w:rsidR="008A6BE9" w:rsidRPr="00461774">
        <w:t>061</w:t>
      </w:r>
      <w:r w:rsidR="00D47E02">
        <w:t>0</w:t>
      </w:r>
      <w:r w:rsidRPr="00461774">
        <w:t>-1</w:t>
      </w:r>
      <w:r w:rsidR="00A52CCE">
        <w:t>4</w:t>
      </w:r>
      <w:r w:rsidRPr="00461774">
        <w:t>, “</w:t>
      </w:r>
      <w:r w:rsidR="008A6BE9" w:rsidRPr="00461774">
        <w:t>Licensee-Identified Violations</w:t>
      </w:r>
      <w:r w:rsidR="00A52CCE">
        <w:t>.</w:t>
      </w:r>
      <w:r w:rsidRPr="00461774">
        <w:t>”</w:t>
      </w:r>
    </w:p>
    <w:p w14:paraId="0ECD01D0" w14:textId="4E7FA572" w:rsidR="002D0B53" w:rsidRPr="00461774" w:rsidRDefault="00D26BD8" w:rsidP="004A7647">
      <w:pPr>
        <w:pStyle w:val="BodyText"/>
        <w:numPr>
          <w:ilvl w:val="0"/>
          <w:numId w:val="14"/>
        </w:numPr>
      </w:pPr>
      <w:r w:rsidRPr="0059405F">
        <w:rPr>
          <w:u w:val="single"/>
        </w:rPr>
        <w:t xml:space="preserve">NRC-Identified or </w:t>
      </w:r>
      <w:r w:rsidR="006B0B28" w:rsidRPr="0059405F">
        <w:rPr>
          <w:u w:val="single"/>
        </w:rPr>
        <w:t>Self-revealing</w:t>
      </w:r>
      <w:r w:rsidR="008A6BE9" w:rsidRPr="0059405F">
        <w:rPr>
          <w:u w:val="single"/>
        </w:rPr>
        <w:t xml:space="preserve"> </w:t>
      </w:r>
      <w:r w:rsidR="00BB156B" w:rsidRPr="0059405F">
        <w:rPr>
          <w:u w:val="single"/>
        </w:rPr>
        <w:t>V</w:t>
      </w:r>
      <w:r w:rsidRPr="0059405F">
        <w:rPr>
          <w:u w:val="single"/>
        </w:rPr>
        <w:t>iolations</w:t>
      </w:r>
      <w:r w:rsidR="00B06097">
        <w:t xml:space="preserve">. </w:t>
      </w:r>
      <w:r w:rsidR="00440547">
        <w:t>NRC-Identified or Identified Through an Event Violations</w:t>
      </w:r>
      <w:r w:rsidR="007A0908" w:rsidRPr="00461774">
        <w:t xml:space="preserve"> should use </w:t>
      </w:r>
      <w:r w:rsidR="00DA05D6">
        <w:t>Section </w:t>
      </w:r>
      <w:r w:rsidR="007A0908" w:rsidRPr="00461774">
        <w:t>061</w:t>
      </w:r>
      <w:r w:rsidR="00D47E02">
        <w:t>0</w:t>
      </w:r>
      <w:r w:rsidR="00482993" w:rsidRPr="00461774">
        <w:t>-0</w:t>
      </w:r>
      <w:r w:rsidR="007A0908" w:rsidRPr="00461774">
        <w:t>7</w:t>
      </w:r>
      <w:r w:rsidR="00482993" w:rsidRPr="00461774">
        <w:t xml:space="preserve">, “Documenting </w:t>
      </w:r>
      <w:r w:rsidR="00A52CCE">
        <w:t>Noncompliances</w:t>
      </w:r>
      <w:r w:rsidR="00482993" w:rsidRPr="00461774">
        <w:t>,” if not previously documented.</w:t>
      </w:r>
    </w:p>
    <w:p w14:paraId="0ECD01D3" w14:textId="5054B617" w:rsidR="00067671" w:rsidRPr="00836A66" w:rsidRDefault="4F186DD0" w:rsidP="00325BBB">
      <w:pPr>
        <w:pStyle w:val="Heading1"/>
      </w:pPr>
      <w:bookmarkStart w:id="316" w:name="_Toc416695083"/>
      <w:bookmarkStart w:id="317" w:name="_Toc62124100"/>
      <w:bookmarkStart w:id="318" w:name="_Toc62124857"/>
      <w:bookmarkStart w:id="319" w:name="_Toc62125558"/>
      <w:bookmarkStart w:id="320" w:name="_Toc62125922"/>
      <w:bookmarkStart w:id="321" w:name="_Toc115267859"/>
      <w:bookmarkStart w:id="322" w:name="_Toc1410370760"/>
      <w:bookmarkStart w:id="323" w:name="_Toc534140795"/>
      <w:bookmarkStart w:id="324" w:name="_Toc2013596052"/>
      <w:bookmarkStart w:id="325" w:name="_Toc1128174566"/>
      <w:bookmarkStart w:id="326" w:name="_Toc847618657"/>
      <w:bookmarkStart w:id="327" w:name="_Toc830558331"/>
      <w:bookmarkStart w:id="328" w:name="_Toc2019232998"/>
      <w:bookmarkStart w:id="329" w:name="_Toc1830525235"/>
      <w:bookmarkStart w:id="330" w:name="_Toc201745545"/>
      <w:r>
        <w:t>0610</w:t>
      </w:r>
      <w:r w:rsidR="110206C9">
        <w:t>-</w:t>
      </w:r>
      <w:r w:rsidR="6802EABA">
        <w:t>1</w:t>
      </w:r>
      <w:r w:rsidR="7C3F8E6D">
        <w:t>2</w:t>
      </w:r>
      <w:r w:rsidR="00994102">
        <w:tab/>
      </w:r>
      <w:r w:rsidR="6684D1C9">
        <w:t>CLOSURE OF CITED VIOLATIONS</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603F4780" w14:textId="469A4C1A" w:rsidR="00D40475" w:rsidRDefault="546F04BF" w:rsidP="00753EB8">
      <w:pPr>
        <w:pStyle w:val="BodyText"/>
      </w:pPr>
      <w:r>
        <w:t xml:space="preserve">After receipt of the licensee’s response to an NOV and completion of any necessary inspections, document the closure of cited violations </w:t>
      </w:r>
      <w:r w:rsidR="00E170BA">
        <w:t>under</w:t>
      </w:r>
      <w:r w:rsidR="00705104">
        <w:t xml:space="preserve"> the inspection procedure </w:t>
      </w:r>
      <w:r w:rsidR="00954020">
        <w:t>used</w:t>
      </w:r>
      <w:r w:rsidR="00F01E38">
        <w:t xml:space="preserve"> to </w:t>
      </w:r>
      <w:r w:rsidR="00954020">
        <w:t>review and close</w:t>
      </w:r>
      <w:r w:rsidR="00F01E38">
        <w:t xml:space="preserve"> the </w:t>
      </w:r>
      <w:r w:rsidR="008D478F">
        <w:t>NOV</w:t>
      </w:r>
      <w:r w:rsidR="00B06097">
        <w:t xml:space="preserve">. </w:t>
      </w:r>
      <w:r>
        <w:t>The level of detail required to document closure of cited violations depends on the extent of corrective actions conducted by the licensee</w:t>
      </w:r>
      <w:r w:rsidR="00B06097">
        <w:t xml:space="preserve">. </w:t>
      </w:r>
      <w:r>
        <w:t xml:space="preserve">In general, the write-up must summarize the inspector's follow-up actions to evaluate the adequacy of any licensee actions and provide </w:t>
      </w:r>
      <w:r w:rsidR="00A52CCE">
        <w:t>sufficient</w:t>
      </w:r>
      <w:r>
        <w:t xml:space="preserve"> detail to justify closing the violation.</w:t>
      </w:r>
      <w:r w:rsidR="00B73FA7">
        <w:t xml:space="preserve"> The closure basis should </w:t>
      </w:r>
      <w:r w:rsidR="00BF0A0B">
        <w:t xml:space="preserve">always show compliance was restored and </w:t>
      </w:r>
      <w:r w:rsidR="000D433B">
        <w:t>should show the identified causes for significant violations were addressed.</w:t>
      </w:r>
    </w:p>
    <w:p w14:paraId="149AE622" w14:textId="1B6D1DC5" w:rsidR="00551748" w:rsidRPr="00BD05CD" w:rsidRDefault="15D788B2" w:rsidP="00836A66">
      <w:pPr>
        <w:pStyle w:val="Heading1"/>
      </w:pPr>
      <w:bookmarkStart w:id="331" w:name="_Toc115267860"/>
      <w:bookmarkStart w:id="332" w:name="_Toc277836075"/>
      <w:bookmarkStart w:id="333" w:name="_Toc1357754685"/>
      <w:bookmarkStart w:id="334" w:name="_Toc536680205"/>
      <w:bookmarkStart w:id="335" w:name="_Toc1522765358"/>
      <w:bookmarkStart w:id="336" w:name="_Toc189575103"/>
      <w:bookmarkStart w:id="337" w:name="_Toc1232811332"/>
      <w:bookmarkStart w:id="338" w:name="_Toc56532111"/>
      <w:bookmarkStart w:id="339" w:name="_Toc891015297"/>
      <w:bookmarkStart w:id="340" w:name="_Toc201745546"/>
      <w:r>
        <w:t>0610</w:t>
      </w:r>
      <w:r w:rsidR="425D2913">
        <w:t>-</w:t>
      </w:r>
      <w:r w:rsidR="20164F78">
        <w:t>1</w:t>
      </w:r>
      <w:r w:rsidR="6DCE17A0">
        <w:t>3</w:t>
      </w:r>
      <w:r w:rsidR="00994102">
        <w:tab/>
      </w:r>
      <w:r w:rsidR="58BE7293">
        <w:t xml:space="preserve">VIOLATIONS WARRANTING </w:t>
      </w:r>
      <w:r w:rsidR="12B668FD">
        <w:t>ENFORCEMENT</w:t>
      </w:r>
      <w:r w:rsidR="58BE7293">
        <w:t xml:space="preserve"> DISCRETION</w:t>
      </w:r>
      <w:bookmarkEnd w:id="331"/>
      <w:bookmarkEnd w:id="332"/>
      <w:bookmarkEnd w:id="333"/>
      <w:bookmarkEnd w:id="334"/>
      <w:bookmarkEnd w:id="335"/>
      <w:bookmarkEnd w:id="336"/>
      <w:bookmarkEnd w:id="337"/>
      <w:bookmarkEnd w:id="338"/>
      <w:bookmarkEnd w:id="339"/>
      <w:bookmarkEnd w:id="340"/>
    </w:p>
    <w:p w14:paraId="0ECD01D7" w14:textId="7E8CE238" w:rsidR="00070449" w:rsidRDefault="00605081" w:rsidP="00753EB8">
      <w:pPr>
        <w:pStyle w:val="BodyText"/>
      </w:pPr>
      <w:r>
        <w:t xml:space="preserve">Bring violations that may warrant enforcement discretion to the attention of the </w:t>
      </w:r>
      <w:r w:rsidR="00F96F2C">
        <w:t>applicable E</w:t>
      </w:r>
      <w:r w:rsidR="00877B33">
        <w:t>nforcement</w:t>
      </w:r>
      <w:r>
        <w:t xml:space="preserve"> Coordinator</w:t>
      </w:r>
      <w:r w:rsidR="00B06097">
        <w:t xml:space="preserve">. </w:t>
      </w:r>
      <w:r>
        <w:t xml:space="preserve">Default to any </w:t>
      </w:r>
      <w:r w:rsidR="00ED786A">
        <w:t xml:space="preserve">overriding directions found in </w:t>
      </w:r>
      <w:r w:rsidR="00897098">
        <w:t>the</w:t>
      </w:r>
      <w:r w:rsidR="00ED786A">
        <w:t xml:space="preserve"> Enforcement </w:t>
      </w:r>
      <w:r w:rsidR="00877B33">
        <w:t>Policy</w:t>
      </w:r>
      <w:r w:rsidR="00ED786A">
        <w:t>, Enforcement Guidance Memorandum</w:t>
      </w:r>
      <w:r w:rsidR="00A32B8A">
        <w:t>, and the</w:t>
      </w:r>
      <w:r w:rsidR="00ED786A">
        <w:t xml:space="preserve"> Enforcement Manual</w:t>
      </w:r>
      <w:r w:rsidR="00B06097">
        <w:t xml:space="preserve">. </w:t>
      </w:r>
      <w:r w:rsidR="00ED786A">
        <w:t xml:space="preserve">Unless otherwise directed, document violations receiving enforcement discretion in the results section of the </w:t>
      </w:r>
      <w:r w:rsidR="007C73D6">
        <w:t>report under the applicable inspect</w:t>
      </w:r>
      <w:r w:rsidR="00BC385D">
        <w:t>ion procedure</w:t>
      </w:r>
      <w:r w:rsidR="00B06097">
        <w:t xml:space="preserve">. </w:t>
      </w:r>
      <w:r w:rsidR="007C73D6">
        <w:t>Use the following table to document violations receiving enforcement discretion</w:t>
      </w:r>
      <w:r w:rsidR="00B06097">
        <w:t>.</w:t>
      </w:r>
      <w:r w:rsidR="005D068C">
        <w:t xml:space="preserve"> </w:t>
      </w:r>
    </w:p>
    <w:p w14:paraId="67F0365C" w14:textId="46F2D8D8" w:rsidR="00877B33" w:rsidRDefault="00877B33" w:rsidP="007A2DD0">
      <w:pPr>
        <w:pStyle w:val="Tables"/>
      </w:pPr>
      <w:r w:rsidRPr="009445E1">
        <w:t xml:space="preserve">Table </w:t>
      </w:r>
      <w:r w:rsidR="00736F89" w:rsidRPr="009445E1">
        <w:t>5</w:t>
      </w:r>
      <w:r w:rsidRPr="009445E1">
        <w:t xml:space="preserve">: Enforcement </w:t>
      </w:r>
      <w:r>
        <w:t>Discretion</w:t>
      </w:r>
    </w:p>
    <w:tbl>
      <w:tblPr>
        <w:tblStyle w:val="Findings"/>
        <w:tblW w:w="9331" w:type="dxa"/>
        <w:tblLayout w:type="fixed"/>
        <w:tblLook w:val="04A0" w:firstRow="1" w:lastRow="0" w:firstColumn="1" w:lastColumn="0" w:noHBand="0" w:noVBand="1"/>
      </w:tblPr>
      <w:tblGrid>
        <w:gridCol w:w="1597"/>
        <w:gridCol w:w="6546"/>
        <w:gridCol w:w="1188"/>
      </w:tblGrid>
      <w:tr w:rsidR="00877B33" w:rsidRPr="000D61F1" w14:paraId="0473CF6D" w14:textId="77777777" w:rsidTr="00A43399">
        <w:tc>
          <w:tcPr>
            <w:tcW w:w="1597" w:type="dxa"/>
          </w:tcPr>
          <w:p w14:paraId="05624F20" w14:textId="6C0C3C12" w:rsidR="00877B33" w:rsidRPr="000D61F1" w:rsidRDefault="00877B33" w:rsidP="00BE5551">
            <w:pPr>
              <w:pStyle w:val="BodyText-table"/>
              <w:rPr>
                <w:rFonts w:cs="Arial"/>
              </w:rPr>
            </w:pPr>
            <w:r w:rsidRPr="000D61F1" w:rsidDel="00F95A91">
              <w:rPr>
                <w:rFonts w:cs="Arial"/>
              </w:rPr>
              <w:t>Enforcement Discretion</w:t>
            </w:r>
          </w:p>
        </w:tc>
        <w:tc>
          <w:tcPr>
            <w:tcW w:w="6546" w:type="dxa"/>
          </w:tcPr>
          <w:p w14:paraId="27824117" w14:textId="1269D6A5" w:rsidR="00877B33" w:rsidRPr="000D61F1" w:rsidRDefault="00C13FB9" w:rsidP="00BE5551">
            <w:pPr>
              <w:pStyle w:val="BodyText-table"/>
              <w:rPr>
                <w:rFonts w:cs="Arial"/>
              </w:rPr>
            </w:pPr>
            <w:r w:rsidRPr="000D61F1" w:rsidDel="00F95A91">
              <w:rPr>
                <w:rFonts w:cs="Arial"/>
              </w:rPr>
              <w:t>[</w:t>
            </w:r>
            <w:r w:rsidR="001F2B59" w:rsidRPr="000D61F1" w:rsidDel="00F95A91">
              <w:rPr>
                <w:rFonts w:cs="Arial"/>
              </w:rPr>
              <w:t>1</w:t>
            </w:r>
            <w:r w:rsidR="00656254" w:rsidRPr="000D61F1">
              <w:rPr>
                <w:rFonts w:cs="Arial"/>
              </w:rPr>
              <w:t>3</w:t>
            </w:r>
            <w:r w:rsidR="001F2B59" w:rsidRPr="000D61F1" w:rsidDel="00F95A91">
              <w:rPr>
                <w:rFonts w:cs="Arial"/>
              </w:rPr>
              <w:t>.01</w:t>
            </w:r>
            <w:r w:rsidR="00516EBA" w:rsidRPr="000D61F1" w:rsidDel="00F95A91">
              <w:rPr>
                <w:rFonts w:cs="Arial"/>
              </w:rPr>
              <w:t xml:space="preserve"> –</w:t>
            </w:r>
            <w:r w:rsidR="00957DDD" w:rsidRPr="000D61F1" w:rsidDel="00F95A91">
              <w:rPr>
                <w:rFonts w:cs="Arial"/>
              </w:rPr>
              <w:t xml:space="preserve"> </w:t>
            </w:r>
            <w:r w:rsidR="005435F6" w:rsidRPr="000D61F1">
              <w:rPr>
                <w:rFonts w:cs="Arial"/>
              </w:rPr>
              <w:t xml:space="preserve">Title and </w:t>
            </w:r>
            <w:r w:rsidR="00957DDD" w:rsidRPr="000D61F1" w:rsidDel="00F95A91">
              <w:rPr>
                <w:rFonts w:cs="Arial"/>
              </w:rPr>
              <w:t>Enforcement Action</w:t>
            </w:r>
            <w:r w:rsidR="005435F6" w:rsidRPr="000D61F1">
              <w:rPr>
                <w:rFonts w:cs="Arial"/>
              </w:rPr>
              <w:t xml:space="preserve"> Number</w:t>
            </w:r>
            <w:r w:rsidR="00EA1018" w:rsidRPr="000D61F1">
              <w:rPr>
                <w:rFonts w:cs="Arial"/>
              </w:rPr>
              <w:t>]</w:t>
            </w:r>
          </w:p>
        </w:tc>
        <w:tc>
          <w:tcPr>
            <w:tcW w:w="1188" w:type="dxa"/>
          </w:tcPr>
          <w:p w14:paraId="4B07C740" w14:textId="7E516C4D" w:rsidR="00877B33" w:rsidRPr="000D61F1" w:rsidRDefault="001854AB" w:rsidP="00BE5551">
            <w:pPr>
              <w:pStyle w:val="BodyText-table"/>
              <w:rPr>
                <w:rFonts w:cs="Arial"/>
              </w:rPr>
            </w:pPr>
            <w:r w:rsidRPr="000D61F1" w:rsidDel="00F95A91">
              <w:rPr>
                <w:rFonts w:cs="Arial"/>
              </w:rPr>
              <w:t>[</w:t>
            </w:r>
            <w:r w:rsidR="000153BE" w:rsidRPr="000D61F1" w:rsidDel="00F95A91">
              <w:rPr>
                <w:rFonts w:cs="Arial"/>
              </w:rPr>
              <w:t>IP Number</w:t>
            </w:r>
            <w:r w:rsidRPr="000D61F1" w:rsidDel="00F95A91">
              <w:rPr>
                <w:rFonts w:cs="Arial"/>
              </w:rPr>
              <w:t>]</w:t>
            </w:r>
          </w:p>
        </w:tc>
      </w:tr>
      <w:tr w:rsidR="00877B33" w:rsidRPr="000D61F1" w14:paraId="3ACFBE58" w14:textId="77777777" w:rsidTr="00A43399">
        <w:tc>
          <w:tcPr>
            <w:tcW w:w="9331" w:type="dxa"/>
            <w:gridSpan w:val="3"/>
          </w:tcPr>
          <w:p w14:paraId="69E92EA9" w14:textId="7793DABE" w:rsidR="00877B33" w:rsidRPr="000D61F1" w:rsidDel="00F95A91" w:rsidRDefault="00877B33" w:rsidP="00BE5551">
            <w:pPr>
              <w:pStyle w:val="BodyText-table"/>
              <w:rPr>
                <w:rFonts w:cs="Arial"/>
              </w:rPr>
            </w:pPr>
            <w:r w:rsidRPr="000D61F1" w:rsidDel="00F95A91">
              <w:rPr>
                <w:rFonts w:cs="Arial"/>
                <w:u w:val="single"/>
              </w:rPr>
              <w:t>Description</w:t>
            </w:r>
            <w:r w:rsidRPr="000D61F1" w:rsidDel="00F95A91">
              <w:rPr>
                <w:rFonts w:cs="Arial"/>
              </w:rPr>
              <w:t>:</w:t>
            </w:r>
            <w:r w:rsidR="0035251A" w:rsidRPr="000D61F1" w:rsidDel="00F95A91">
              <w:rPr>
                <w:rFonts w:cs="Arial"/>
              </w:rPr>
              <w:t xml:space="preserve"> [</w:t>
            </w:r>
            <w:r w:rsidR="00106FE6" w:rsidRPr="000D61F1">
              <w:rPr>
                <w:rFonts w:cs="Arial"/>
              </w:rPr>
              <w:t>1</w:t>
            </w:r>
            <w:r w:rsidR="00656254" w:rsidRPr="000D61F1">
              <w:rPr>
                <w:rFonts w:cs="Arial"/>
              </w:rPr>
              <w:t>3</w:t>
            </w:r>
            <w:r w:rsidR="0035251A" w:rsidRPr="000D61F1" w:rsidDel="00F95A91">
              <w:rPr>
                <w:rFonts w:cs="Arial"/>
              </w:rPr>
              <w:t>.</w:t>
            </w:r>
            <w:r w:rsidR="0035251A" w:rsidRPr="000D61F1">
              <w:rPr>
                <w:rFonts w:cs="Arial"/>
              </w:rPr>
              <w:t>02</w:t>
            </w:r>
            <w:r w:rsidR="007E2F95" w:rsidRPr="000D61F1">
              <w:rPr>
                <w:rFonts w:cs="Arial"/>
              </w:rPr>
              <w:t>a</w:t>
            </w:r>
            <w:r w:rsidR="0035251A" w:rsidRPr="000D61F1" w:rsidDel="00F95A91">
              <w:rPr>
                <w:rFonts w:cs="Arial"/>
              </w:rPr>
              <w:t xml:space="preserve"> – Description]</w:t>
            </w:r>
          </w:p>
          <w:p w14:paraId="31AFEDBA" w14:textId="19219085" w:rsidR="00877B33" w:rsidRPr="000D61F1" w:rsidDel="00F95A91" w:rsidRDefault="00877B33" w:rsidP="00BE5551">
            <w:pPr>
              <w:pStyle w:val="BodyText-table"/>
              <w:rPr>
                <w:rFonts w:cs="Arial"/>
                <w:u w:val="single"/>
              </w:rPr>
            </w:pPr>
          </w:p>
          <w:p w14:paraId="453FB45D" w14:textId="4FFCBAA6" w:rsidR="00877B33" w:rsidRPr="000D61F1" w:rsidDel="00F95A91" w:rsidRDefault="00877B33" w:rsidP="00BE5551">
            <w:pPr>
              <w:pStyle w:val="BodyText-table"/>
              <w:rPr>
                <w:rFonts w:cs="Arial"/>
              </w:rPr>
            </w:pPr>
            <w:r w:rsidRPr="000D61F1" w:rsidDel="00F95A91">
              <w:rPr>
                <w:rFonts w:cs="Arial"/>
              </w:rPr>
              <w:t xml:space="preserve">Corrective Actions: </w:t>
            </w:r>
            <w:r w:rsidR="000153BE" w:rsidRPr="000D61F1" w:rsidDel="00F95A91">
              <w:rPr>
                <w:rFonts w:cs="Arial"/>
              </w:rPr>
              <w:t>[</w:t>
            </w:r>
            <w:r w:rsidR="002D3142" w:rsidRPr="000D61F1">
              <w:rPr>
                <w:rFonts w:cs="Arial"/>
              </w:rPr>
              <w:t>1</w:t>
            </w:r>
            <w:r w:rsidR="00656254" w:rsidRPr="000D61F1">
              <w:rPr>
                <w:rFonts w:cs="Arial"/>
              </w:rPr>
              <w:t>3</w:t>
            </w:r>
            <w:r w:rsidRPr="000D61F1" w:rsidDel="00F95A91">
              <w:rPr>
                <w:rFonts w:cs="Arial"/>
              </w:rPr>
              <w:t>.</w:t>
            </w:r>
            <w:r w:rsidRPr="000D61F1">
              <w:rPr>
                <w:rFonts w:cs="Arial"/>
              </w:rPr>
              <w:t>02</w:t>
            </w:r>
            <w:r w:rsidR="00A333A8" w:rsidRPr="000D61F1">
              <w:rPr>
                <w:rFonts w:cs="Arial"/>
              </w:rPr>
              <w:t>b</w:t>
            </w:r>
            <w:r w:rsidRPr="000D61F1" w:rsidDel="00F95A91">
              <w:rPr>
                <w:rFonts w:cs="Arial"/>
              </w:rPr>
              <w:t xml:space="preserve"> </w:t>
            </w:r>
            <w:r w:rsidR="000153BE" w:rsidRPr="000D61F1" w:rsidDel="00F95A91">
              <w:rPr>
                <w:rFonts w:cs="Arial"/>
              </w:rPr>
              <w:t>–</w:t>
            </w:r>
            <w:r w:rsidRPr="000D61F1" w:rsidDel="00F95A91">
              <w:rPr>
                <w:rFonts w:cs="Arial"/>
              </w:rPr>
              <w:t xml:space="preserve"> Corrective Actions</w:t>
            </w:r>
            <w:r w:rsidR="000153BE" w:rsidRPr="000D61F1" w:rsidDel="00F95A91">
              <w:rPr>
                <w:rFonts w:cs="Arial"/>
              </w:rPr>
              <w:t>]</w:t>
            </w:r>
          </w:p>
          <w:p w14:paraId="37F72BAD" w14:textId="7AA2EEB5" w:rsidR="00877B33" w:rsidRPr="000D61F1" w:rsidDel="00F95A91" w:rsidRDefault="00877B33" w:rsidP="00BE5551">
            <w:pPr>
              <w:pStyle w:val="BodyText-table"/>
              <w:rPr>
                <w:rFonts w:cs="Arial"/>
                <w:u w:val="single"/>
              </w:rPr>
            </w:pPr>
          </w:p>
          <w:p w14:paraId="38D51808" w14:textId="38F80690" w:rsidR="00877B33" w:rsidRPr="000D61F1" w:rsidDel="00F95A91" w:rsidRDefault="00877B33" w:rsidP="00BE5551">
            <w:pPr>
              <w:pStyle w:val="BodyText-table"/>
              <w:rPr>
                <w:rFonts w:cs="Arial"/>
              </w:rPr>
            </w:pPr>
            <w:r w:rsidRPr="000D61F1" w:rsidDel="00F95A91">
              <w:rPr>
                <w:rFonts w:cs="Arial"/>
              </w:rPr>
              <w:t xml:space="preserve">Corrective Action References: </w:t>
            </w:r>
            <w:r w:rsidR="000153BE" w:rsidRPr="000D61F1" w:rsidDel="00F95A91">
              <w:rPr>
                <w:rFonts w:cs="Arial"/>
              </w:rPr>
              <w:t>[</w:t>
            </w:r>
            <w:r w:rsidR="002D3142" w:rsidRPr="000D61F1">
              <w:rPr>
                <w:rFonts w:cs="Arial"/>
              </w:rPr>
              <w:t>1</w:t>
            </w:r>
            <w:r w:rsidR="00656254" w:rsidRPr="000D61F1">
              <w:rPr>
                <w:rFonts w:cs="Arial"/>
              </w:rPr>
              <w:t>3</w:t>
            </w:r>
            <w:r w:rsidRPr="000D61F1" w:rsidDel="00F95A91">
              <w:rPr>
                <w:rFonts w:cs="Arial"/>
              </w:rPr>
              <w:t>.</w:t>
            </w:r>
            <w:r w:rsidRPr="000D61F1">
              <w:rPr>
                <w:rFonts w:cs="Arial"/>
              </w:rPr>
              <w:t>02</w:t>
            </w:r>
            <w:r w:rsidR="00A760B6" w:rsidRPr="000D61F1">
              <w:rPr>
                <w:rFonts w:cs="Arial"/>
              </w:rPr>
              <w:t>c</w:t>
            </w:r>
            <w:r w:rsidRPr="000D61F1" w:rsidDel="00F95A91">
              <w:rPr>
                <w:rFonts w:cs="Arial"/>
              </w:rPr>
              <w:t xml:space="preserve"> </w:t>
            </w:r>
            <w:r w:rsidR="000153BE" w:rsidRPr="000D61F1" w:rsidDel="00F95A91">
              <w:rPr>
                <w:rFonts w:cs="Arial"/>
              </w:rPr>
              <w:t>–</w:t>
            </w:r>
            <w:r w:rsidRPr="000D61F1" w:rsidDel="00F95A91">
              <w:rPr>
                <w:rFonts w:cs="Arial"/>
              </w:rPr>
              <w:t xml:space="preserve"> Corrective Action References</w:t>
            </w:r>
            <w:r w:rsidR="000153BE" w:rsidRPr="000D61F1" w:rsidDel="00F95A91">
              <w:rPr>
                <w:rFonts w:cs="Arial"/>
              </w:rPr>
              <w:t>]</w:t>
            </w:r>
          </w:p>
          <w:p w14:paraId="20536829" w14:textId="568148DD" w:rsidR="0032708B" w:rsidRPr="000D61F1" w:rsidRDefault="0032708B" w:rsidP="00BE5551">
            <w:pPr>
              <w:pStyle w:val="BodyText-table"/>
              <w:rPr>
                <w:rFonts w:cs="Arial"/>
              </w:rPr>
            </w:pPr>
          </w:p>
        </w:tc>
      </w:tr>
      <w:tr w:rsidR="00877B33" w:rsidRPr="000D61F1" w14:paraId="70692794" w14:textId="77777777" w:rsidTr="00A43399">
        <w:tc>
          <w:tcPr>
            <w:tcW w:w="9331" w:type="dxa"/>
            <w:gridSpan w:val="3"/>
          </w:tcPr>
          <w:p w14:paraId="4EC5FA74" w14:textId="0987381C" w:rsidR="00877B33" w:rsidRPr="000D61F1" w:rsidDel="00F95A91" w:rsidRDefault="00877B33" w:rsidP="00BE5551">
            <w:pPr>
              <w:pStyle w:val="BodyText-table"/>
              <w:rPr>
                <w:rFonts w:cs="Arial"/>
              </w:rPr>
            </w:pPr>
            <w:r w:rsidRPr="000D61F1" w:rsidDel="00F95A91">
              <w:rPr>
                <w:rFonts w:cs="Arial"/>
                <w:u w:val="single"/>
              </w:rPr>
              <w:t>Enforcement</w:t>
            </w:r>
            <w:r w:rsidRPr="000D61F1" w:rsidDel="00F95A91">
              <w:rPr>
                <w:rFonts w:cs="Arial"/>
              </w:rPr>
              <w:t>:</w:t>
            </w:r>
          </w:p>
          <w:p w14:paraId="1C260EBB" w14:textId="23802D17" w:rsidR="00877B33" w:rsidRPr="000D61F1" w:rsidDel="00F95A91" w:rsidRDefault="00877B33" w:rsidP="00BE5551">
            <w:pPr>
              <w:pStyle w:val="BodyText-table"/>
              <w:rPr>
                <w:rFonts w:cs="Arial"/>
                <w:u w:val="single"/>
              </w:rPr>
            </w:pPr>
          </w:p>
          <w:p w14:paraId="7B0FE68F" w14:textId="64FF0B3C" w:rsidR="00877B33" w:rsidRPr="000D61F1" w:rsidDel="00F95A91" w:rsidRDefault="00877B33" w:rsidP="00BE5551">
            <w:pPr>
              <w:pStyle w:val="BodyText-table"/>
              <w:rPr>
                <w:rFonts w:cs="Arial"/>
                <w:i/>
              </w:rPr>
            </w:pPr>
            <w:r w:rsidRPr="000D61F1" w:rsidDel="00F95A91">
              <w:rPr>
                <w:rFonts w:cs="Arial"/>
              </w:rPr>
              <w:t xml:space="preserve">Significance/Severity: </w:t>
            </w:r>
            <w:r w:rsidR="000153BE" w:rsidRPr="000D61F1" w:rsidDel="00F95A91">
              <w:rPr>
                <w:rFonts w:cs="Arial"/>
              </w:rPr>
              <w:t>[</w:t>
            </w:r>
            <w:r w:rsidR="002D3142" w:rsidRPr="000D61F1">
              <w:rPr>
                <w:rFonts w:cs="Arial"/>
              </w:rPr>
              <w:t>1</w:t>
            </w:r>
            <w:r w:rsidR="00656254" w:rsidRPr="000D61F1">
              <w:rPr>
                <w:rFonts w:cs="Arial"/>
              </w:rPr>
              <w:t>3</w:t>
            </w:r>
            <w:r w:rsidR="003C7C31" w:rsidRPr="000D61F1" w:rsidDel="00F95A91">
              <w:rPr>
                <w:rFonts w:cs="Arial"/>
              </w:rPr>
              <w:t>.</w:t>
            </w:r>
            <w:r w:rsidR="003C7C31" w:rsidRPr="000D61F1">
              <w:rPr>
                <w:rFonts w:cs="Arial"/>
              </w:rPr>
              <w:t>0</w:t>
            </w:r>
            <w:r w:rsidR="00B1569A" w:rsidRPr="000D61F1">
              <w:rPr>
                <w:rFonts w:cs="Arial"/>
              </w:rPr>
              <w:t>3</w:t>
            </w:r>
            <w:r w:rsidRPr="000D61F1">
              <w:rPr>
                <w:rFonts w:cs="Arial"/>
              </w:rPr>
              <w:t>a</w:t>
            </w:r>
            <w:r w:rsidRPr="000D61F1" w:rsidDel="00F95A91">
              <w:rPr>
                <w:rFonts w:cs="Arial"/>
              </w:rPr>
              <w:t xml:space="preserve"> </w:t>
            </w:r>
            <w:r w:rsidR="000153BE" w:rsidRPr="000D61F1" w:rsidDel="00F95A91">
              <w:rPr>
                <w:rFonts w:cs="Arial"/>
              </w:rPr>
              <w:t>–</w:t>
            </w:r>
            <w:r w:rsidRPr="000D61F1" w:rsidDel="00F95A91">
              <w:rPr>
                <w:rFonts w:cs="Arial"/>
              </w:rPr>
              <w:t xml:space="preserve"> Severity Level</w:t>
            </w:r>
            <w:r w:rsidR="000153BE" w:rsidRPr="000D61F1" w:rsidDel="00F95A91">
              <w:rPr>
                <w:rFonts w:cs="Arial"/>
              </w:rPr>
              <w:t>]</w:t>
            </w:r>
          </w:p>
          <w:p w14:paraId="2C0CF8DB" w14:textId="4B48656E" w:rsidR="00877B33" w:rsidRPr="000D61F1" w:rsidDel="00F95A91" w:rsidRDefault="00877B33" w:rsidP="00BE5551">
            <w:pPr>
              <w:pStyle w:val="BodyText-table"/>
              <w:rPr>
                <w:rFonts w:cs="Arial"/>
              </w:rPr>
            </w:pPr>
          </w:p>
          <w:p w14:paraId="08B3BB9C" w14:textId="7D6570FC" w:rsidR="00877B33" w:rsidRPr="000D61F1" w:rsidDel="00F95A91" w:rsidRDefault="00877B33" w:rsidP="00BE5551">
            <w:pPr>
              <w:pStyle w:val="BodyText-table"/>
              <w:rPr>
                <w:rFonts w:cs="Arial"/>
              </w:rPr>
            </w:pPr>
            <w:r w:rsidRPr="000D61F1" w:rsidDel="00F95A91">
              <w:rPr>
                <w:rFonts w:cs="Arial"/>
              </w:rPr>
              <w:t xml:space="preserve">Violation: </w:t>
            </w:r>
            <w:r w:rsidR="000153BE" w:rsidRPr="000D61F1" w:rsidDel="00F95A91">
              <w:rPr>
                <w:rFonts w:cs="Arial"/>
              </w:rPr>
              <w:t>[</w:t>
            </w:r>
            <w:r w:rsidR="002D3142" w:rsidRPr="000D61F1">
              <w:rPr>
                <w:rFonts w:cs="Arial"/>
              </w:rPr>
              <w:t>1</w:t>
            </w:r>
            <w:r w:rsidR="00656254" w:rsidRPr="000D61F1">
              <w:rPr>
                <w:rFonts w:cs="Arial"/>
              </w:rPr>
              <w:t>3</w:t>
            </w:r>
            <w:r w:rsidR="003C7C31" w:rsidRPr="000D61F1" w:rsidDel="00F95A91">
              <w:rPr>
                <w:rFonts w:cs="Arial"/>
              </w:rPr>
              <w:t>.</w:t>
            </w:r>
            <w:r w:rsidR="003C7C31" w:rsidRPr="000D61F1">
              <w:rPr>
                <w:rFonts w:cs="Arial"/>
              </w:rPr>
              <w:t>0</w:t>
            </w:r>
            <w:r w:rsidR="00F06F3E" w:rsidRPr="000D61F1">
              <w:rPr>
                <w:rFonts w:cs="Arial"/>
              </w:rPr>
              <w:t>3</w:t>
            </w:r>
            <w:r w:rsidR="00FD0ED3" w:rsidRPr="000D61F1">
              <w:rPr>
                <w:rFonts w:cs="Arial"/>
              </w:rPr>
              <w:t>b</w:t>
            </w:r>
            <w:r w:rsidRPr="000D61F1" w:rsidDel="00F95A91">
              <w:rPr>
                <w:rFonts w:cs="Arial"/>
              </w:rPr>
              <w:t xml:space="preserve"> </w:t>
            </w:r>
            <w:r w:rsidR="000153BE" w:rsidRPr="000D61F1" w:rsidDel="00F95A91">
              <w:rPr>
                <w:rFonts w:cs="Arial"/>
              </w:rPr>
              <w:t>–</w:t>
            </w:r>
            <w:r w:rsidRPr="000D61F1" w:rsidDel="00F95A91">
              <w:rPr>
                <w:rFonts w:cs="Arial"/>
              </w:rPr>
              <w:t xml:space="preserve"> Violation</w:t>
            </w:r>
            <w:r w:rsidR="000153BE" w:rsidRPr="000D61F1" w:rsidDel="00F95A91">
              <w:rPr>
                <w:rFonts w:cs="Arial"/>
              </w:rPr>
              <w:t>]</w:t>
            </w:r>
          </w:p>
          <w:p w14:paraId="7230FF2C" w14:textId="2E6C60A9" w:rsidR="00877B33" w:rsidRPr="000D61F1" w:rsidDel="00F95A91" w:rsidRDefault="00877B33" w:rsidP="00BE5551">
            <w:pPr>
              <w:pStyle w:val="BodyText-table"/>
              <w:rPr>
                <w:rFonts w:cs="Arial"/>
                <w:u w:val="single"/>
              </w:rPr>
            </w:pPr>
          </w:p>
          <w:p w14:paraId="0F0A9BC2" w14:textId="6E7C9783" w:rsidR="00877B33" w:rsidRPr="000D61F1" w:rsidDel="00F95A91" w:rsidRDefault="00877B33" w:rsidP="00BE5551">
            <w:pPr>
              <w:pStyle w:val="BodyText-table"/>
              <w:rPr>
                <w:rFonts w:cs="Arial"/>
              </w:rPr>
            </w:pPr>
            <w:r w:rsidRPr="000D61F1" w:rsidDel="00F95A91">
              <w:rPr>
                <w:rFonts w:cs="Arial"/>
              </w:rPr>
              <w:lastRenderedPageBreak/>
              <w:t xml:space="preserve">Basis for Discretion: </w:t>
            </w:r>
            <w:r w:rsidR="000153BE" w:rsidRPr="000D61F1" w:rsidDel="00F95A91">
              <w:rPr>
                <w:rFonts w:cs="Arial"/>
              </w:rPr>
              <w:t>[</w:t>
            </w:r>
            <w:r w:rsidR="007303A6" w:rsidRPr="000D61F1" w:rsidDel="00F95A91">
              <w:rPr>
                <w:rFonts w:cs="Arial"/>
              </w:rPr>
              <w:t>1</w:t>
            </w:r>
            <w:r w:rsidR="00656254" w:rsidRPr="000D61F1">
              <w:rPr>
                <w:rFonts w:cs="Arial"/>
              </w:rPr>
              <w:t>3</w:t>
            </w:r>
            <w:r w:rsidR="007303A6" w:rsidRPr="000D61F1" w:rsidDel="00F95A91">
              <w:rPr>
                <w:rFonts w:cs="Arial"/>
              </w:rPr>
              <w:t>.</w:t>
            </w:r>
            <w:r w:rsidR="007303A6" w:rsidRPr="000D61F1">
              <w:rPr>
                <w:rFonts w:cs="Arial"/>
              </w:rPr>
              <w:t>0</w:t>
            </w:r>
            <w:r w:rsidR="00AC0C84" w:rsidRPr="000D61F1">
              <w:rPr>
                <w:rFonts w:cs="Arial"/>
              </w:rPr>
              <w:t>3c</w:t>
            </w:r>
            <w:r w:rsidRPr="000D61F1" w:rsidDel="00F95A91">
              <w:rPr>
                <w:rFonts w:cs="Arial"/>
              </w:rPr>
              <w:t xml:space="preserve"> </w:t>
            </w:r>
            <w:r w:rsidR="000153BE" w:rsidRPr="000D61F1" w:rsidDel="00F95A91">
              <w:rPr>
                <w:rFonts w:cs="Arial"/>
              </w:rPr>
              <w:t>–</w:t>
            </w:r>
            <w:r w:rsidRPr="000D61F1" w:rsidDel="00F95A91">
              <w:rPr>
                <w:rFonts w:cs="Arial"/>
              </w:rPr>
              <w:t xml:space="preserve"> Discretion</w:t>
            </w:r>
            <w:r w:rsidR="000153BE" w:rsidRPr="000D61F1" w:rsidDel="00F95A91">
              <w:rPr>
                <w:rFonts w:cs="Arial"/>
              </w:rPr>
              <w:t>]</w:t>
            </w:r>
          </w:p>
          <w:p w14:paraId="094C345B" w14:textId="393CB3D9" w:rsidR="00FF5F5A" w:rsidRPr="000D61F1" w:rsidDel="00F95A91" w:rsidRDefault="00FF5F5A" w:rsidP="00BE5551">
            <w:pPr>
              <w:pStyle w:val="BodyText-table"/>
              <w:rPr>
                <w:rFonts w:cs="Arial"/>
              </w:rPr>
            </w:pPr>
          </w:p>
          <w:p w14:paraId="7345512E" w14:textId="2E98D331" w:rsidR="00FF5F5A" w:rsidRPr="000D61F1" w:rsidDel="00F95A91" w:rsidRDefault="00FF5F5A" w:rsidP="00BE5551">
            <w:pPr>
              <w:pStyle w:val="BodyText-table"/>
              <w:rPr>
                <w:rFonts w:cs="Arial"/>
              </w:rPr>
            </w:pPr>
            <w:r w:rsidRPr="000D61F1" w:rsidDel="00F95A91">
              <w:rPr>
                <w:rFonts w:cs="Arial"/>
              </w:rPr>
              <w:t>[1</w:t>
            </w:r>
            <w:r w:rsidR="00656254" w:rsidRPr="000D61F1">
              <w:rPr>
                <w:rFonts w:cs="Arial"/>
              </w:rPr>
              <w:t>3</w:t>
            </w:r>
            <w:r w:rsidRPr="000D61F1" w:rsidDel="00F95A91">
              <w:rPr>
                <w:rFonts w:cs="Arial"/>
              </w:rPr>
              <w:t>.</w:t>
            </w:r>
            <w:r w:rsidRPr="000D61F1">
              <w:rPr>
                <w:rFonts w:cs="Arial"/>
              </w:rPr>
              <w:t>0</w:t>
            </w:r>
            <w:r w:rsidR="00587A1D" w:rsidRPr="000D61F1">
              <w:rPr>
                <w:rFonts w:cs="Arial"/>
              </w:rPr>
              <w:t>4</w:t>
            </w:r>
            <w:r w:rsidRPr="000D61F1" w:rsidDel="00F95A91">
              <w:rPr>
                <w:rFonts w:cs="Arial"/>
              </w:rPr>
              <w:t xml:space="preserve"> – Unresolved Item Closure]</w:t>
            </w:r>
          </w:p>
          <w:p w14:paraId="5CBA4154" w14:textId="1868FEFB" w:rsidR="000153BE" w:rsidRPr="000D61F1" w:rsidRDefault="000153BE" w:rsidP="00BE5551">
            <w:pPr>
              <w:pStyle w:val="BodyText-table"/>
              <w:rPr>
                <w:rFonts w:cs="Arial"/>
                <w:u w:val="single"/>
              </w:rPr>
            </w:pPr>
          </w:p>
        </w:tc>
      </w:tr>
    </w:tbl>
    <w:p w14:paraId="189CBC9F" w14:textId="77777777" w:rsidR="00775F97" w:rsidRDefault="00775F97" w:rsidP="00775F97">
      <w:pPr>
        <w:pStyle w:val="BodyText"/>
        <w:rPr>
          <w:rStyle w:val="Heading2Char"/>
        </w:rPr>
      </w:pPr>
    </w:p>
    <w:p w14:paraId="6C91723F" w14:textId="441BC20B" w:rsidR="7EB95405" w:rsidRDefault="0C7B2E94" w:rsidP="00994102">
      <w:pPr>
        <w:pStyle w:val="Heading2"/>
      </w:pPr>
      <w:bookmarkStart w:id="341" w:name="_Toc1992860409"/>
      <w:bookmarkStart w:id="342" w:name="_Toc1866547261"/>
      <w:bookmarkStart w:id="343" w:name="_Toc2131251689"/>
      <w:bookmarkStart w:id="344" w:name="_Toc348878405"/>
      <w:bookmarkStart w:id="345" w:name="_Toc1780731265"/>
      <w:bookmarkStart w:id="346" w:name="_Toc75826629"/>
      <w:bookmarkStart w:id="347" w:name="_Toc201745547"/>
      <w:r w:rsidRPr="002E4A25">
        <w:t>1</w:t>
      </w:r>
      <w:r w:rsidR="4B65311E">
        <w:t>3</w:t>
      </w:r>
      <w:r w:rsidRPr="002E4A25">
        <w:t>.01</w:t>
      </w:r>
      <w:r>
        <w:tab/>
      </w:r>
      <w:r w:rsidRPr="002E4A25">
        <w:t>Enforcement Action</w:t>
      </w:r>
      <w:bookmarkEnd w:id="341"/>
      <w:bookmarkEnd w:id="342"/>
      <w:bookmarkEnd w:id="343"/>
      <w:bookmarkEnd w:id="344"/>
      <w:bookmarkEnd w:id="345"/>
      <w:bookmarkEnd w:id="346"/>
      <w:r w:rsidR="00BC385D">
        <w:t xml:space="preserve"> Title and Number</w:t>
      </w:r>
      <w:bookmarkEnd w:id="347"/>
    </w:p>
    <w:p w14:paraId="0D22CAEF" w14:textId="0E880320" w:rsidR="007A7298" w:rsidRDefault="007A7298" w:rsidP="00775F97">
      <w:pPr>
        <w:pStyle w:val="BodyText3"/>
      </w:pPr>
      <w:r>
        <w:t>Identify the Enforcement Action Number and provide a title with a reference to any applicable Enforcement Guidance Memorandum</w:t>
      </w:r>
      <w:r w:rsidR="00B06097">
        <w:t>.</w:t>
      </w:r>
    </w:p>
    <w:p w14:paraId="2911B21E" w14:textId="6A4F1714" w:rsidR="7EB95405" w:rsidRDefault="0C7B2E94" w:rsidP="00994102">
      <w:pPr>
        <w:pStyle w:val="Heading2"/>
      </w:pPr>
      <w:bookmarkStart w:id="348" w:name="_Toc1311004049"/>
      <w:bookmarkStart w:id="349" w:name="_Toc2126406181"/>
      <w:bookmarkStart w:id="350" w:name="_Toc1871754505"/>
      <w:bookmarkStart w:id="351" w:name="_Toc17664410"/>
      <w:bookmarkStart w:id="352" w:name="_Toc767391704"/>
      <w:bookmarkStart w:id="353" w:name="_Toc1715531153"/>
      <w:bookmarkStart w:id="354" w:name="_Toc201745548"/>
      <w:r w:rsidRPr="002E4A25">
        <w:t>1</w:t>
      </w:r>
      <w:r w:rsidR="3BE258F5" w:rsidRPr="002E4A25">
        <w:t>3</w:t>
      </w:r>
      <w:r w:rsidRPr="002E4A25">
        <w:t>.0</w:t>
      </w:r>
      <w:r w:rsidR="3E244794" w:rsidRPr="002E4A25">
        <w:t>2</w:t>
      </w:r>
      <w:r>
        <w:tab/>
      </w:r>
      <w:bookmarkEnd w:id="348"/>
      <w:bookmarkEnd w:id="349"/>
      <w:bookmarkEnd w:id="350"/>
      <w:bookmarkEnd w:id="351"/>
      <w:bookmarkEnd w:id="352"/>
      <w:r w:rsidR="33018E99" w:rsidRPr="002E4A25">
        <w:t>Description</w:t>
      </w:r>
      <w:bookmarkEnd w:id="353"/>
      <w:bookmarkEnd w:id="354"/>
    </w:p>
    <w:p w14:paraId="3EAAA669" w14:textId="4EB9CA9F" w:rsidR="008566DD" w:rsidRDefault="00A34256" w:rsidP="00A34256">
      <w:pPr>
        <w:pStyle w:val="BodyText"/>
        <w:ind w:left="360"/>
      </w:pPr>
      <w:r>
        <w:t>a</w:t>
      </w:r>
      <w:r w:rsidR="008566DD">
        <w:t>.</w:t>
      </w:r>
      <w:r w:rsidR="0078522C">
        <w:tab/>
      </w:r>
      <w:r w:rsidR="007E2F95">
        <w:t>Provide a description of the enforcement action</w:t>
      </w:r>
      <w:r w:rsidR="00A333A8">
        <w:t>.</w:t>
      </w:r>
    </w:p>
    <w:p w14:paraId="4283ED7A" w14:textId="47651604" w:rsidR="0090240A" w:rsidRDefault="0090240A" w:rsidP="00A34256">
      <w:pPr>
        <w:pStyle w:val="BodyText"/>
        <w:ind w:left="360"/>
      </w:pPr>
      <w:r>
        <w:t>b.</w:t>
      </w:r>
      <w:r>
        <w:tab/>
      </w:r>
      <w:r w:rsidR="00A333A8">
        <w:t>List the corrective actions taken or will be taken.</w:t>
      </w:r>
    </w:p>
    <w:p w14:paraId="7246F667" w14:textId="05FB9F4D" w:rsidR="00A333A8" w:rsidRDefault="00A333A8" w:rsidP="00A34256">
      <w:pPr>
        <w:pStyle w:val="BodyText"/>
        <w:ind w:left="360"/>
      </w:pPr>
      <w:r>
        <w:t>c.</w:t>
      </w:r>
      <w:r>
        <w:tab/>
        <w:t xml:space="preserve">Provide the references for corrective actions such as </w:t>
      </w:r>
      <w:r w:rsidR="00A760B6">
        <w:t>ADAMS accession number, if any.</w:t>
      </w:r>
    </w:p>
    <w:p w14:paraId="50AF9A5E" w14:textId="77353B85" w:rsidR="7EB95405" w:rsidRDefault="03C4BC8D" w:rsidP="00994102">
      <w:pPr>
        <w:pStyle w:val="Heading2"/>
      </w:pPr>
      <w:bookmarkStart w:id="355" w:name="_Toc571650488"/>
      <w:bookmarkStart w:id="356" w:name="_Toc201745549"/>
      <w:r>
        <w:t>1</w:t>
      </w:r>
      <w:r w:rsidR="46275603">
        <w:t>3</w:t>
      </w:r>
      <w:r>
        <w:t>.03</w:t>
      </w:r>
      <w:r>
        <w:tab/>
      </w:r>
      <w:r w:rsidR="78AB297D">
        <w:t>Enforcement Details</w:t>
      </w:r>
      <w:bookmarkEnd w:id="355"/>
      <w:bookmarkEnd w:id="356"/>
    </w:p>
    <w:p w14:paraId="14414531" w14:textId="0EEECB1F" w:rsidR="007A7298" w:rsidRDefault="001044AE" w:rsidP="001044AE">
      <w:pPr>
        <w:pStyle w:val="BodyText"/>
        <w:ind w:left="360"/>
      </w:pPr>
      <w:r>
        <w:t>a.</w:t>
      </w:r>
      <w:r>
        <w:tab/>
      </w:r>
      <w:r w:rsidR="00D37A6F">
        <w:t xml:space="preserve">Provide the </w:t>
      </w:r>
      <w:r w:rsidR="00395254">
        <w:t xml:space="preserve">Severity Level of the </w:t>
      </w:r>
      <w:r w:rsidR="00DF3CA4">
        <w:t>enforcement action</w:t>
      </w:r>
      <w:r w:rsidR="00516AE9">
        <w:t>.</w:t>
      </w:r>
    </w:p>
    <w:p w14:paraId="6DB9D84D" w14:textId="3B7745C8" w:rsidR="00DC7807" w:rsidRDefault="00DC7807" w:rsidP="00DC7807">
      <w:pPr>
        <w:pStyle w:val="BodyText"/>
        <w:ind w:left="360"/>
      </w:pPr>
      <w:r>
        <w:t>b.</w:t>
      </w:r>
      <w:r w:rsidR="00B546D7">
        <w:tab/>
      </w:r>
      <w:r w:rsidR="00AC0C84">
        <w:t>Succinctly</w:t>
      </w:r>
      <w:r w:rsidR="003E2FDC">
        <w:t xml:space="preserve"> state the violation</w:t>
      </w:r>
      <w:r w:rsidR="00AC0C84">
        <w:t>.</w:t>
      </w:r>
    </w:p>
    <w:p w14:paraId="1261B576" w14:textId="4A853D9F" w:rsidR="00AC0C84" w:rsidRDefault="00AC0C84" w:rsidP="00DC7807">
      <w:pPr>
        <w:pStyle w:val="BodyText"/>
        <w:ind w:left="360"/>
      </w:pPr>
      <w:r>
        <w:t>c.</w:t>
      </w:r>
      <w:r>
        <w:tab/>
        <w:t>Provide a basis</w:t>
      </w:r>
      <w:r w:rsidR="00CA3803">
        <w:t xml:space="preserve"> for the enforcement discretion</w:t>
      </w:r>
      <w:r w:rsidR="00AB5B68">
        <w:t>, and include the following, applicable:</w:t>
      </w:r>
    </w:p>
    <w:p w14:paraId="7CF5442D" w14:textId="5E767D87" w:rsidR="007A7298" w:rsidRDefault="007A7298" w:rsidP="00325BBB">
      <w:pPr>
        <w:pStyle w:val="BodyText3"/>
      </w:pPr>
      <w:r>
        <w:t>“</w:t>
      </w:r>
      <w:r>
        <w:rPr>
          <w:rFonts w:eastAsia="Calibri"/>
        </w:rPr>
        <w:t>T</w:t>
      </w:r>
      <w:r>
        <w:t xml:space="preserve">he NRC exercised enforcement discretion in accordance with </w:t>
      </w:r>
      <w:r w:rsidR="00DA05D6">
        <w:t>Section </w:t>
      </w:r>
      <w:r>
        <w:t>[#.#] of the Enforcement Policy b</w:t>
      </w:r>
      <w:r>
        <w:rPr>
          <w:rFonts w:eastAsia="Calibri"/>
        </w:rPr>
        <w:t>ecause [reason].”</w:t>
      </w:r>
    </w:p>
    <w:p w14:paraId="4CAFACBA" w14:textId="1DA392AF" w:rsidR="007A7298" w:rsidRDefault="007A7298" w:rsidP="00325BBB">
      <w:pPr>
        <w:pStyle w:val="BodyText3"/>
      </w:pPr>
      <w:r>
        <w:t xml:space="preserve">Note: Violations </w:t>
      </w:r>
      <w:r w:rsidR="007D2D54">
        <w:t xml:space="preserve">that result in enforcement discretion </w:t>
      </w:r>
      <w:r>
        <w:t xml:space="preserve">must be assigned an </w:t>
      </w:r>
      <w:r w:rsidR="00AC02F5">
        <w:t>EA</w:t>
      </w:r>
      <w:r>
        <w:t xml:space="preserve"> number, which can be obtained through the Enforcement Coordinator</w:t>
      </w:r>
      <w:r w:rsidR="00B06097">
        <w:t xml:space="preserve">. </w:t>
      </w:r>
      <w:r>
        <w:t>The cover letter must contain the required language for exercising enforcement discretion.</w:t>
      </w:r>
    </w:p>
    <w:p w14:paraId="3BC4DEE9" w14:textId="7E1A2E40" w:rsidR="7EB95405" w:rsidRDefault="695E9E20" w:rsidP="00994102">
      <w:pPr>
        <w:pStyle w:val="Heading2"/>
      </w:pPr>
      <w:bookmarkStart w:id="357" w:name="_Toc1959977342"/>
      <w:bookmarkStart w:id="358" w:name="_Toc2094419518"/>
      <w:bookmarkStart w:id="359" w:name="_Toc1607476282"/>
      <w:bookmarkStart w:id="360" w:name="_Toc377826755"/>
      <w:bookmarkStart w:id="361" w:name="_Toc527547027"/>
      <w:bookmarkStart w:id="362" w:name="_Toc1439971260"/>
      <w:bookmarkStart w:id="363" w:name="_Toc201745550"/>
      <w:r w:rsidRPr="002E4A25">
        <w:t>13</w:t>
      </w:r>
      <w:r w:rsidR="0C7B2E94" w:rsidRPr="002E4A25">
        <w:t>.0</w:t>
      </w:r>
      <w:r w:rsidR="717F4898" w:rsidRPr="002E4A25">
        <w:t>4</w:t>
      </w:r>
      <w:r w:rsidR="00994102">
        <w:tab/>
      </w:r>
      <w:r w:rsidR="6E2F44AF" w:rsidRPr="002E4A25">
        <w:t>Unresolved Item Closure</w:t>
      </w:r>
      <w:bookmarkEnd w:id="357"/>
      <w:bookmarkEnd w:id="358"/>
      <w:bookmarkEnd w:id="359"/>
      <w:bookmarkEnd w:id="360"/>
      <w:bookmarkEnd w:id="361"/>
      <w:bookmarkEnd w:id="362"/>
      <w:bookmarkEnd w:id="363"/>
    </w:p>
    <w:p w14:paraId="4380C9B3" w14:textId="439ACC89" w:rsidR="007A7298" w:rsidRDefault="007A7298" w:rsidP="00775F97">
      <w:pPr>
        <w:pStyle w:val="BodyText3"/>
      </w:pPr>
      <w:r>
        <w:t>If the granting of enforcement discretion results in a URI closure, include a reference to URI</w:t>
      </w:r>
      <w:r>
        <w:rPr>
          <w:i/>
          <w:iCs/>
          <w:color w:val="2E74B5"/>
        </w:rPr>
        <w:t xml:space="preserve"> </w:t>
      </w:r>
      <w:r>
        <w:t>[Docket Number(s)]/[Report Number]-[Unique Sequential Integer] being closed</w:t>
      </w:r>
      <w:r w:rsidR="00B06097">
        <w:t xml:space="preserve">. </w:t>
      </w:r>
      <w:bookmarkStart w:id="364" w:name="_Hlk59539892"/>
      <w:r>
        <w:t>(e.g., “This closes URI 0</w:t>
      </w:r>
      <w:r w:rsidR="001209DE">
        <w:t>5</w:t>
      </w:r>
      <w:r>
        <w:t>00</w:t>
      </w:r>
      <w:r w:rsidR="00F064AF">
        <w:t>1234</w:t>
      </w:r>
      <w:r>
        <w:t>/20</w:t>
      </w:r>
      <w:r w:rsidR="00F064AF">
        <w:t>2</w:t>
      </w:r>
      <w:r w:rsidR="001209DE">
        <w:t>x</w:t>
      </w:r>
      <w:r>
        <w:t>00</w:t>
      </w:r>
      <w:r w:rsidR="00F064AF">
        <w:t>1</w:t>
      </w:r>
      <w:r>
        <w:t>-01.”).</w:t>
      </w:r>
    </w:p>
    <w:p w14:paraId="0ECD01D8" w14:textId="141335F2" w:rsidR="00067671" w:rsidRPr="00836A66" w:rsidRDefault="15D788B2" w:rsidP="00836A66">
      <w:pPr>
        <w:pStyle w:val="Heading1"/>
      </w:pPr>
      <w:bookmarkStart w:id="365" w:name="_Toc416695084"/>
      <w:bookmarkStart w:id="366" w:name="_Toc62124101"/>
      <w:bookmarkStart w:id="367" w:name="_Toc62124858"/>
      <w:bookmarkStart w:id="368" w:name="_Toc62125559"/>
      <w:bookmarkStart w:id="369" w:name="_Toc62125923"/>
      <w:bookmarkStart w:id="370" w:name="_Toc115267864"/>
      <w:bookmarkStart w:id="371" w:name="_Toc51188694"/>
      <w:bookmarkStart w:id="372" w:name="_Toc1364865407"/>
      <w:bookmarkStart w:id="373" w:name="_Toc1705379362"/>
      <w:bookmarkStart w:id="374" w:name="_Toc458171917"/>
      <w:bookmarkStart w:id="375" w:name="_Toc1717798525"/>
      <w:bookmarkStart w:id="376" w:name="_Toc1239612020"/>
      <w:bookmarkStart w:id="377" w:name="_Toc970845958"/>
      <w:bookmarkStart w:id="378" w:name="_Toc2018279713"/>
      <w:bookmarkStart w:id="379" w:name="_Toc201745551"/>
      <w:bookmarkEnd w:id="364"/>
      <w:r>
        <w:t>0610</w:t>
      </w:r>
      <w:r w:rsidR="6684D1C9">
        <w:t>-</w:t>
      </w:r>
      <w:r w:rsidR="08048524">
        <w:t>1</w:t>
      </w:r>
      <w:r w:rsidR="461092A6">
        <w:t>4</w:t>
      </w:r>
      <w:r w:rsidR="00994102">
        <w:tab/>
      </w:r>
      <w:r w:rsidR="6684D1C9">
        <w:t>LICENSEE-IDENTIFIED VIOLATIONS</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ECD01DA" w14:textId="54F37111" w:rsidR="00A95D0E" w:rsidRPr="00461774" w:rsidRDefault="00067671" w:rsidP="001D7099">
      <w:pPr>
        <w:pStyle w:val="BodyText-table"/>
        <w:spacing w:after="220"/>
      </w:pPr>
      <w:r>
        <w:t xml:space="preserve">NRC policy requires that all identified </w:t>
      </w:r>
      <w:r w:rsidR="00440547">
        <w:t>violations</w:t>
      </w:r>
      <w:r>
        <w:t xml:space="preserve"> be dispositioned in accordance with the </w:t>
      </w:r>
      <w:r w:rsidR="009E4C4A">
        <w:t xml:space="preserve">NRC </w:t>
      </w:r>
      <w:r>
        <w:t>Enforcement Policy, regardless of who identified them</w:t>
      </w:r>
      <w:r w:rsidR="00B06097">
        <w:t xml:space="preserve">. </w:t>
      </w:r>
      <w:r>
        <w:t xml:space="preserve">Particular attention should be given to screening all documented </w:t>
      </w:r>
      <w:r w:rsidR="00440547">
        <w:t>violations</w:t>
      </w:r>
      <w:r>
        <w:t xml:space="preserve"> captured in docketed communications such as those associated with </w:t>
      </w:r>
      <w:r w:rsidR="1C422B50">
        <w:t xml:space="preserve">regulatory reporting requirements </w:t>
      </w:r>
      <w:r>
        <w:t>and voluntary reports submitted at the licensee's discretion.</w:t>
      </w:r>
      <w:r w:rsidR="00EE6D1A" w:rsidRPr="00EE6D1A">
        <w:t xml:space="preserve"> </w:t>
      </w:r>
    </w:p>
    <w:p w14:paraId="6967007A" w14:textId="4D6D4B0E" w:rsidR="7EB95405" w:rsidRPr="00994102" w:rsidRDefault="08048524" w:rsidP="00994102">
      <w:pPr>
        <w:pStyle w:val="Heading2"/>
        <w:rPr>
          <w:rFonts w:cstheme="minorBidi"/>
        </w:rPr>
      </w:pPr>
      <w:bookmarkStart w:id="380" w:name="_Toc48097944"/>
      <w:bookmarkStart w:id="381" w:name="_Toc683046571"/>
      <w:bookmarkStart w:id="382" w:name="_Toc1358328146"/>
      <w:bookmarkStart w:id="383" w:name="_Toc1091230211"/>
      <w:bookmarkStart w:id="384" w:name="_Toc1834592865"/>
      <w:bookmarkStart w:id="385" w:name="_Toc864050686"/>
      <w:bookmarkStart w:id="386" w:name="_Toc201745552"/>
      <w:r w:rsidRPr="002E4A25">
        <w:lastRenderedPageBreak/>
        <w:t>1</w:t>
      </w:r>
      <w:r w:rsidR="402E888E" w:rsidRPr="002E4A25">
        <w:t>4</w:t>
      </w:r>
      <w:r w:rsidR="110206C9" w:rsidRPr="002E4A25">
        <w:t>.01</w:t>
      </w:r>
      <w:r>
        <w:tab/>
      </w:r>
      <w:r w:rsidR="6684D1C9" w:rsidRPr="002E4A25">
        <w:t xml:space="preserve">Licensee-identified </w:t>
      </w:r>
      <w:r w:rsidR="6D825021" w:rsidRPr="002E4A25">
        <w:t>V</w:t>
      </w:r>
      <w:r w:rsidR="6684D1C9" w:rsidRPr="002E4A25">
        <w:t>iolations</w:t>
      </w:r>
      <w:bookmarkEnd w:id="380"/>
      <w:bookmarkEnd w:id="381"/>
      <w:bookmarkEnd w:id="382"/>
      <w:bookmarkEnd w:id="383"/>
      <w:bookmarkEnd w:id="384"/>
      <w:bookmarkEnd w:id="385"/>
      <w:bookmarkEnd w:id="386"/>
    </w:p>
    <w:p w14:paraId="0ECD01DC" w14:textId="3C5739A0" w:rsidR="00067671" w:rsidRDefault="004D1388" w:rsidP="00775F97">
      <w:pPr>
        <w:pStyle w:val="BodyText3"/>
      </w:pPr>
      <w:r>
        <w:t>Licensee-identified violations</w:t>
      </w:r>
      <w:r w:rsidR="006E1E6F">
        <w:t>,</w:t>
      </w:r>
      <w:r>
        <w:t xml:space="preserve"> </w:t>
      </w:r>
      <w:r w:rsidR="00067671" w:rsidRPr="00461774">
        <w:t>which meet the requirements for a</w:t>
      </w:r>
      <w:r w:rsidR="009247AC" w:rsidRPr="00461774">
        <w:t xml:space="preserve">n </w:t>
      </w:r>
      <w:r w:rsidR="00067671" w:rsidRPr="00461774">
        <w:t xml:space="preserve">NCV in accordance with </w:t>
      </w:r>
      <w:r w:rsidR="00706DBD">
        <w:t xml:space="preserve">the </w:t>
      </w:r>
      <w:r w:rsidR="007813B9">
        <w:t>NRC Enforcement Policy</w:t>
      </w:r>
      <w:r w:rsidR="002A4383">
        <w:t>,</w:t>
      </w:r>
      <w:r w:rsidR="007813B9">
        <w:t xml:space="preserve"> </w:t>
      </w:r>
      <w:r w:rsidR="00DA05D6">
        <w:t>Section </w:t>
      </w:r>
      <w:r w:rsidR="00067671" w:rsidRPr="00461774">
        <w:t>2.3.2</w:t>
      </w:r>
      <w:r w:rsidR="006E7668">
        <w:t xml:space="preserve"> </w:t>
      </w:r>
      <w:r w:rsidR="00067671" w:rsidRPr="00461774">
        <w:t>should receive minimal documentation</w:t>
      </w:r>
      <w:r w:rsidR="009E41B0">
        <w:t xml:space="preserve">, </w:t>
      </w:r>
      <w:r w:rsidR="0019198C">
        <w:t xml:space="preserve">using </w:t>
      </w:r>
      <w:r w:rsidR="00236611" w:rsidRPr="009445E1">
        <w:t>T</w:t>
      </w:r>
      <w:r w:rsidR="0019198C" w:rsidRPr="009445E1">
        <w:t>able</w:t>
      </w:r>
      <w:r w:rsidR="00236611" w:rsidRPr="009445E1">
        <w:t xml:space="preserve"> </w:t>
      </w:r>
      <w:r w:rsidR="00991519" w:rsidRPr="009445E1">
        <w:t>6</w:t>
      </w:r>
      <w:r w:rsidR="00D15825" w:rsidRPr="009445E1">
        <w:t xml:space="preserve"> with abbreviated </w:t>
      </w:r>
      <w:r w:rsidR="00AA0689" w:rsidRPr="009445E1">
        <w:t>write</w:t>
      </w:r>
      <w:r w:rsidR="008D3968" w:rsidRPr="009445E1">
        <w:t>-</w:t>
      </w:r>
      <w:r w:rsidR="00AA0689" w:rsidRPr="009445E1">
        <w:t xml:space="preserve">ups, </w:t>
      </w:r>
      <w:r w:rsidR="00236611" w:rsidRPr="009445E1">
        <w:t xml:space="preserve">as </w:t>
      </w:r>
      <w:r w:rsidR="00706DBD" w:rsidRPr="009445E1">
        <w:t xml:space="preserve">discussed </w:t>
      </w:r>
      <w:r w:rsidR="00AA0689" w:rsidRPr="009445E1">
        <w:t>below</w:t>
      </w:r>
      <w:r w:rsidR="0019198C" w:rsidRPr="009445E1">
        <w:t>.</w:t>
      </w:r>
    </w:p>
    <w:p w14:paraId="3A51A17B" w14:textId="77777777" w:rsidR="00AA40D8" w:rsidRPr="009445E1" w:rsidRDefault="00AA40D8" w:rsidP="00775F97">
      <w:pPr>
        <w:pStyle w:val="BodyText3"/>
      </w:pPr>
    </w:p>
    <w:p w14:paraId="2A6E9B01" w14:textId="07ACFE74" w:rsidR="00F577D2" w:rsidRDefault="0019198C" w:rsidP="00385AF4">
      <w:pPr>
        <w:pStyle w:val="Tables"/>
      </w:pPr>
      <w:r w:rsidRPr="009445E1">
        <w:t xml:space="preserve">Table </w:t>
      </w:r>
      <w:ins w:id="387" w:author="Author">
        <w:r w:rsidR="00991519" w:rsidRPr="009445E1">
          <w:t>6</w:t>
        </w:r>
      </w:ins>
      <w:r w:rsidRPr="009445E1">
        <w:t>:</w:t>
      </w:r>
      <w:r>
        <w:t xml:space="preserve"> </w:t>
      </w:r>
      <w:r w:rsidR="009F10A6">
        <w:t>Licensee</w:t>
      </w:r>
      <w:r w:rsidR="00172669">
        <w:t>-</w:t>
      </w:r>
      <w:r w:rsidR="009F10A6">
        <w:t>Identified NCV</w:t>
      </w:r>
    </w:p>
    <w:tbl>
      <w:tblPr>
        <w:tblStyle w:val="Findings"/>
        <w:tblW w:w="9360" w:type="dxa"/>
        <w:tblLayout w:type="fixed"/>
        <w:tblLook w:val="04A0" w:firstRow="1" w:lastRow="0" w:firstColumn="1" w:lastColumn="0" w:noHBand="0" w:noVBand="1"/>
      </w:tblPr>
      <w:tblGrid>
        <w:gridCol w:w="4657"/>
        <w:gridCol w:w="4703"/>
      </w:tblGrid>
      <w:tr w:rsidR="006E4942" w14:paraId="3F03A3BE" w14:textId="77777777" w:rsidTr="001C139B">
        <w:tc>
          <w:tcPr>
            <w:tcW w:w="9360" w:type="dxa"/>
            <w:gridSpan w:val="2"/>
          </w:tcPr>
          <w:p w14:paraId="497595E1" w14:textId="4F1D9E22" w:rsidR="006E4942" w:rsidRPr="007171AA" w:rsidRDefault="006E4942" w:rsidP="0060352C">
            <w:pPr>
              <w:contextualSpacing/>
              <w:rPr>
                <w:szCs w:val="22"/>
              </w:rPr>
            </w:pPr>
            <w:r w:rsidRPr="007171AA" w:rsidDel="007903B1">
              <w:rPr>
                <w:szCs w:val="22"/>
              </w:rPr>
              <w:t>Licensee Identified NCV</w:t>
            </w:r>
          </w:p>
        </w:tc>
      </w:tr>
      <w:tr w:rsidR="006E4942" w14:paraId="07B95059" w14:textId="77777777" w:rsidTr="001C139B">
        <w:tc>
          <w:tcPr>
            <w:tcW w:w="4657" w:type="dxa"/>
          </w:tcPr>
          <w:p w14:paraId="09AD830C" w14:textId="74BE2D12" w:rsidR="006E4942" w:rsidRPr="007171AA" w:rsidRDefault="0002209E" w:rsidP="0060352C">
            <w:pPr>
              <w:contextualSpacing/>
              <w:rPr>
                <w:szCs w:val="22"/>
              </w:rPr>
            </w:pPr>
            <w:r>
              <w:rPr>
                <w:szCs w:val="22"/>
              </w:rPr>
              <w:t>Title</w:t>
            </w:r>
          </w:p>
        </w:tc>
        <w:tc>
          <w:tcPr>
            <w:tcW w:w="4703" w:type="dxa"/>
          </w:tcPr>
          <w:p w14:paraId="608920B9" w14:textId="3E486C0C" w:rsidR="006E4942" w:rsidRPr="007171AA" w:rsidRDefault="006E4942" w:rsidP="0060352C">
            <w:pPr>
              <w:contextualSpacing/>
              <w:rPr>
                <w:szCs w:val="22"/>
              </w:rPr>
            </w:pPr>
            <w:r w:rsidRPr="007171AA" w:rsidDel="007903B1">
              <w:rPr>
                <w:szCs w:val="22"/>
              </w:rPr>
              <w:t>Report Section</w:t>
            </w:r>
          </w:p>
        </w:tc>
      </w:tr>
      <w:tr w:rsidR="006E4942" w14:paraId="785040CF" w14:textId="77777777" w:rsidTr="001C139B">
        <w:tc>
          <w:tcPr>
            <w:tcW w:w="4657" w:type="dxa"/>
          </w:tcPr>
          <w:p w14:paraId="6B4C1276" w14:textId="57CFAC81" w:rsidR="006E4942" w:rsidRPr="007171AA" w:rsidDel="007903B1" w:rsidRDefault="006E4942" w:rsidP="00BE5551">
            <w:pPr>
              <w:pStyle w:val="BodyText-table"/>
            </w:pPr>
            <w:r w:rsidRPr="007171AA" w:rsidDel="007903B1">
              <w:t xml:space="preserve">Severity Level </w:t>
            </w:r>
            <w:r w:rsidR="00D96406" w:rsidDel="007903B1">
              <w:t>IV</w:t>
            </w:r>
          </w:p>
          <w:p w14:paraId="606D388B" w14:textId="0B8B99E3" w:rsidR="006E4942" w:rsidRPr="007171AA" w:rsidDel="007903B1" w:rsidRDefault="006E4942" w:rsidP="00BE5551">
            <w:pPr>
              <w:pStyle w:val="BodyText-table"/>
              <w:rPr>
                <w:bCs/>
              </w:rPr>
            </w:pPr>
            <w:r w:rsidRPr="007171AA" w:rsidDel="007903B1">
              <w:t xml:space="preserve">NCV </w:t>
            </w:r>
            <w:r w:rsidR="00BD51FC" w:rsidDel="007903B1">
              <w:t>[Tracking Number]</w:t>
            </w:r>
          </w:p>
          <w:p w14:paraId="591F1A1D" w14:textId="3330FC39" w:rsidR="006E4942" w:rsidRPr="007171AA" w:rsidDel="007903B1" w:rsidRDefault="00BD51FC" w:rsidP="00BE5551">
            <w:pPr>
              <w:pStyle w:val="BodyText-table"/>
            </w:pPr>
            <w:r w:rsidDel="007903B1">
              <w:t>Closed</w:t>
            </w:r>
          </w:p>
          <w:p w14:paraId="1939C0C6" w14:textId="77777777" w:rsidR="006E4942" w:rsidRPr="007171AA" w:rsidRDefault="006E4942" w:rsidP="00BE5551">
            <w:pPr>
              <w:pStyle w:val="BodyText-table"/>
            </w:pPr>
          </w:p>
        </w:tc>
        <w:tc>
          <w:tcPr>
            <w:tcW w:w="4703" w:type="dxa"/>
          </w:tcPr>
          <w:p w14:paraId="57A53788" w14:textId="0E309560" w:rsidR="006E4942" w:rsidRPr="007171AA" w:rsidRDefault="00BD51FC" w:rsidP="00BE5551">
            <w:pPr>
              <w:pStyle w:val="BodyText-table"/>
            </w:pPr>
            <w:r w:rsidDel="007903B1">
              <w:t>[IP Number]</w:t>
            </w:r>
          </w:p>
        </w:tc>
      </w:tr>
      <w:tr w:rsidR="006E4942" w14:paraId="75A4F9FF" w14:textId="77777777" w:rsidTr="001C139B">
        <w:tc>
          <w:tcPr>
            <w:tcW w:w="9360" w:type="dxa"/>
            <w:gridSpan w:val="2"/>
          </w:tcPr>
          <w:p w14:paraId="62DA89B7" w14:textId="69793B38" w:rsidR="008125A8" w:rsidDel="007903B1" w:rsidRDefault="00BD51FC" w:rsidP="00BE5551">
            <w:pPr>
              <w:pStyle w:val="BodyText-table"/>
            </w:pPr>
            <w:r w:rsidDel="007903B1">
              <w:t>[</w:t>
            </w:r>
            <w:r w:rsidR="006E4942" w:rsidRPr="007171AA" w:rsidDel="007903B1">
              <w:t>1</w:t>
            </w:r>
            <w:r w:rsidR="005319A4">
              <w:t>4</w:t>
            </w:r>
            <w:r w:rsidR="006E4942" w:rsidRPr="007171AA" w:rsidDel="007903B1">
              <w:t>.01a</w:t>
            </w:r>
            <w:r w:rsidR="00F6229D" w:rsidDel="007903B1">
              <w:t xml:space="preserve"> - Introduction</w:t>
            </w:r>
            <w:r w:rsidDel="007903B1">
              <w:t>]</w:t>
            </w:r>
          </w:p>
          <w:p w14:paraId="3805C26E" w14:textId="12F67CDF" w:rsidR="0032708B" w:rsidDel="007903B1" w:rsidRDefault="0032708B" w:rsidP="00BE5551">
            <w:pPr>
              <w:pStyle w:val="BodyText-table"/>
            </w:pPr>
          </w:p>
          <w:p w14:paraId="39D32E53" w14:textId="672072A1" w:rsidR="00524FA1" w:rsidRPr="007171AA" w:rsidRDefault="00524FA1" w:rsidP="00BE5551">
            <w:pPr>
              <w:pStyle w:val="BodyText-table"/>
              <w:rPr>
                <w:bCs/>
              </w:rPr>
            </w:pPr>
          </w:p>
        </w:tc>
      </w:tr>
      <w:tr w:rsidR="006E4942" w14:paraId="28120554" w14:textId="77777777" w:rsidTr="001C139B">
        <w:tc>
          <w:tcPr>
            <w:tcW w:w="9360" w:type="dxa"/>
            <w:gridSpan w:val="2"/>
          </w:tcPr>
          <w:p w14:paraId="55178F4A" w14:textId="72780ACF" w:rsidR="006E4942" w:rsidRPr="007171AA" w:rsidDel="007903B1" w:rsidRDefault="006E4942" w:rsidP="00BE5551">
            <w:pPr>
              <w:pStyle w:val="BodyText-table"/>
            </w:pPr>
            <w:r w:rsidRPr="007171AA" w:rsidDel="007903B1">
              <w:rPr>
                <w:u w:val="single"/>
              </w:rPr>
              <w:t>Description</w:t>
            </w:r>
            <w:r w:rsidRPr="007171AA" w:rsidDel="007903B1">
              <w:t xml:space="preserve">: </w:t>
            </w:r>
            <w:r w:rsidR="008125A8" w:rsidDel="007903B1">
              <w:t>[</w:t>
            </w:r>
            <w:r w:rsidRPr="007171AA" w:rsidDel="007903B1">
              <w:t>1</w:t>
            </w:r>
            <w:r w:rsidR="005319A4">
              <w:t>4</w:t>
            </w:r>
            <w:r w:rsidRPr="007171AA" w:rsidDel="007903B1">
              <w:t xml:space="preserve">.01b </w:t>
            </w:r>
            <w:r w:rsidR="008125A8" w:rsidDel="007903B1">
              <w:t>–</w:t>
            </w:r>
            <w:r w:rsidRPr="007171AA" w:rsidDel="007903B1">
              <w:t xml:space="preserve"> Description</w:t>
            </w:r>
            <w:r w:rsidR="008125A8" w:rsidDel="007903B1">
              <w:t>]</w:t>
            </w:r>
          </w:p>
          <w:p w14:paraId="03E0FA34" w14:textId="4E4443EB" w:rsidR="006E4942" w:rsidRPr="007171AA" w:rsidDel="007903B1" w:rsidRDefault="006E4942" w:rsidP="00BE5551">
            <w:pPr>
              <w:pStyle w:val="BodyText-table"/>
            </w:pPr>
          </w:p>
          <w:p w14:paraId="06A8D94A" w14:textId="6C0B8CDF" w:rsidR="006E4942" w:rsidDel="007903B1" w:rsidRDefault="006E4942" w:rsidP="00BE5551">
            <w:pPr>
              <w:pStyle w:val="BodyText-table"/>
            </w:pPr>
            <w:r w:rsidDel="007903B1">
              <w:t>Corrective Action Reference</w:t>
            </w:r>
            <w:r w:rsidRPr="007171AA" w:rsidDel="007903B1">
              <w:t xml:space="preserve">s: </w:t>
            </w:r>
            <w:r w:rsidR="008125A8" w:rsidDel="007903B1">
              <w:t>[</w:t>
            </w:r>
            <w:r w:rsidRPr="007171AA" w:rsidDel="007903B1">
              <w:t>1</w:t>
            </w:r>
            <w:r w:rsidR="00D4486B">
              <w:t>4</w:t>
            </w:r>
            <w:r w:rsidRPr="007171AA" w:rsidDel="007903B1">
              <w:t>.01</w:t>
            </w:r>
            <w:r w:rsidR="00D80549" w:rsidDel="007903B1">
              <w:t>c</w:t>
            </w:r>
            <w:r w:rsidRPr="007171AA" w:rsidDel="007903B1">
              <w:t xml:space="preserve"> - Corrective Action References</w:t>
            </w:r>
            <w:r w:rsidR="008125A8" w:rsidDel="007903B1">
              <w:t>]</w:t>
            </w:r>
          </w:p>
          <w:p w14:paraId="68EB5B14" w14:textId="295395DC" w:rsidR="008125A8" w:rsidRPr="007171AA" w:rsidRDefault="008125A8" w:rsidP="00BE5551">
            <w:pPr>
              <w:pStyle w:val="BodyText-table"/>
            </w:pPr>
          </w:p>
        </w:tc>
      </w:tr>
      <w:tr w:rsidR="006E4942" w14:paraId="208EB74F" w14:textId="77777777" w:rsidTr="001C139B">
        <w:tc>
          <w:tcPr>
            <w:tcW w:w="9360" w:type="dxa"/>
            <w:gridSpan w:val="2"/>
          </w:tcPr>
          <w:p w14:paraId="345F0B35" w14:textId="25F5EA5D" w:rsidR="006E4942" w:rsidRPr="0033308C" w:rsidDel="007903B1" w:rsidRDefault="006E4942" w:rsidP="00BE5551">
            <w:pPr>
              <w:pStyle w:val="BodyText-table"/>
            </w:pPr>
            <w:r w:rsidRPr="007171AA" w:rsidDel="007903B1">
              <w:rPr>
                <w:u w:val="single"/>
              </w:rPr>
              <w:t>Enforcement</w:t>
            </w:r>
            <w:r w:rsidRPr="007171AA" w:rsidDel="007903B1">
              <w:t>:</w:t>
            </w:r>
          </w:p>
          <w:p w14:paraId="3D3DC3A6" w14:textId="662CCA0C" w:rsidR="006E4942" w:rsidRPr="007171AA" w:rsidDel="007903B1" w:rsidRDefault="006E4942" w:rsidP="00BE5551">
            <w:pPr>
              <w:pStyle w:val="BodyText-table"/>
            </w:pPr>
          </w:p>
          <w:p w14:paraId="6469FCA1" w14:textId="084267AD" w:rsidR="006E4942" w:rsidRPr="007171AA" w:rsidDel="007903B1" w:rsidRDefault="006E4942" w:rsidP="00BE5551">
            <w:pPr>
              <w:pStyle w:val="BodyText-table"/>
            </w:pPr>
            <w:r w:rsidRPr="007171AA" w:rsidDel="007903B1">
              <w:t xml:space="preserve">Severity: </w:t>
            </w:r>
            <w:r w:rsidR="008125A8" w:rsidDel="007903B1">
              <w:t>[</w:t>
            </w:r>
            <w:r w:rsidRPr="007171AA" w:rsidDel="007903B1">
              <w:t>1</w:t>
            </w:r>
            <w:r w:rsidR="008802B3">
              <w:t>4</w:t>
            </w:r>
            <w:r w:rsidRPr="007171AA" w:rsidDel="007903B1">
              <w:t>.01</w:t>
            </w:r>
            <w:r w:rsidR="009E538A">
              <w:t>d</w:t>
            </w:r>
            <w:r w:rsidRPr="007171AA" w:rsidDel="007903B1">
              <w:t xml:space="preserve"> </w:t>
            </w:r>
            <w:r w:rsidR="008125A8" w:rsidDel="007903B1">
              <w:t xml:space="preserve">– </w:t>
            </w:r>
            <w:r w:rsidRPr="007171AA" w:rsidDel="007903B1">
              <w:t>Basis for Severity Level Determination</w:t>
            </w:r>
            <w:r w:rsidR="008125A8" w:rsidDel="007903B1">
              <w:t>]</w:t>
            </w:r>
          </w:p>
          <w:p w14:paraId="510D9A8F" w14:textId="6FE55742" w:rsidR="006E4942" w:rsidDel="007903B1" w:rsidRDefault="006E4942" w:rsidP="00BE5551">
            <w:pPr>
              <w:pStyle w:val="BodyText-table"/>
            </w:pPr>
            <w:r w:rsidRPr="007171AA" w:rsidDel="007903B1">
              <w:t xml:space="preserve">Enforcement Action: This violation is being treated as a non-cited violation, consistent with </w:t>
            </w:r>
            <w:r w:rsidR="00DA05D6">
              <w:t>Section </w:t>
            </w:r>
            <w:r w:rsidRPr="007171AA" w:rsidDel="007903B1">
              <w:t>2.3.2 of the Enforcement Policy.</w:t>
            </w:r>
          </w:p>
          <w:p w14:paraId="5829628C" w14:textId="20C13E43" w:rsidR="00B32635" w:rsidDel="007903B1" w:rsidRDefault="00B32635" w:rsidP="00BE5551">
            <w:pPr>
              <w:pStyle w:val="BodyText-table"/>
            </w:pPr>
          </w:p>
          <w:p w14:paraId="11EF3346" w14:textId="10797088" w:rsidR="006E4942" w:rsidRPr="007171AA" w:rsidRDefault="0012723B" w:rsidP="00BE5551">
            <w:pPr>
              <w:pStyle w:val="BodyText-table"/>
            </w:pPr>
            <w:r w:rsidDel="007903B1">
              <w:t>[1</w:t>
            </w:r>
            <w:r w:rsidR="005319A4">
              <w:t>4</w:t>
            </w:r>
            <w:r w:rsidDel="007903B1">
              <w:t>.01</w:t>
            </w:r>
            <w:r w:rsidR="009E538A">
              <w:t>e</w:t>
            </w:r>
            <w:r w:rsidDel="007903B1">
              <w:t xml:space="preserve"> – Unresolved Item Closure]</w:t>
            </w:r>
          </w:p>
        </w:tc>
      </w:tr>
    </w:tbl>
    <w:p w14:paraId="393633CF" w14:textId="77777777" w:rsidR="003417A7" w:rsidRDefault="003417A7" w:rsidP="00706E29">
      <w:pPr>
        <w:pStyle w:val="BodyText3"/>
        <w:spacing w:before="220"/>
      </w:pPr>
    </w:p>
    <w:p w14:paraId="276F13DF" w14:textId="13B59C34" w:rsidR="00A7277E" w:rsidRDefault="00A7277E" w:rsidP="00706E29">
      <w:pPr>
        <w:pStyle w:val="BodyText3"/>
        <w:spacing w:before="220"/>
      </w:pPr>
      <w:r>
        <w:t>For licensee-identified NCVs, document the following:</w:t>
      </w:r>
    </w:p>
    <w:p w14:paraId="065C0A12" w14:textId="0F2A55E9" w:rsidR="006A67FF" w:rsidRDefault="006A67FF" w:rsidP="004A7647">
      <w:pPr>
        <w:pStyle w:val="BodyText"/>
        <w:numPr>
          <w:ilvl w:val="0"/>
          <w:numId w:val="15"/>
        </w:numPr>
      </w:pPr>
      <w:r>
        <w:t>Introduction</w:t>
      </w:r>
      <w:r w:rsidR="00B06097">
        <w:t xml:space="preserve">. </w:t>
      </w:r>
      <w:r>
        <w:t xml:space="preserve">Insert </w:t>
      </w:r>
      <w:r w:rsidR="00B60E95">
        <w:t>a</w:t>
      </w:r>
      <w:r w:rsidR="007002EB">
        <w:t xml:space="preserve"> sentence stating </w:t>
      </w:r>
      <w:r w:rsidR="006614BB">
        <w:t>that a</w:t>
      </w:r>
      <w:r w:rsidR="0053528C">
        <w:t xml:space="preserve"> </w:t>
      </w:r>
      <w:r w:rsidR="009567AE" w:rsidRPr="009567AE">
        <w:t>violation of very low safety significan</w:t>
      </w:r>
      <w:r w:rsidR="00EB2A4E">
        <w:t>ce</w:t>
      </w:r>
      <w:r w:rsidR="009567AE" w:rsidRPr="009567AE">
        <w:t xml:space="preserve"> was identified by the licensee and has been entered into the licensee</w:t>
      </w:r>
      <w:r w:rsidR="009567AE">
        <w:t>’s</w:t>
      </w:r>
      <w:r w:rsidR="009567AE" w:rsidRPr="009567AE">
        <w:t xml:space="preserve"> corrective action program </w:t>
      </w:r>
      <w:r w:rsidR="009567AE">
        <w:t>(if applicable)</w:t>
      </w:r>
      <w:r w:rsidR="009254B3">
        <w:t>,</w:t>
      </w:r>
      <w:r w:rsidR="009567AE">
        <w:t xml:space="preserve"> </w:t>
      </w:r>
      <w:r w:rsidR="009567AE" w:rsidRPr="009567AE">
        <w:t>and is being treated as a non-cited violation, consistent with Section 2.3.2 of the Enforcement Policy.</w:t>
      </w:r>
    </w:p>
    <w:p w14:paraId="73E0677D" w14:textId="17DD7A23" w:rsidR="007002EB" w:rsidRDefault="007002EB" w:rsidP="004A7647">
      <w:pPr>
        <w:pStyle w:val="BodyText"/>
        <w:numPr>
          <w:ilvl w:val="0"/>
          <w:numId w:val="15"/>
        </w:numPr>
      </w:pPr>
      <w:r>
        <w:t>Description</w:t>
      </w:r>
      <w:r w:rsidR="00B06097">
        <w:t xml:space="preserve">. </w:t>
      </w:r>
      <w:r w:rsidR="00433DAA">
        <w:t>Bri</w:t>
      </w:r>
      <w:r w:rsidR="00232F67">
        <w:t>efly describe (a few sentences) what requirement was violated and how it was violated (this requires a “contrary to” statement consistent with the guidance in the Enforcement Manual</w:t>
      </w:r>
      <w:r w:rsidR="00670756">
        <w:t>).</w:t>
      </w:r>
    </w:p>
    <w:p w14:paraId="78044DD3" w14:textId="26A33FD9" w:rsidR="00670756" w:rsidRDefault="003A6DC7" w:rsidP="004A7647">
      <w:pPr>
        <w:pStyle w:val="BodyText"/>
        <w:numPr>
          <w:ilvl w:val="0"/>
          <w:numId w:val="15"/>
        </w:numPr>
      </w:pPr>
      <w:r>
        <w:t>Corrective Action References</w:t>
      </w:r>
      <w:r w:rsidR="00B06097">
        <w:t xml:space="preserve">. </w:t>
      </w:r>
      <w:r w:rsidR="00670756">
        <w:t>Provide a reference to the licensee’s corrective action document number.</w:t>
      </w:r>
    </w:p>
    <w:p w14:paraId="36510AAC" w14:textId="181E02CC" w:rsidR="00670756" w:rsidRDefault="003A6DC7" w:rsidP="004A7647">
      <w:pPr>
        <w:pStyle w:val="BodyText"/>
        <w:numPr>
          <w:ilvl w:val="0"/>
          <w:numId w:val="15"/>
        </w:numPr>
      </w:pPr>
      <w:r>
        <w:t>Severity</w:t>
      </w:r>
      <w:r w:rsidR="00B06097">
        <w:t xml:space="preserve">. </w:t>
      </w:r>
      <w:r w:rsidR="00054372">
        <w:t>Briefly describe the SL-IV categorization in accordance with the NRC Enforcement Policy examples.</w:t>
      </w:r>
    </w:p>
    <w:p w14:paraId="3C0942A5" w14:textId="78DE59BB" w:rsidR="0012723B" w:rsidRDefault="0012723B" w:rsidP="004A7647">
      <w:pPr>
        <w:pStyle w:val="BodyText"/>
        <w:numPr>
          <w:ilvl w:val="0"/>
          <w:numId w:val="15"/>
        </w:numPr>
      </w:pPr>
      <w:r w:rsidRPr="0012723B">
        <w:lastRenderedPageBreak/>
        <w:t>Unresolved Item Closur</w:t>
      </w:r>
      <w:r>
        <w:t>e</w:t>
      </w:r>
      <w:r w:rsidR="00B06097">
        <w:t xml:space="preserve">. </w:t>
      </w: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w:t>
      </w:r>
      <w:r w:rsidR="007364CC">
        <w:t>5</w:t>
      </w:r>
      <w:r w:rsidRPr="00F17A0E">
        <w:t>001234/202</w:t>
      </w:r>
      <w:r w:rsidR="00F54F58">
        <w:t>x</w:t>
      </w:r>
      <w:r w:rsidRPr="00F17A0E">
        <w:t>001-01.”).</w:t>
      </w:r>
    </w:p>
    <w:p w14:paraId="308A903E" w14:textId="22B5D396" w:rsidR="007321C8" w:rsidRDefault="08048524" w:rsidP="0018632E">
      <w:pPr>
        <w:pStyle w:val="Heading2"/>
      </w:pPr>
      <w:bookmarkStart w:id="388" w:name="_Toc257439575"/>
      <w:bookmarkStart w:id="389" w:name="_Toc1694410528"/>
      <w:bookmarkStart w:id="390" w:name="_Toc593576540"/>
      <w:bookmarkStart w:id="391" w:name="_Toc39403397"/>
      <w:bookmarkStart w:id="392" w:name="_Toc1889676068"/>
      <w:bookmarkStart w:id="393" w:name="_Toc1521573588"/>
      <w:bookmarkStart w:id="394" w:name="_Toc201745553"/>
      <w:r w:rsidRPr="002E4A25">
        <w:t>1</w:t>
      </w:r>
      <w:r w:rsidR="45200DB8" w:rsidRPr="002E4A25">
        <w:t>4</w:t>
      </w:r>
      <w:r w:rsidR="110206C9" w:rsidRPr="002E4A25">
        <w:t>.0</w:t>
      </w:r>
      <w:r w:rsidR="608C6C5B" w:rsidRPr="002E4A25">
        <w:t>2</w:t>
      </w:r>
      <w:r>
        <w:tab/>
      </w:r>
      <w:r w:rsidR="00825E8E">
        <w:t xml:space="preserve">NRC Review of </w:t>
      </w:r>
      <w:r w:rsidR="36112F68" w:rsidRPr="002E4A25">
        <w:t>Licensee</w:t>
      </w:r>
      <w:r w:rsidR="006E65FD">
        <w:t>’s</w:t>
      </w:r>
      <w:r w:rsidR="36112F68" w:rsidRPr="002E4A25">
        <w:t xml:space="preserve"> Self-Assessment or </w:t>
      </w:r>
      <w:r w:rsidR="29934799" w:rsidRPr="002E4A25">
        <w:t xml:space="preserve">Corrective Action </w:t>
      </w:r>
      <w:r w:rsidR="36112F68" w:rsidRPr="002E4A25">
        <w:t>Program</w:t>
      </w:r>
      <w:bookmarkEnd w:id="388"/>
      <w:bookmarkEnd w:id="389"/>
      <w:bookmarkEnd w:id="390"/>
      <w:bookmarkEnd w:id="391"/>
      <w:bookmarkEnd w:id="392"/>
      <w:bookmarkEnd w:id="393"/>
      <w:bookmarkEnd w:id="394"/>
      <w:r w:rsidR="00A0666A">
        <w:t xml:space="preserve"> </w:t>
      </w:r>
    </w:p>
    <w:p w14:paraId="0ECD01EE" w14:textId="780EE4C9" w:rsidR="00A95D0E" w:rsidRPr="00461774" w:rsidRDefault="00A95D0E" w:rsidP="005D4D40">
      <w:pPr>
        <w:pStyle w:val="BodyText3"/>
      </w:pPr>
      <w:r w:rsidRPr="00461774">
        <w:t>Under certain circumstances, violation</w:t>
      </w:r>
      <w:r w:rsidR="004F23F4">
        <w:t>s</w:t>
      </w:r>
      <w:r w:rsidRPr="00461774">
        <w:t xml:space="preserve"> </w:t>
      </w:r>
      <w:r w:rsidR="00BA491E">
        <w:t>identified during a</w:t>
      </w:r>
      <w:r w:rsidR="006878D6">
        <w:t>n NRC</w:t>
      </w:r>
      <w:r w:rsidR="00BA491E">
        <w:t xml:space="preserve"> review of the licensee</w:t>
      </w:r>
      <w:r w:rsidR="008260C1">
        <w:t xml:space="preserve">’s self-assessment or corrective action programs </w:t>
      </w:r>
      <w:r w:rsidRPr="00461774">
        <w:t>c</w:t>
      </w:r>
      <w:r w:rsidR="0031742B">
        <w:t>an</w:t>
      </w:r>
      <w:r w:rsidRPr="00461774">
        <w:t xml:space="preserve"> be classified as a</w:t>
      </w:r>
      <w:r w:rsidR="006878D6">
        <w:t>n</w:t>
      </w:r>
      <w:r w:rsidRPr="00461774">
        <w:t xml:space="preserve"> NCV </w:t>
      </w:r>
      <w:r w:rsidR="004A1326">
        <w:t xml:space="preserve">which </w:t>
      </w:r>
      <w:r w:rsidR="0031742B">
        <w:t>does</w:t>
      </w:r>
      <w:r w:rsidRPr="00461774">
        <w:t xml:space="preserve"> not </w:t>
      </w:r>
      <w:r w:rsidR="0031742B">
        <w:t>require</w:t>
      </w:r>
      <w:r w:rsidR="0031742B" w:rsidRPr="00461774">
        <w:t xml:space="preserve"> </w:t>
      </w:r>
      <w:r w:rsidRPr="00461774">
        <w:t>document</w:t>
      </w:r>
      <w:r w:rsidR="00E61121">
        <w:t>ation</w:t>
      </w:r>
      <w:r w:rsidR="00B06097">
        <w:t xml:space="preserve">. </w:t>
      </w:r>
      <w:r w:rsidRPr="00BA4249">
        <w:t xml:space="preserve">This is generally justified when the licensee </w:t>
      </w:r>
      <w:r w:rsidR="006878D6">
        <w:t xml:space="preserve">previously </w:t>
      </w:r>
      <w:r w:rsidRPr="00BA4249">
        <w:t>identifie</w:t>
      </w:r>
      <w:r w:rsidR="006878D6">
        <w:t>d</w:t>
      </w:r>
      <w:r w:rsidRPr="00BA4249">
        <w:t xml:space="preserve"> </w:t>
      </w:r>
      <w:r w:rsidR="00E61121">
        <w:t>a</w:t>
      </w:r>
      <w:r w:rsidRPr="00BA4249">
        <w:t xml:space="preserve"> violation </w:t>
      </w:r>
      <w:r w:rsidR="00E61121">
        <w:t>(or violations) via a self-assessment or</w:t>
      </w:r>
      <w:r w:rsidRPr="00BA4249">
        <w:t xml:space="preserve"> corrective action prog</w:t>
      </w:r>
      <w:r w:rsidR="00A13658">
        <w:t>ram</w:t>
      </w:r>
      <w:r w:rsidR="00F1489C">
        <w:t xml:space="preserve"> review</w:t>
      </w:r>
      <w:r w:rsidR="00B06097">
        <w:t xml:space="preserve">. </w:t>
      </w:r>
      <w:r w:rsidR="546F04BF">
        <w:t xml:space="preserve">The inspector is </w:t>
      </w:r>
      <w:r w:rsidR="546F04BF" w:rsidRPr="546F04BF">
        <w:rPr>
          <w:u w:val="single"/>
        </w:rPr>
        <w:t>not</w:t>
      </w:r>
      <w:r w:rsidR="546F04BF">
        <w:t xml:space="preserve"> expected to cite the</w:t>
      </w:r>
      <w:r w:rsidR="006878D6">
        <w:t>se</w:t>
      </w:r>
      <w:r w:rsidR="546F04BF">
        <w:t xml:space="preserve"> violation</w:t>
      </w:r>
      <w:r w:rsidR="006878D6">
        <w:t>s</w:t>
      </w:r>
      <w:r w:rsidR="546F04BF">
        <w:t xml:space="preserve"> nor report the details of those violations in the inspection report</w:t>
      </w:r>
      <w:r w:rsidR="00B06097">
        <w:t xml:space="preserve">. </w:t>
      </w:r>
      <w:r w:rsidR="546F04BF">
        <w:t xml:space="preserve">Instead, the NRC report should assess the adequacy of the licensee’s extent of condition </w:t>
      </w:r>
      <w:r w:rsidR="00C62933">
        <w:t xml:space="preserve">report </w:t>
      </w:r>
      <w:r w:rsidR="546F04BF">
        <w:t>effort, including a clear reference to the name, dates, and general subject matter of the self-assessment or corrective action program initiative.</w:t>
      </w:r>
    </w:p>
    <w:p w14:paraId="0ECD01F2" w14:textId="74987B79" w:rsidR="00A95D0E" w:rsidRPr="00461774" w:rsidRDefault="00A95D0E" w:rsidP="006C5139">
      <w:pPr>
        <w:pStyle w:val="BodyText3"/>
      </w:pPr>
      <w:r w:rsidRPr="00461774">
        <w:rPr>
          <w:u w:val="single"/>
        </w:rPr>
        <w:t>NOTE</w:t>
      </w:r>
      <w:r w:rsidRPr="00461774">
        <w:t>: This expectation only applies to SL</w:t>
      </w:r>
      <w:r w:rsidR="00EA6EA9">
        <w:t>-</w:t>
      </w:r>
      <w:r w:rsidRPr="00461774">
        <w:t>IV and non-willful violations</w:t>
      </w:r>
      <w:r w:rsidR="00B06097">
        <w:t xml:space="preserve">. </w:t>
      </w:r>
      <w:r w:rsidR="00191A38">
        <w:t>All</w:t>
      </w:r>
      <w:r w:rsidRPr="00461774">
        <w:t xml:space="preserve"> violations that could be categorized at SL</w:t>
      </w:r>
      <w:r w:rsidR="00EA6EA9">
        <w:t>-</w:t>
      </w:r>
      <w:r w:rsidRPr="00461774">
        <w:t xml:space="preserve">III or above </w:t>
      </w:r>
      <w:r w:rsidRPr="00461774">
        <w:rPr>
          <w:u w:val="single"/>
        </w:rPr>
        <w:t>must</w:t>
      </w:r>
      <w:r w:rsidRPr="00461774">
        <w:t xml:space="preserve"> be documented in the inspection report and given appropriate follow-up.</w:t>
      </w:r>
    </w:p>
    <w:p w14:paraId="7E117183" w14:textId="3482DD36" w:rsidR="7EB95405" w:rsidRDefault="412F71B4" w:rsidP="0018632E">
      <w:pPr>
        <w:pStyle w:val="Heading2"/>
      </w:pPr>
      <w:bookmarkStart w:id="395" w:name="_Toc729392622"/>
      <w:bookmarkStart w:id="396" w:name="_Toc201745554"/>
      <w:r>
        <w:t>1</w:t>
      </w:r>
      <w:r w:rsidR="51F8F699">
        <w:t>4</w:t>
      </w:r>
      <w:r>
        <w:t>.0</w:t>
      </w:r>
      <w:r w:rsidR="440632A7">
        <w:t>3</w:t>
      </w:r>
      <w:r>
        <w:tab/>
      </w:r>
      <w:r w:rsidR="12615365">
        <w:t>All Other Licensees and Non</w:t>
      </w:r>
      <w:r w:rsidR="4F529514">
        <w:t>-</w:t>
      </w:r>
      <w:r w:rsidR="12615365">
        <w:t>licensees</w:t>
      </w:r>
      <w:bookmarkEnd w:id="395"/>
      <w:bookmarkEnd w:id="396"/>
    </w:p>
    <w:p w14:paraId="4A72C597" w14:textId="5E5F6D99" w:rsidR="00B7721E" w:rsidRPr="00B7721E" w:rsidRDefault="002B34B3" w:rsidP="00B7721E">
      <w:pPr>
        <w:pStyle w:val="BodyText3"/>
      </w:pPr>
      <w:r>
        <w:t xml:space="preserve">As noted in Section </w:t>
      </w:r>
      <w:r w:rsidR="00113652">
        <w:t xml:space="preserve">2.3.2.b of the Enforcement Policy, some </w:t>
      </w:r>
      <w:r w:rsidR="00F60DA9">
        <w:t xml:space="preserve">violations identified </w:t>
      </w:r>
      <w:r w:rsidR="00891F6D">
        <w:t xml:space="preserve">at </w:t>
      </w:r>
      <w:r w:rsidR="00113652">
        <w:t>licensees without an NRC-</w:t>
      </w:r>
      <w:r w:rsidR="0093792E">
        <w:t>credited</w:t>
      </w:r>
      <w:r w:rsidR="00113652">
        <w:t xml:space="preserve"> corrective action program may be </w:t>
      </w:r>
      <w:r w:rsidR="00183D6B">
        <w:t>eligible for NCVs</w:t>
      </w:r>
      <w:r w:rsidR="00621C55">
        <w:t>. In these situations, u</w:t>
      </w:r>
      <w:r w:rsidR="005914A9">
        <w:t xml:space="preserve">se </w:t>
      </w:r>
      <w:r w:rsidR="005914A9" w:rsidRPr="009445E1">
        <w:t xml:space="preserve">Table </w:t>
      </w:r>
      <w:ins w:id="397" w:author="Author">
        <w:r w:rsidR="00991519" w:rsidRPr="009445E1">
          <w:t>6</w:t>
        </w:r>
      </w:ins>
      <w:r w:rsidR="005914A9" w:rsidRPr="009445E1">
        <w:t xml:space="preserve"> abo</w:t>
      </w:r>
      <w:r w:rsidR="005914A9">
        <w:t xml:space="preserve">ve to document these </w:t>
      </w:r>
      <w:r w:rsidR="00B65468">
        <w:t>NCVs.</w:t>
      </w:r>
    </w:p>
    <w:p w14:paraId="0ECD01F9" w14:textId="56F07FC1" w:rsidR="00E678A7" w:rsidRPr="00461774" w:rsidRDefault="15D788B2" w:rsidP="004E7706">
      <w:pPr>
        <w:pStyle w:val="Heading1"/>
      </w:pPr>
      <w:bookmarkStart w:id="398" w:name="_Toc416695085"/>
      <w:bookmarkStart w:id="399" w:name="_Toc62124102"/>
      <w:bookmarkStart w:id="400" w:name="_Toc62124859"/>
      <w:bookmarkStart w:id="401" w:name="_Toc62125560"/>
      <w:bookmarkStart w:id="402" w:name="_Toc62125924"/>
      <w:bookmarkStart w:id="403" w:name="_Toc115267867"/>
      <w:bookmarkStart w:id="404" w:name="_Toc169237661"/>
      <w:bookmarkStart w:id="405" w:name="_Toc1057292713"/>
      <w:bookmarkStart w:id="406" w:name="_Toc980074096"/>
      <w:bookmarkStart w:id="407" w:name="_Toc1654839939"/>
      <w:bookmarkStart w:id="408" w:name="_Toc428029909"/>
      <w:bookmarkStart w:id="409" w:name="_Toc950950887"/>
      <w:bookmarkStart w:id="410" w:name="_Toc895677958"/>
      <w:bookmarkStart w:id="411" w:name="_Toc208296541"/>
      <w:bookmarkStart w:id="412" w:name="_Toc1960434452"/>
      <w:bookmarkStart w:id="413" w:name="_Toc201745555"/>
      <w:r>
        <w:t>0610</w:t>
      </w:r>
      <w:r w:rsidR="608C6C5B">
        <w:t>-1</w:t>
      </w:r>
      <w:r w:rsidR="0778490B">
        <w:t>5</w:t>
      </w:r>
      <w:bookmarkEnd w:id="398"/>
      <w:r w:rsidR="0018632E">
        <w:tab/>
      </w:r>
      <w:r w:rsidR="004D3967">
        <w:t>OTHER INSPECTION ISSUES</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C3D9AF5" w14:textId="6E813124" w:rsidR="004E0428" w:rsidRDefault="00E678A7" w:rsidP="00F86B57">
      <w:pPr>
        <w:pStyle w:val="BodyText"/>
      </w:pPr>
      <w:r>
        <w:t>Minor violations</w:t>
      </w:r>
      <w:r w:rsidR="00154DC2">
        <w:t xml:space="preserve"> and observations</w:t>
      </w:r>
      <w:r>
        <w:t xml:space="preserve"> are not routinely documented in inspection reports</w:t>
      </w:r>
      <w:r w:rsidR="00B06097">
        <w:t xml:space="preserve">. </w:t>
      </w:r>
      <w:r>
        <w:t xml:space="preserve">However, </w:t>
      </w:r>
      <w:r w:rsidR="00154DC2">
        <w:t>observations</w:t>
      </w:r>
      <w:r>
        <w:t xml:space="preserve"> may be documented when specifically </w:t>
      </w:r>
      <w:r w:rsidR="42B17D6B">
        <w:t>required</w:t>
      </w:r>
      <w:r>
        <w:t xml:space="preserve"> by an inspection procedure or temporary instruction</w:t>
      </w:r>
      <w:r w:rsidR="002C526A">
        <w:t>.</w:t>
      </w:r>
      <w:r w:rsidR="009D29B3">
        <w:t xml:space="preserve"> In addition, </w:t>
      </w:r>
      <w:r w:rsidR="00930643">
        <w:t>potential issues involving lack of clarity in the licensing bases may need to be resolved.</w:t>
      </w:r>
      <w:r w:rsidR="00713085" w:rsidRPr="00713085">
        <w:t xml:space="preserve"> </w:t>
      </w:r>
    </w:p>
    <w:p w14:paraId="5589B0BF" w14:textId="6361FE4E" w:rsidR="7EB95405" w:rsidRPr="0018632E" w:rsidRDefault="15196FAE" w:rsidP="0018632E">
      <w:pPr>
        <w:pStyle w:val="Heading2"/>
        <w:rPr>
          <w:u w:val="single"/>
        </w:rPr>
      </w:pPr>
      <w:bookmarkStart w:id="414" w:name="_Toc1620508464"/>
      <w:bookmarkStart w:id="415" w:name="_Toc1704440157"/>
      <w:bookmarkStart w:id="416" w:name="_Toc489103957"/>
      <w:bookmarkStart w:id="417" w:name="_Toc364488733"/>
      <w:bookmarkStart w:id="418" w:name="_Toc1465584159"/>
      <w:bookmarkStart w:id="419" w:name="_Toc79053671"/>
      <w:bookmarkStart w:id="420" w:name="_Toc201745556"/>
      <w:r w:rsidRPr="002E4A25">
        <w:t>1</w:t>
      </w:r>
      <w:r w:rsidR="153FDFC4" w:rsidRPr="002E4A25">
        <w:t>5</w:t>
      </w:r>
      <w:r w:rsidRPr="002E4A25">
        <w:t>.01</w:t>
      </w:r>
      <w:r>
        <w:tab/>
      </w:r>
      <w:r w:rsidRPr="002E4A25">
        <w:t>Minor Violations</w:t>
      </w:r>
      <w:bookmarkEnd w:id="414"/>
      <w:bookmarkEnd w:id="415"/>
      <w:bookmarkEnd w:id="416"/>
      <w:bookmarkEnd w:id="417"/>
      <w:bookmarkEnd w:id="418"/>
      <w:bookmarkEnd w:id="419"/>
      <w:bookmarkEnd w:id="420"/>
    </w:p>
    <w:p w14:paraId="0ECD01FB" w14:textId="4D1F0176" w:rsidR="00E678A7" w:rsidRPr="00461774" w:rsidRDefault="002C526A" w:rsidP="006C5139">
      <w:pPr>
        <w:pStyle w:val="BodyText3"/>
      </w:pPr>
      <w:r>
        <w:t xml:space="preserve">Minor violations </w:t>
      </w:r>
      <w:r w:rsidR="00A111B1">
        <w:t>sh</w:t>
      </w:r>
      <w:r>
        <w:t>ould only be documented</w:t>
      </w:r>
      <w:r w:rsidR="00E678A7" w:rsidRPr="00461774">
        <w:t xml:space="preserve"> when it becomes necessary to capture a required inspection activity or conclusion for the record such as closing out a</w:t>
      </w:r>
      <w:r w:rsidR="001D2B42">
        <w:t xml:space="preserve"> written event report</w:t>
      </w:r>
      <w:r w:rsidR="00ED42F6">
        <w:t xml:space="preserve"> or</w:t>
      </w:r>
      <w:r w:rsidR="00E678A7" w:rsidRPr="00461774">
        <w:t xml:space="preserve"> </w:t>
      </w:r>
      <w:r w:rsidR="00191A38">
        <w:t>URI</w:t>
      </w:r>
      <w:r w:rsidR="00B06097">
        <w:t xml:space="preserve">. </w:t>
      </w:r>
      <w:r w:rsidR="00E678A7" w:rsidRPr="00461774">
        <w:t>When a minor violation is documented, sufficient detail must be provided to allow an informed, independent reader to understand the basis for the minor determination</w:t>
      </w:r>
      <w:r w:rsidR="00BD05CD">
        <w:t xml:space="preserve"> (</w:t>
      </w:r>
      <w:r w:rsidR="008D5291">
        <w:t>s</w:t>
      </w:r>
      <w:r w:rsidR="00BD05CD">
        <w:t xml:space="preserve">ee </w:t>
      </w:r>
      <w:r w:rsidR="007A1CDC">
        <w:t xml:space="preserve">the NRC </w:t>
      </w:r>
      <w:r w:rsidR="00BD05CD">
        <w:t xml:space="preserve">Enforcement </w:t>
      </w:r>
      <w:r w:rsidR="007A1CDC">
        <w:t>Manual</w:t>
      </w:r>
      <w:r w:rsidR="00BD05CD">
        <w:t xml:space="preserve"> </w:t>
      </w:r>
      <w:r w:rsidR="00DA05D6">
        <w:t>Section </w:t>
      </w:r>
      <w:r w:rsidR="00BD05CD">
        <w:t>2.1</w:t>
      </w:r>
      <w:r w:rsidR="007A1CDC">
        <w:t>.1</w:t>
      </w:r>
      <w:r w:rsidR="00BD05CD">
        <w:t xml:space="preserve"> for more information)</w:t>
      </w:r>
      <w:r w:rsidR="00B06097">
        <w:t xml:space="preserve">. </w:t>
      </w:r>
      <w:r w:rsidR="005D4B6A">
        <w:t xml:space="preserve">Minor violations should not be included in the List of </w:t>
      </w:r>
      <w:r w:rsidR="00EB3B94">
        <w:t>Violations section or Additional Tracking Items section of the report</w:t>
      </w:r>
      <w:r w:rsidR="00B06097">
        <w:t xml:space="preserve">. </w:t>
      </w:r>
      <w:r w:rsidR="001D2D89">
        <w:t xml:space="preserve">Document minor violations in the results </w:t>
      </w:r>
      <w:r w:rsidR="004750C3">
        <w:t>section of the report under the applicable</w:t>
      </w:r>
      <w:r w:rsidR="00F1489C">
        <w:t xml:space="preserve"> inspection procedure</w:t>
      </w:r>
      <w:r w:rsidR="004750C3">
        <w:t>, when necessary</w:t>
      </w:r>
      <w:r w:rsidR="00B06097">
        <w:t xml:space="preserve">. </w:t>
      </w:r>
      <w:r w:rsidR="00845674">
        <w:t>For minor violation</w:t>
      </w:r>
      <w:r w:rsidR="00695132">
        <w:t>s</w:t>
      </w:r>
      <w:r w:rsidR="00845674">
        <w:t xml:space="preserve">, document </w:t>
      </w:r>
      <w:r w:rsidR="00183D80">
        <w:t xml:space="preserve">using </w:t>
      </w:r>
      <w:r w:rsidR="00845674">
        <w:t>the following</w:t>
      </w:r>
      <w:r w:rsidR="00183D80">
        <w:t xml:space="preserve"> table</w:t>
      </w:r>
      <w:r w:rsidR="00E678A7" w:rsidRPr="00461774">
        <w:t>:</w:t>
      </w:r>
    </w:p>
    <w:p w14:paraId="282FA2A8" w14:textId="77777777" w:rsidR="00AA40D8" w:rsidRDefault="00AA40D8" w:rsidP="00D64FD7">
      <w:pPr>
        <w:pStyle w:val="Tables"/>
      </w:pPr>
      <w:r>
        <w:br w:type="page"/>
      </w:r>
    </w:p>
    <w:p w14:paraId="2FB1A010" w14:textId="2196906E" w:rsidR="00D452CD" w:rsidRDefault="00183D80" w:rsidP="00D64FD7">
      <w:pPr>
        <w:pStyle w:val="Tables"/>
      </w:pPr>
      <w:r w:rsidRPr="009445E1">
        <w:lastRenderedPageBreak/>
        <w:t xml:space="preserve">Table </w:t>
      </w:r>
      <w:r w:rsidR="00736F89" w:rsidRPr="009445E1">
        <w:t>7</w:t>
      </w:r>
      <w:r w:rsidR="00E145D3">
        <w:t>: Minor Violation</w:t>
      </w:r>
    </w:p>
    <w:tbl>
      <w:tblPr>
        <w:tblStyle w:val="Findings"/>
        <w:tblW w:w="9331" w:type="dxa"/>
        <w:tblLayout w:type="fixed"/>
        <w:tblLook w:val="04A0" w:firstRow="1" w:lastRow="0" w:firstColumn="1" w:lastColumn="0" w:noHBand="0" w:noVBand="1"/>
      </w:tblPr>
      <w:tblGrid>
        <w:gridCol w:w="1980"/>
        <w:gridCol w:w="6153"/>
        <w:gridCol w:w="1198"/>
      </w:tblGrid>
      <w:tr w:rsidR="002F152A" w:rsidRPr="006B5B34" w14:paraId="1B0A5DB9" w14:textId="77777777" w:rsidTr="00AA40D8">
        <w:tc>
          <w:tcPr>
            <w:tcW w:w="1980" w:type="dxa"/>
          </w:tcPr>
          <w:p w14:paraId="7B1900EE" w14:textId="77777777" w:rsidR="002F152A" w:rsidRPr="006B5B34" w:rsidRDefault="002F152A" w:rsidP="00CB5F19">
            <w:pPr>
              <w:pStyle w:val="BodyText-table"/>
            </w:pPr>
            <w:r w:rsidRPr="006B5B34" w:rsidDel="003831EE">
              <w:t>Minor Violation</w:t>
            </w:r>
          </w:p>
        </w:tc>
        <w:tc>
          <w:tcPr>
            <w:tcW w:w="6153" w:type="dxa"/>
          </w:tcPr>
          <w:p w14:paraId="7610D214" w14:textId="48D34EB1" w:rsidR="002F152A" w:rsidRPr="006B5B34" w:rsidRDefault="002F152A" w:rsidP="00CB5F19">
            <w:pPr>
              <w:pStyle w:val="BodyText-table"/>
            </w:pPr>
            <w:r>
              <w:t>Title</w:t>
            </w:r>
          </w:p>
        </w:tc>
        <w:tc>
          <w:tcPr>
            <w:tcW w:w="1198" w:type="dxa"/>
          </w:tcPr>
          <w:p w14:paraId="7E5842DF" w14:textId="7682F6E5" w:rsidR="002F152A" w:rsidRPr="006B5B34" w:rsidRDefault="002F152A" w:rsidP="00CB5F19">
            <w:pPr>
              <w:pStyle w:val="BodyText-table"/>
            </w:pPr>
            <w:r w:rsidRPr="006B5B34" w:rsidDel="003831EE">
              <w:t>[IP Number]</w:t>
            </w:r>
          </w:p>
        </w:tc>
      </w:tr>
      <w:tr w:rsidR="00983721" w:rsidRPr="006B5B34" w14:paraId="668A6E7B" w14:textId="77777777" w:rsidTr="00AA40D8">
        <w:trPr>
          <w:trHeight w:val="350"/>
        </w:trPr>
        <w:tc>
          <w:tcPr>
            <w:tcW w:w="9331" w:type="dxa"/>
            <w:gridSpan w:val="3"/>
          </w:tcPr>
          <w:p w14:paraId="77BA4DA8" w14:textId="47B564F8" w:rsidR="00983721" w:rsidRPr="006B5B34" w:rsidDel="003831EE" w:rsidRDefault="00983721" w:rsidP="00CB5F19">
            <w:pPr>
              <w:pStyle w:val="BodyText-table"/>
            </w:pPr>
            <w:r w:rsidRPr="006B5B34" w:rsidDel="003831EE">
              <w:t xml:space="preserve">Minor Violation: </w:t>
            </w:r>
            <w:r w:rsidR="00586B15" w:rsidRPr="006B5B34" w:rsidDel="003831EE">
              <w:t>[</w:t>
            </w:r>
            <w:r w:rsidRPr="006B5B34" w:rsidDel="003831EE">
              <w:t>1</w:t>
            </w:r>
            <w:r w:rsidR="00D4486B">
              <w:t>5</w:t>
            </w:r>
            <w:r w:rsidR="003127B2" w:rsidRPr="006B5B34" w:rsidDel="003831EE">
              <w:t>.01</w:t>
            </w:r>
            <w:r w:rsidRPr="006B5B34" w:rsidDel="003831EE">
              <w:t xml:space="preserve">a </w:t>
            </w:r>
            <w:r w:rsidR="00586B15" w:rsidRPr="006B5B34" w:rsidDel="003831EE">
              <w:t xml:space="preserve">– </w:t>
            </w:r>
            <w:r w:rsidRPr="006B5B34" w:rsidDel="003831EE">
              <w:t>Minor Issue Description</w:t>
            </w:r>
            <w:r w:rsidR="00586B15" w:rsidRPr="006B5B34" w:rsidDel="003831EE">
              <w:t>]</w:t>
            </w:r>
          </w:p>
          <w:p w14:paraId="414222DD" w14:textId="3E0DC04F" w:rsidR="00983721" w:rsidRPr="006B5B34" w:rsidDel="003831EE" w:rsidRDefault="00983721" w:rsidP="00CB5F19">
            <w:pPr>
              <w:pStyle w:val="BodyText-table"/>
            </w:pPr>
          </w:p>
          <w:p w14:paraId="0B07D16F" w14:textId="3C9A42AB" w:rsidR="00FB4F3E" w:rsidRPr="006B5B34" w:rsidDel="003831EE" w:rsidRDefault="00983721" w:rsidP="00CB5F19">
            <w:pPr>
              <w:pStyle w:val="BodyText-table"/>
            </w:pPr>
            <w:r w:rsidRPr="006B5B34" w:rsidDel="003831EE">
              <w:t xml:space="preserve">Screening: </w:t>
            </w:r>
            <w:r w:rsidR="00C352ED" w:rsidRPr="006B5B34" w:rsidDel="003831EE">
              <w:t>[</w:t>
            </w:r>
            <w:r w:rsidRPr="006B5B34" w:rsidDel="003831EE">
              <w:t>1</w:t>
            </w:r>
            <w:r w:rsidR="00D4486B">
              <w:t>5</w:t>
            </w:r>
            <w:r w:rsidR="003127B2" w:rsidRPr="006B5B34" w:rsidDel="003831EE">
              <w:t>.01</w:t>
            </w:r>
            <w:r w:rsidRPr="006B5B34" w:rsidDel="003831EE">
              <w:t xml:space="preserve">b </w:t>
            </w:r>
            <w:r w:rsidR="006D43D4" w:rsidRPr="006B5B34" w:rsidDel="003831EE">
              <w:t>–</w:t>
            </w:r>
            <w:r w:rsidRPr="006B5B34" w:rsidDel="003831EE">
              <w:t xml:space="preserve"> Minor/More than Minor Screening Text</w:t>
            </w:r>
            <w:r w:rsidR="00C352ED" w:rsidRPr="006B5B34" w:rsidDel="003831EE">
              <w:t>]</w:t>
            </w:r>
          </w:p>
          <w:p w14:paraId="396800A5" w14:textId="119ABB48" w:rsidR="00983721" w:rsidRPr="006B5B34" w:rsidDel="003831EE" w:rsidRDefault="00983721" w:rsidP="00CB5F19">
            <w:pPr>
              <w:pStyle w:val="BodyText-table"/>
            </w:pPr>
          </w:p>
          <w:p w14:paraId="1FC6A332" w14:textId="659D2328" w:rsidR="00983721" w:rsidRPr="006B5B34" w:rsidDel="003831EE" w:rsidRDefault="00983721" w:rsidP="00CB5F19">
            <w:pPr>
              <w:pStyle w:val="BodyText-table"/>
            </w:pPr>
            <w:r w:rsidRPr="006B5B34" w:rsidDel="003831EE">
              <w:t xml:space="preserve">Enforcement: </w:t>
            </w:r>
            <w:r w:rsidR="006D43D4" w:rsidRPr="006B5B34" w:rsidDel="003831EE">
              <w:t>[</w:t>
            </w:r>
            <w:r w:rsidRPr="006B5B34" w:rsidDel="003831EE">
              <w:t>1</w:t>
            </w:r>
            <w:r w:rsidR="00D4486B">
              <w:t>5</w:t>
            </w:r>
            <w:r w:rsidR="003127B2" w:rsidRPr="006B5B34" w:rsidDel="003831EE">
              <w:t>.01</w:t>
            </w:r>
            <w:r w:rsidRPr="006B5B34" w:rsidDel="003831EE">
              <w:t>c</w:t>
            </w:r>
            <w:r w:rsidR="00342DB7" w:rsidRPr="006B5B34" w:rsidDel="003831EE">
              <w:t xml:space="preserve"> </w:t>
            </w:r>
            <w:r w:rsidR="00134FC9" w:rsidRPr="006B5B34" w:rsidDel="003831EE">
              <w:t>–</w:t>
            </w:r>
            <w:r w:rsidR="00342DB7" w:rsidRPr="006B5B34" w:rsidDel="003831EE">
              <w:t xml:space="preserve"> Enforcement</w:t>
            </w:r>
            <w:r w:rsidR="00F17FF5" w:rsidRPr="006B5B34" w:rsidDel="003831EE">
              <w:t>]</w:t>
            </w:r>
          </w:p>
          <w:p w14:paraId="5C18D68C" w14:textId="3FBCCCC3" w:rsidR="00560636" w:rsidRPr="006B5B34" w:rsidDel="003831EE" w:rsidRDefault="00560636" w:rsidP="00CB5F19">
            <w:pPr>
              <w:pStyle w:val="BodyText-table"/>
            </w:pPr>
          </w:p>
          <w:p w14:paraId="4E672C2B" w14:textId="26FB6D03" w:rsidR="00560636" w:rsidRPr="006B5B34" w:rsidDel="003831EE" w:rsidRDefault="00560636" w:rsidP="00CB5F19">
            <w:pPr>
              <w:pStyle w:val="BodyText-table"/>
            </w:pPr>
            <w:r w:rsidRPr="006B5B34" w:rsidDel="003831EE">
              <w:t>[1</w:t>
            </w:r>
            <w:r w:rsidR="00D4486B">
              <w:t>5</w:t>
            </w:r>
            <w:r w:rsidRPr="006B5B34" w:rsidDel="003831EE">
              <w:t>.01d – Unresolved Item Closure]</w:t>
            </w:r>
          </w:p>
          <w:p w14:paraId="65ED956D" w14:textId="63F742B2" w:rsidR="00F17FF5" w:rsidRPr="006B5B34" w:rsidRDefault="00F17FF5" w:rsidP="00CB5F19">
            <w:pPr>
              <w:pStyle w:val="BodyText-table"/>
              <w:rPr>
                <w:u w:val="single"/>
              </w:rPr>
            </w:pPr>
          </w:p>
        </w:tc>
      </w:tr>
    </w:tbl>
    <w:p w14:paraId="224CFF34" w14:textId="77777777" w:rsidR="008413AB" w:rsidRPr="008413AB" w:rsidRDefault="008413AB" w:rsidP="008413AB">
      <w:pPr>
        <w:pStyle w:val="BodyText"/>
      </w:pPr>
    </w:p>
    <w:p w14:paraId="0ECD01FD" w14:textId="0EF846B1" w:rsidR="00E678A7" w:rsidRPr="00461774" w:rsidRDefault="00D4016E" w:rsidP="004A7647">
      <w:pPr>
        <w:pStyle w:val="BodyText"/>
        <w:numPr>
          <w:ilvl w:val="0"/>
          <w:numId w:val="16"/>
        </w:numPr>
      </w:pPr>
      <w:r>
        <w:t>Minor Issue Description</w:t>
      </w:r>
      <w:r w:rsidR="00B06097">
        <w:t xml:space="preserve">. </w:t>
      </w:r>
      <w:r w:rsidR="00E678A7" w:rsidRPr="00461774">
        <w:t>Briefly describe the minor violation</w:t>
      </w:r>
      <w:r w:rsidR="00F76D1E">
        <w:t>.</w:t>
      </w:r>
    </w:p>
    <w:p w14:paraId="0ECD01FF" w14:textId="5F64BB36" w:rsidR="00E678A7" w:rsidRPr="00672F6F" w:rsidRDefault="00D4016E" w:rsidP="004A7647">
      <w:pPr>
        <w:pStyle w:val="BodyText"/>
        <w:numPr>
          <w:ilvl w:val="0"/>
          <w:numId w:val="16"/>
        </w:numPr>
        <w:rPr>
          <w:color w:val="000000" w:themeColor="text1"/>
        </w:rPr>
      </w:pPr>
      <w:r w:rsidRPr="00672F6F">
        <w:rPr>
          <w:color w:val="000000" w:themeColor="text1"/>
        </w:rPr>
        <w:t>Minor/More than Minor Screening</w:t>
      </w:r>
      <w:r w:rsidR="00B06097" w:rsidRPr="00672F6F">
        <w:rPr>
          <w:color w:val="000000" w:themeColor="text1"/>
        </w:rPr>
        <w:t xml:space="preserve">. </w:t>
      </w:r>
      <w:r w:rsidR="00E678A7" w:rsidRPr="00672F6F">
        <w:rPr>
          <w:color w:val="000000" w:themeColor="text1"/>
        </w:rPr>
        <w:t xml:space="preserve">State the reason why the violation is minor in accordance with the </w:t>
      </w:r>
      <w:r w:rsidR="0032607D" w:rsidRPr="00672F6F">
        <w:rPr>
          <w:color w:val="000000" w:themeColor="text1"/>
        </w:rPr>
        <w:t xml:space="preserve">NRC </w:t>
      </w:r>
      <w:r w:rsidR="00E678A7" w:rsidRPr="00672F6F">
        <w:rPr>
          <w:color w:val="000000" w:themeColor="text1"/>
        </w:rPr>
        <w:t>Enforcement Policy as applicable</w:t>
      </w:r>
      <w:r w:rsidR="00F76D1E" w:rsidRPr="00672F6F">
        <w:rPr>
          <w:color w:val="000000" w:themeColor="text1"/>
        </w:rPr>
        <w:t>.</w:t>
      </w:r>
    </w:p>
    <w:p w14:paraId="4437474C" w14:textId="5A37D10D" w:rsidR="00893585" w:rsidRDefault="00342DB7" w:rsidP="004A7647">
      <w:pPr>
        <w:pStyle w:val="BodyText"/>
        <w:numPr>
          <w:ilvl w:val="0"/>
          <w:numId w:val="16"/>
        </w:numPr>
      </w:pPr>
      <w:r>
        <w:t>Enforcement</w:t>
      </w:r>
      <w:r w:rsidR="00B06097">
        <w:t xml:space="preserve">. </w:t>
      </w:r>
      <w:r w:rsidR="006D1EF1">
        <w:t>S</w:t>
      </w:r>
      <w:r w:rsidR="00E678A7" w:rsidRPr="00461774">
        <w:t xml:space="preserve">tate that the licensee has taken actions to restore compliance and include a statement similar to the following: “This failure to comply with [requirement] constitutes a minor violation that is not subject to enforcement action in accordance with </w:t>
      </w:r>
      <w:r w:rsidR="009E4C4A" w:rsidRPr="00461774">
        <w:t>the NRC</w:t>
      </w:r>
      <w:r w:rsidR="00E678A7" w:rsidRPr="00461774">
        <w:t xml:space="preserve"> Enforcement Policy.”</w:t>
      </w:r>
    </w:p>
    <w:p w14:paraId="407CE3B5" w14:textId="3677F7BB" w:rsidR="00560636" w:rsidRPr="00560636" w:rsidRDefault="00560636" w:rsidP="004A7647">
      <w:pPr>
        <w:pStyle w:val="BodyText"/>
        <w:numPr>
          <w:ilvl w:val="0"/>
          <w:numId w:val="16"/>
        </w:numPr>
      </w:pPr>
      <w:r w:rsidRPr="00560636">
        <w:t>Unresolved Item Closure</w:t>
      </w:r>
      <w:r w:rsidR="00B06097">
        <w:t xml:space="preserve">. </w:t>
      </w:r>
      <w:r w:rsidRPr="00560636">
        <w:t>If the</w:t>
      </w:r>
      <w:r w:rsidR="005A5342">
        <w:t xml:space="preserve"> minor</w:t>
      </w:r>
      <w:r w:rsidRPr="00560636">
        <w:t xml:space="preserve"> violation results in a URI closure, include a reference to URI [Docket Number(s)]/[Report Number]-[Unique Sequential Integer] being closed</w:t>
      </w:r>
      <w:r w:rsidR="00B06097">
        <w:t xml:space="preserve">. </w:t>
      </w:r>
      <w:r w:rsidRPr="00560636">
        <w:t>(e.g., “This closes URI 0</w:t>
      </w:r>
      <w:r w:rsidR="005853B9">
        <w:t>5</w:t>
      </w:r>
      <w:r w:rsidRPr="00560636">
        <w:t>001234/202</w:t>
      </w:r>
      <w:r w:rsidR="005853B9">
        <w:t>x</w:t>
      </w:r>
      <w:r w:rsidRPr="00560636">
        <w:t>001-01.”)</w:t>
      </w:r>
      <w:r w:rsidR="00B06097">
        <w:t>.</w:t>
      </w:r>
    </w:p>
    <w:p w14:paraId="4FE3B32A" w14:textId="7D207B4A" w:rsidR="7EB95405" w:rsidRPr="0018632E" w:rsidRDefault="612792C2" w:rsidP="0018632E">
      <w:pPr>
        <w:pStyle w:val="Heading2"/>
        <w:rPr>
          <w:sz w:val="20"/>
          <w:szCs w:val="20"/>
        </w:rPr>
      </w:pPr>
      <w:bookmarkStart w:id="421" w:name="_Toc428114878"/>
      <w:bookmarkStart w:id="422" w:name="_Toc18844468"/>
      <w:bookmarkStart w:id="423" w:name="_Toc52539556"/>
      <w:bookmarkStart w:id="424" w:name="_Toc417220655"/>
      <w:bookmarkStart w:id="425" w:name="_Toc313214027"/>
      <w:bookmarkStart w:id="426" w:name="_Toc1060445146"/>
      <w:bookmarkStart w:id="427" w:name="_Toc201745557"/>
      <w:r w:rsidRPr="002E4A25">
        <w:t>1</w:t>
      </w:r>
      <w:r w:rsidR="4FAFDB7D" w:rsidRPr="002E4A25">
        <w:t>5</w:t>
      </w:r>
      <w:r w:rsidRPr="002E4A25">
        <w:t>.02</w:t>
      </w:r>
      <w:r>
        <w:tab/>
      </w:r>
      <w:r w:rsidR="0A1ADD60" w:rsidRPr="002E4A25">
        <w:t>Observations/Assessment</w:t>
      </w:r>
      <w:r w:rsidR="7E24E782" w:rsidRPr="002E4A25">
        <w:t>s</w:t>
      </w:r>
      <w:bookmarkEnd w:id="421"/>
      <w:bookmarkEnd w:id="422"/>
      <w:bookmarkEnd w:id="423"/>
      <w:bookmarkEnd w:id="424"/>
      <w:bookmarkEnd w:id="425"/>
      <w:bookmarkEnd w:id="426"/>
      <w:bookmarkEnd w:id="427"/>
    </w:p>
    <w:p w14:paraId="3DC3CD0F" w14:textId="59D4E573" w:rsidR="006B2962" w:rsidRDefault="4945DF73" w:rsidP="0084489C">
      <w:pPr>
        <w:pStyle w:val="BodyText3"/>
      </w:pPr>
      <w:r>
        <w:t xml:space="preserve">When allowed by the </w:t>
      </w:r>
      <w:r w:rsidR="4F7B0BDC">
        <w:t>program</w:t>
      </w:r>
      <w:r w:rsidR="00D441B2">
        <w:t>-</w:t>
      </w:r>
      <w:r w:rsidR="4F7B0BDC">
        <w:t xml:space="preserve">specific </w:t>
      </w:r>
      <w:r w:rsidR="00863DFC">
        <w:t>IP</w:t>
      </w:r>
      <w:r>
        <w:t xml:space="preserve">, </w:t>
      </w:r>
      <w:r w:rsidR="29F2BDB3">
        <w:t>document observations</w:t>
      </w:r>
      <w:r w:rsidR="00B74C86">
        <w:t xml:space="preserve"> and assessments</w:t>
      </w:r>
      <w:r>
        <w:t xml:space="preserve"> in the results section of the report under the applicable inspectable area</w:t>
      </w:r>
      <w:r w:rsidR="375DD7AE">
        <w:t xml:space="preserve">. </w:t>
      </w:r>
      <w:r>
        <w:t xml:space="preserve">Use the following table to document </w:t>
      </w:r>
      <w:r w:rsidR="76BED243">
        <w:t>observations:</w:t>
      </w:r>
    </w:p>
    <w:p w14:paraId="4E08D081" w14:textId="26AA10CC" w:rsidR="00196B67" w:rsidRDefault="00196B67" w:rsidP="00D64FD7">
      <w:pPr>
        <w:pStyle w:val="Tables"/>
      </w:pPr>
      <w:r w:rsidRPr="009445E1">
        <w:t>Table</w:t>
      </w:r>
      <w:r w:rsidR="008647CB" w:rsidRPr="009445E1">
        <w:t xml:space="preserve"> </w:t>
      </w:r>
      <w:r w:rsidR="00736F89" w:rsidRPr="009445E1">
        <w:t>8</w:t>
      </w:r>
      <w:r w:rsidR="00381140" w:rsidRPr="009445E1">
        <w:t xml:space="preserve">: </w:t>
      </w:r>
      <w:r w:rsidR="00381140">
        <w:t>Observation</w:t>
      </w:r>
    </w:p>
    <w:tbl>
      <w:tblPr>
        <w:tblStyle w:val="Findings"/>
        <w:tblW w:w="9331" w:type="dxa"/>
        <w:tblLayout w:type="fixed"/>
        <w:tblLook w:val="04A0" w:firstRow="1" w:lastRow="0" w:firstColumn="1" w:lastColumn="0" w:noHBand="0" w:noVBand="1"/>
      </w:tblPr>
      <w:tblGrid>
        <w:gridCol w:w="8133"/>
        <w:gridCol w:w="1198"/>
      </w:tblGrid>
      <w:tr w:rsidR="00721A3B" w:rsidRPr="009C4919" w14:paraId="41E3AC71" w14:textId="77777777" w:rsidTr="00AA40D8">
        <w:tc>
          <w:tcPr>
            <w:tcW w:w="8133" w:type="dxa"/>
          </w:tcPr>
          <w:p w14:paraId="1CC9109A" w14:textId="612C6DD9" w:rsidR="00721A3B" w:rsidRPr="009C4919" w:rsidRDefault="00721A3B" w:rsidP="00CB5F19">
            <w:pPr>
              <w:pStyle w:val="BodyText-table"/>
              <w:rPr>
                <w:rFonts w:cs="Arial"/>
              </w:rPr>
            </w:pPr>
            <w:r w:rsidRPr="009C4919" w:rsidDel="00041192">
              <w:rPr>
                <w:rFonts w:cs="Arial"/>
              </w:rPr>
              <w:t xml:space="preserve">Observation: </w:t>
            </w:r>
            <w:r w:rsidR="00083D5C" w:rsidRPr="009C4919" w:rsidDel="00041192">
              <w:rPr>
                <w:rFonts w:cs="Arial"/>
              </w:rPr>
              <w:t>[</w:t>
            </w:r>
            <w:r w:rsidRPr="009C4919" w:rsidDel="00041192">
              <w:rPr>
                <w:rFonts w:cs="Arial"/>
              </w:rPr>
              <w:t>Observation Title</w:t>
            </w:r>
            <w:r w:rsidR="00083D5C" w:rsidRPr="009C4919" w:rsidDel="00041192">
              <w:rPr>
                <w:rFonts w:cs="Arial"/>
              </w:rPr>
              <w:t>]</w:t>
            </w:r>
          </w:p>
        </w:tc>
        <w:tc>
          <w:tcPr>
            <w:tcW w:w="1198" w:type="dxa"/>
          </w:tcPr>
          <w:p w14:paraId="688E9B2B" w14:textId="3CE3FD46" w:rsidR="00721A3B" w:rsidRPr="009C4919" w:rsidRDefault="00933742" w:rsidP="00CB5F19">
            <w:pPr>
              <w:pStyle w:val="BodyText-table"/>
              <w:rPr>
                <w:rFonts w:cs="Arial"/>
              </w:rPr>
            </w:pPr>
            <w:r w:rsidRPr="009C4919" w:rsidDel="00041192">
              <w:rPr>
                <w:rFonts w:cs="Arial"/>
              </w:rPr>
              <w:t>[IP Number]</w:t>
            </w:r>
          </w:p>
        </w:tc>
      </w:tr>
      <w:tr w:rsidR="00721A3B" w:rsidRPr="009C4919" w14:paraId="089F3749" w14:textId="77777777" w:rsidTr="00AA40D8">
        <w:trPr>
          <w:trHeight w:val="260"/>
        </w:trPr>
        <w:tc>
          <w:tcPr>
            <w:tcW w:w="9331" w:type="dxa"/>
            <w:gridSpan w:val="2"/>
          </w:tcPr>
          <w:p w14:paraId="565B5380" w14:textId="50FE2542" w:rsidR="00721A3B" w:rsidRPr="009C4919" w:rsidRDefault="00083D5C" w:rsidP="00CB5F19">
            <w:pPr>
              <w:pStyle w:val="BodyText-table"/>
              <w:rPr>
                <w:rFonts w:cs="Arial"/>
              </w:rPr>
            </w:pPr>
            <w:r w:rsidRPr="009C4919" w:rsidDel="00041192">
              <w:rPr>
                <w:rFonts w:cs="Arial"/>
              </w:rPr>
              <w:t>[</w:t>
            </w:r>
            <w:r w:rsidR="00721A3B" w:rsidRPr="009C4919" w:rsidDel="00041192">
              <w:rPr>
                <w:rFonts w:cs="Arial"/>
              </w:rPr>
              <w:t>Observation Description</w:t>
            </w:r>
            <w:r w:rsidRPr="009C4919" w:rsidDel="00041192">
              <w:rPr>
                <w:rFonts w:cs="Arial"/>
              </w:rPr>
              <w:t>]</w:t>
            </w:r>
            <w:r w:rsidR="00721A3B" w:rsidRPr="009C4919" w:rsidDel="00041192">
              <w:rPr>
                <w:rFonts w:cs="Arial"/>
              </w:rPr>
              <w:br/>
            </w:r>
          </w:p>
        </w:tc>
      </w:tr>
    </w:tbl>
    <w:p w14:paraId="001BD4EA" w14:textId="387E2E86" w:rsidR="0060707E" w:rsidRDefault="00B74C86" w:rsidP="006C5139">
      <w:pPr>
        <w:pStyle w:val="BodyText3"/>
        <w:spacing w:before="220"/>
      </w:pPr>
      <w:r>
        <w:t>Document assessments</w:t>
      </w:r>
      <w:r w:rsidR="00AD4BC3">
        <w:t xml:space="preserve"> using the following table. For example, d</w:t>
      </w:r>
      <w:r w:rsidR="00A855BF">
        <w:t xml:space="preserve">ocument </w:t>
      </w:r>
      <w:r w:rsidR="004449EF">
        <w:t xml:space="preserve">the corrective action program and other </w:t>
      </w:r>
      <w:r w:rsidR="00A855BF">
        <w:t xml:space="preserve">supplemental </w:t>
      </w:r>
      <w:r w:rsidR="00616178">
        <w:t>assessment</w:t>
      </w:r>
      <w:r w:rsidR="009B0AE3">
        <w:t>s</w:t>
      </w:r>
      <w:r w:rsidR="00616178">
        <w:t xml:space="preserve"> </w:t>
      </w:r>
      <w:r w:rsidR="00A855BF">
        <w:t>(e.g., conclusion</w:t>
      </w:r>
      <w:r w:rsidR="009B0AE3">
        <w:t>s</w:t>
      </w:r>
      <w:r w:rsidR="00A855BF">
        <w:t xml:space="preserve"> regarding holding open or closing a</w:t>
      </w:r>
      <w:r w:rsidR="00E05237">
        <w:t xml:space="preserve"> cited violation</w:t>
      </w:r>
      <w:r w:rsidR="004449EF">
        <w:t xml:space="preserve">) or infrequent abnormal assessments in the results section of the </w:t>
      </w:r>
      <w:r w:rsidR="005C33E9">
        <w:t>report</w:t>
      </w:r>
      <w:r w:rsidR="00B06097">
        <w:t>.</w:t>
      </w:r>
    </w:p>
    <w:p w14:paraId="3EC255A7" w14:textId="77777777" w:rsidR="00AA40D8" w:rsidRDefault="00AA40D8" w:rsidP="00D64FD7">
      <w:pPr>
        <w:pStyle w:val="Tables"/>
      </w:pPr>
      <w:r>
        <w:br w:type="page"/>
      </w:r>
    </w:p>
    <w:p w14:paraId="74189853" w14:textId="2B60E1C7" w:rsidR="00A6162D" w:rsidRDefault="00A6162D" w:rsidP="00D64FD7">
      <w:pPr>
        <w:pStyle w:val="Tables"/>
      </w:pPr>
      <w:r w:rsidRPr="009445E1">
        <w:lastRenderedPageBreak/>
        <w:t>Table</w:t>
      </w:r>
      <w:ins w:id="428" w:author="Author">
        <w:r w:rsidR="009445E1" w:rsidRPr="009445E1">
          <w:t xml:space="preserve"> </w:t>
        </w:r>
        <w:r w:rsidR="00136BFE" w:rsidRPr="009445E1">
          <w:t>9</w:t>
        </w:r>
      </w:ins>
      <w:r w:rsidRPr="009445E1">
        <w:t xml:space="preserve">: </w:t>
      </w:r>
      <w:r>
        <w:t>Assessment</w:t>
      </w:r>
    </w:p>
    <w:tbl>
      <w:tblPr>
        <w:tblStyle w:val="Findings"/>
        <w:tblW w:w="9331" w:type="dxa"/>
        <w:tblLayout w:type="fixed"/>
        <w:tblLook w:val="04A0" w:firstRow="1" w:lastRow="0" w:firstColumn="1" w:lastColumn="0" w:noHBand="0" w:noVBand="1"/>
      </w:tblPr>
      <w:tblGrid>
        <w:gridCol w:w="8132"/>
        <w:gridCol w:w="1199"/>
      </w:tblGrid>
      <w:tr w:rsidR="00AF1301" w:rsidRPr="009C4919" w14:paraId="71E78CE3" w14:textId="77777777" w:rsidTr="00AA40D8">
        <w:tc>
          <w:tcPr>
            <w:tcW w:w="8132" w:type="dxa"/>
          </w:tcPr>
          <w:p w14:paraId="00AF00C4" w14:textId="42DD9B51" w:rsidR="00AF1301" w:rsidRPr="009C4919" w:rsidRDefault="00AF1301" w:rsidP="00CB5F19">
            <w:pPr>
              <w:pStyle w:val="BodyText-table"/>
              <w:rPr>
                <w:rFonts w:cs="Arial"/>
              </w:rPr>
            </w:pPr>
            <w:r w:rsidRPr="009C4919" w:rsidDel="00DD4F54">
              <w:rPr>
                <w:rFonts w:cs="Arial"/>
              </w:rPr>
              <w:t>Assessment</w:t>
            </w:r>
          </w:p>
        </w:tc>
        <w:tc>
          <w:tcPr>
            <w:tcW w:w="1199" w:type="dxa"/>
          </w:tcPr>
          <w:p w14:paraId="54BD014B" w14:textId="67C9C6D4" w:rsidR="00AF1301" w:rsidRPr="009C4919" w:rsidRDefault="00933742" w:rsidP="00CB5F19">
            <w:pPr>
              <w:pStyle w:val="BodyText-table"/>
              <w:rPr>
                <w:rFonts w:cs="Arial"/>
              </w:rPr>
            </w:pPr>
            <w:r w:rsidRPr="009C4919" w:rsidDel="00DD4F54">
              <w:rPr>
                <w:rFonts w:cs="Arial"/>
              </w:rPr>
              <w:t>[IP Number]</w:t>
            </w:r>
          </w:p>
        </w:tc>
      </w:tr>
      <w:tr w:rsidR="00AF1301" w:rsidRPr="009C4919" w14:paraId="466FA652" w14:textId="77777777" w:rsidTr="00AA40D8">
        <w:trPr>
          <w:trHeight w:val="260"/>
        </w:trPr>
        <w:tc>
          <w:tcPr>
            <w:tcW w:w="9331" w:type="dxa"/>
            <w:gridSpan w:val="2"/>
          </w:tcPr>
          <w:p w14:paraId="5B14C252" w14:textId="6B02C8B4" w:rsidR="00AF1301" w:rsidRPr="009C4919" w:rsidRDefault="00E05237" w:rsidP="00CB5F19">
            <w:pPr>
              <w:pStyle w:val="BodyText-table"/>
              <w:rPr>
                <w:rFonts w:cs="Arial"/>
              </w:rPr>
            </w:pPr>
            <w:r w:rsidRPr="009C4919" w:rsidDel="00DD4F54">
              <w:rPr>
                <w:rFonts w:cs="Arial"/>
              </w:rPr>
              <w:t>[</w:t>
            </w:r>
            <w:r w:rsidR="00AF1301" w:rsidRPr="009C4919" w:rsidDel="00DD4F54">
              <w:rPr>
                <w:rFonts w:cs="Arial"/>
              </w:rPr>
              <w:t>Assessment Description</w:t>
            </w:r>
            <w:r w:rsidRPr="009C4919" w:rsidDel="00DD4F54">
              <w:rPr>
                <w:rFonts w:cs="Arial"/>
              </w:rPr>
              <w:t>]</w:t>
            </w:r>
            <w:r w:rsidR="00615AF5" w:rsidRPr="009C4919" w:rsidDel="00DD4F54">
              <w:rPr>
                <w:rFonts w:cs="Arial"/>
              </w:rPr>
              <w:br/>
            </w:r>
          </w:p>
        </w:tc>
      </w:tr>
    </w:tbl>
    <w:p w14:paraId="1022453D" w14:textId="77777777" w:rsidR="009D010C" w:rsidRDefault="009D010C" w:rsidP="000B5FBC">
      <w:pPr>
        <w:rPr>
          <w:rStyle w:val="Heading2Char"/>
        </w:rPr>
      </w:pPr>
    </w:p>
    <w:p w14:paraId="4698C50F" w14:textId="50EE4478" w:rsidR="00DD13B0" w:rsidRPr="0018632E" w:rsidRDefault="4EB6884F" w:rsidP="0018632E">
      <w:pPr>
        <w:pStyle w:val="Heading2"/>
        <w:rPr>
          <w:color w:val="000000" w:themeColor="text1"/>
        </w:rPr>
      </w:pPr>
      <w:bookmarkStart w:id="429" w:name="_Toc1523902676"/>
      <w:bookmarkStart w:id="430" w:name="_Toc1626883817"/>
      <w:bookmarkStart w:id="431" w:name="_Toc1048931919"/>
      <w:bookmarkStart w:id="432" w:name="_Toc2132992885"/>
      <w:bookmarkStart w:id="433" w:name="_Toc1304552970"/>
      <w:bookmarkStart w:id="434" w:name="_Toc741570188"/>
      <w:bookmarkStart w:id="435" w:name="_Toc201745558"/>
      <w:r w:rsidRPr="002E4A25">
        <w:t>1</w:t>
      </w:r>
      <w:r w:rsidR="4E943930" w:rsidRPr="002E4A25">
        <w:t>5</w:t>
      </w:r>
      <w:r w:rsidRPr="002E4A25">
        <w:t>.03</w:t>
      </w:r>
      <w:r>
        <w:tab/>
      </w:r>
      <w:r w:rsidR="05B70324" w:rsidRPr="0086169B">
        <w:rPr>
          <w:color w:val="000000" w:themeColor="text1"/>
        </w:rPr>
        <w:t xml:space="preserve">Documenting </w:t>
      </w:r>
      <w:r w:rsidR="004E24B0" w:rsidRPr="0086169B">
        <w:rPr>
          <w:color w:val="000000" w:themeColor="text1"/>
        </w:rPr>
        <w:t>I</w:t>
      </w:r>
      <w:r w:rsidR="05B70324" w:rsidRPr="0086169B">
        <w:rPr>
          <w:color w:val="000000" w:themeColor="text1"/>
        </w:rPr>
        <w:t xml:space="preserve">ssues </w:t>
      </w:r>
      <w:r w:rsidR="004E24B0" w:rsidRPr="0086169B">
        <w:rPr>
          <w:color w:val="000000" w:themeColor="text1"/>
        </w:rPr>
        <w:t>I</w:t>
      </w:r>
      <w:r w:rsidR="05B70324" w:rsidRPr="0086169B">
        <w:rPr>
          <w:color w:val="000000" w:themeColor="text1"/>
        </w:rPr>
        <w:t>nvolving</w:t>
      </w:r>
      <w:r w:rsidR="274DF3AA" w:rsidRPr="0086169B">
        <w:rPr>
          <w:color w:val="000000" w:themeColor="text1"/>
        </w:rPr>
        <w:t xml:space="preserve"> </w:t>
      </w:r>
      <w:r w:rsidR="22D760FE" w:rsidRPr="0086169B">
        <w:rPr>
          <w:color w:val="000000" w:themeColor="text1"/>
        </w:rPr>
        <w:t>V</w:t>
      </w:r>
      <w:r w:rsidR="00611FAC">
        <w:rPr>
          <w:color w:val="000000" w:themeColor="text1"/>
        </w:rPr>
        <w:t>LSSIR</w:t>
      </w:r>
      <w:r w:rsidR="274DF3AA" w:rsidRPr="0086169B">
        <w:rPr>
          <w:color w:val="000000" w:themeColor="text1"/>
        </w:rPr>
        <w:t xml:space="preserve"> Process</w:t>
      </w:r>
      <w:bookmarkEnd w:id="429"/>
      <w:bookmarkEnd w:id="430"/>
      <w:bookmarkEnd w:id="431"/>
      <w:bookmarkEnd w:id="432"/>
      <w:bookmarkEnd w:id="433"/>
      <w:bookmarkEnd w:id="434"/>
      <w:bookmarkEnd w:id="435"/>
    </w:p>
    <w:p w14:paraId="42A65484" w14:textId="2B72812E" w:rsidR="7EB95405" w:rsidRDefault="00DD13B0" w:rsidP="0018632E">
      <w:pPr>
        <w:pStyle w:val="BodyText3"/>
      </w:pPr>
      <w:r>
        <w:t>VLSSIR is a process used to discontinue inspection, screening, and evaluation of an issue involving ambiguity in the licensing basis, design basis, or applicability of regulatory requirements or licensee self-imposed standards in which: (1) the resolution of the issue would require considerable staff effort; and (2) the agency has chosen to not expend further effort to resolve the question because the issue would be no greater than Green under the ROP</w:t>
      </w:r>
      <w:r w:rsidR="005160F6">
        <w:t>,</w:t>
      </w:r>
      <w:r>
        <w:t xml:space="preserve"> or SL-IV under the traditional enforcement process, if resolved. VLSSIR is not intended to be used to disposition an issue of concern in which the NRC and licensee simply do not agree, absent some level of ambiguity in NRC’s view of the issue. It is important to listen to and consider licensee perspectives</w:t>
      </w:r>
      <w:r w:rsidR="005B6BC2">
        <w:t>,</w:t>
      </w:r>
      <w:r>
        <w:t xml:space="preserve"> and VLSSIR consideration is not intended to undermine that. See IMC 0610</w:t>
      </w:r>
      <w:r w:rsidR="00A83A5E">
        <w:t>,</w:t>
      </w:r>
      <w:r>
        <w:t xml:space="preserve"> Appendix G</w:t>
      </w:r>
      <w:r w:rsidR="00A83A5E">
        <w:t>,</w:t>
      </w:r>
      <w:r>
        <w:t xml:space="preserve"> for guidance on whether to use VLSSIR.</w:t>
      </w:r>
    </w:p>
    <w:p w14:paraId="4189D0D4" w14:textId="317D0678" w:rsidR="009C4919" w:rsidRDefault="009C4919" w:rsidP="002D334F">
      <w:pPr>
        <w:pStyle w:val="BodyText"/>
      </w:pPr>
      <w:bookmarkStart w:id="436" w:name="_Toc193973671"/>
      <w:bookmarkStart w:id="437" w:name="_Toc193973713"/>
    </w:p>
    <w:p w14:paraId="7048306F" w14:textId="7DBFC8DD" w:rsidR="00BF4BD3" w:rsidRPr="00E25B17" w:rsidRDefault="00BF4BD3" w:rsidP="00CB5F19">
      <w:pPr>
        <w:pStyle w:val="Tables"/>
        <w:rPr>
          <w:ins w:id="438" w:author="Author"/>
        </w:rPr>
      </w:pPr>
      <w:ins w:id="439" w:author="Author">
        <w:r w:rsidRPr="00E25B17">
          <w:t xml:space="preserve">Table </w:t>
        </w:r>
        <w:r w:rsidR="00136BFE" w:rsidRPr="00E25B17">
          <w:t>10</w:t>
        </w:r>
        <w:r w:rsidRPr="00E25B17">
          <w:t>: Very Low Safety Significance Issue Resolution Process</w:t>
        </w:r>
        <w:bookmarkEnd w:id="436"/>
        <w:bookmarkEnd w:id="437"/>
      </w:ins>
    </w:p>
    <w:tbl>
      <w:tblPr>
        <w:tblStyle w:val="Findings"/>
        <w:tblW w:w="9360" w:type="dxa"/>
        <w:tblLayout w:type="fixed"/>
        <w:tblLook w:val="04A0" w:firstRow="1" w:lastRow="0" w:firstColumn="1" w:lastColumn="0" w:noHBand="0" w:noVBand="1"/>
      </w:tblPr>
      <w:tblGrid>
        <w:gridCol w:w="7380"/>
        <w:gridCol w:w="1980"/>
      </w:tblGrid>
      <w:tr w:rsidR="00E25B17" w:rsidRPr="009C4919" w14:paraId="5CF83B13" w14:textId="77777777" w:rsidTr="001B36DE">
        <w:trPr>
          <w:ins w:id="440" w:author="Author"/>
        </w:trPr>
        <w:tc>
          <w:tcPr>
            <w:tcW w:w="7380" w:type="dxa"/>
          </w:tcPr>
          <w:p w14:paraId="1C76FFCC" w14:textId="176677B9" w:rsidR="00BF4BD3" w:rsidRPr="009C4919" w:rsidRDefault="00BF4BD3" w:rsidP="00BE5551">
            <w:pPr>
              <w:pStyle w:val="BodyText-table"/>
              <w:rPr>
                <w:ins w:id="441" w:author="Author"/>
                <w:rFonts w:cs="Arial"/>
              </w:rPr>
            </w:pPr>
            <w:ins w:id="442" w:author="Author">
              <w:r w:rsidRPr="009C4919">
                <w:rPr>
                  <w:rFonts w:cs="Arial"/>
                </w:rPr>
                <w:t>Very Low Safety Significance Issue Resolution Process: [1</w:t>
              </w:r>
              <w:r w:rsidR="00C86BF5" w:rsidRPr="009C4919">
                <w:rPr>
                  <w:rFonts w:cs="Arial"/>
                </w:rPr>
                <w:t>5</w:t>
              </w:r>
              <w:r w:rsidRPr="009C4919">
                <w:rPr>
                  <w:rFonts w:cs="Arial"/>
                </w:rPr>
                <w:t>.03a - Title]</w:t>
              </w:r>
            </w:ins>
          </w:p>
        </w:tc>
        <w:tc>
          <w:tcPr>
            <w:tcW w:w="1980" w:type="dxa"/>
          </w:tcPr>
          <w:p w14:paraId="1C3FF720" w14:textId="73547F28" w:rsidR="00BF4BD3" w:rsidRPr="009C4919" w:rsidRDefault="00BF4BD3" w:rsidP="00BE5551">
            <w:pPr>
              <w:pStyle w:val="BodyText-table"/>
              <w:rPr>
                <w:ins w:id="443" w:author="Author"/>
                <w:rFonts w:cs="Arial"/>
              </w:rPr>
            </w:pPr>
            <w:ins w:id="444" w:author="Author">
              <w:r w:rsidRPr="009C4919">
                <w:rPr>
                  <w:rFonts w:cs="Arial"/>
                </w:rPr>
                <w:t>[</w:t>
              </w:r>
              <w:r w:rsidR="00287622" w:rsidRPr="009C4919">
                <w:rPr>
                  <w:rFonts w:cs="Arial"/>
                </w:rPr>
                <w:t>IP and report s</w:t>
              </w:r>
              <w:r w:rsidRPr="009C4919">
                <w:rPr>
                  <w:rFonts w:cs="Arial"/>
                </w:rPr>
                <w:t>ection]</w:t>
              </w:r>
            </w:ins>
          </w:p>
        </w:tc>
      </w:tr>
      <w:tr w:rsidR="00E25B17" w:rsidRPr="009C4919" w14:paraId="0C98BDDF" w14:textId="77777777" w:rsidTr="001B36DE">
        <w:trPr>
          <w:ins w:id="445" w:author="Author"/>
        </w:trPr>
        <w:tc>
          <w:tcPr>
            <w:tcW w:w="9360" w:type="dxa"/>
            <w:gridSpan w:val="2"/>
          </w:tcPr>
          <w:p w14:paraId="39FF2770" w14:textId="4DAE7AEA" w:rsidR="00BF4BD3" w:rsidRPr="009C4919" w:rsidRDefault="00F30687" w:rsidP="00BE5551">
            <w:pPr>
              <w:pStyle w:val="BodyText-table"/>
              <w:rPr>
                <w:ins w:id="446" w:author="Author"/>
                <w:rFonts w:cs="Arial"/>
              </w:rPr>
            </w:pPr>
            <w:ins w:id="447" w:author="Author">
              <w:r w:rsidRPr="009C4919">
                <w:rPr>
                  <w:rFonts w:cs="Arial"/>
                </w:rPr>
                <w:t>“</w:t>
              </w:r>
              <w:r w:rsidR="00C75E6C" w:rsidRPr="009C4919">
                <w:rPr>
                  <w:rFonts w:cs="Arial"/>
                </w:rPr>
                <w:t>This</w:t>
              </w:r>
              <w:r w:rsidR="006701DD" w:rsidRPr="009C4919">
                <w:rPr>
                  <w:rFonts w:cs="Arial"/>
                </w:rPr>
                <w:t xml:space="preserve"> issue involves ambiguity in the licensing basis, design basis, or applicability of regulatory requirements</w:t>
              </w:r>
              <w:r w:rsidR="00524E99" w:rsidRPr="009C4919">
                <w:rPr>
                  <w:rFonts w:cs="Arial"/>
                </w:rPr>
                <w:t xml:space="preserve">, and inspection effort is being discontinued in accordance with the Very Low Safety Significance </w:t>
              </w:r>
              <w:r w:rsidR="00573206" w:rsidRPr="009C4919">
                <w:rPr>
                  <w:rFonts w:cs="Arial"/>
                </w:rPr>
                <w:t>Issue Resolution (VLSSIR) process. No further evaluation is required.”</w:t>
              </w:r>
            </w:ins>
          </w:p>
        </w:tc>
      </w:tr>
      <w:tr w:rsidR="00E25B17" w:rsidRPr="009C4919" w14:paraId="64188EF3" w14:textId="77777777" w:rsidTr="001B36DE">
        <w:trPr>
          <w:trHeight w:val="1070"/>
          <w:ins w:id="448" w:author="Author"/>
        </w:trPr>
        <w:tc>
          <w:tcPr>
            <w:tcW w:w="9360" w:type="dxa"/>
            <w:gridSpan w:val="2"/>
          </w:tcPr>
          <w:p w14:paraId="5AB8C0BE" w14:textId="629278A7" w:rsidR="00BF4BD3" w:rsidRPr="009C4919" w:rsidRDefault="00BF4BD3" w:rsidP="00BE5551">
            <w:pPr>
              <w:pStyle w:val="BodyText-table"/>
              <w:rPr>
                <w:ins w:id="449" w:author="Author"/>
                <w:rFonts w:cs="Arial"/>
              </w:rPr>
            </w:pPr>
            <w:ins w:id="450" w:author="Author">
              <w:r w:rsidRPr="009C4919">
                <w:rPr>
                  <w:rFonts w:cs="Arial"/>
                </w:rPr>
                <w:t>Description: [1</w:t>
              </w:r>
              <w:r w:rsidR="00193D8C" w:rsidRPr="009C4919">
                <w:rPr>
                  <w:rFonts w:cs="Arial"/>
                </w:rPr>
                <w:t>5</w:t>
              </w:r>
              <w:r w:rsidRPr="009C4919">
                <w:rPr>
                  <w:rFonts w:cs="Arial"/>
                </w:rPr>
                <w:t>.03b – Description]</w:t>
              </w:r>
            </w:ins>
          </w:p>
          <w:p w14:paraId="7CC723B8" w14:textId="77777777" w:rsidR="00BF4BD3" w:rsidRPr="009C4919" w:rsidRDefault="00BF4BD3" w:rsidP="00BE5551">
            <w:pPr>
              <w:pStyle w:val="BodyText-table"/>
              <w:rPr>
                <w:ins w:id="451" w:author="Author"/>
                <w:rFonts w:cs="Arial"/>
              </w:rPr>
            </w:pPr>
          </w:p>
          <w:p w14:paraId="7EB23CDB" w14:textId="14957658" w:rsidR="00BF4BD3" w:rsidRPr="009C4919" w:rsidRDefault="00BF4BD3" w:rsidP="00BE5551">
            <w:pPr>
              <w:pStyle w:val="BodyText-table"/>
              <w:rPr>
                <w:ins w:id="452" w:author="Author"/>
                <w:rFonts w:cs="Arial"/>
              </w:rPr>
            </w:pPr>
            <w:ins w:id="453" w:author="Author">
              <w:r w:rsidRPr="009C4919">
                <w:rPr>
                  <w:rFonts w:cs="Arial"/>
                </w:rPr>
                <w:t>Licensing Basis, Design Basis, Regulatory Requirement, or Standard: [1</w:t>
              </w:r>
              <w:r w:rsidR="00193D8C" w:rsidRPr="009C4919">
                <w:rPr>
                  <w:rFonts w:cs="Arial"/>
                </w:rPr>
                <w:t>5</w:t>
              </w:r>
              <w:r w:rsidRPr="009C4919">
                <w:rPr>
                  <w:rFonts w:cs="Arial"/>
                </w:rPr>
                <w:t>.03c - Licensing Basis, Design Basis, Regulatory Requirement, or Standard]</w:t>
              </w:r>
            </w:ins>
          </w:p>
          <w:p w14:paraId="16D596DF" w14:textId="77777777" w:rsidR="00BF4BD3" w:rsidRPr="009C4919" w:rsidRDefault="00BF4BD3" w:rsidP="00BE5551">
            <w:pPr>
              <w:pStyle w:val="BodyText-table"/>
              <w:rPr>
                <w:ins w:id="454" w:author="Author"/>
                <w:rFonts w:cs="Arial"/>
              </w:rPr>
            </w:pPr>
          </w:p>
          <w:p w14:paraId="1B099F7D" w14:textId="40FE8E38" w:rsidR="00BF4BD3" w:rsidRPr="009C4919" w:rsidRDefault="00BF4BD3" w:rsidP="00BE5551">
            <w:pPr>
              <w:pStyle w:val="BodyText-table"/>
              <w:rPr>
                <w:ins w:id="455" w:author="Author"/>
                <w:rFonts w:cs="Arial"/>
              </w:rPr>
            </w:pPr>
            <w:ins w:id="456" w:author="Author">
              <w:r w:rsidRPr="009C4919">
                <w:rPr>
                  <w:rFonts w:cs="Arial"/>
                </w:rPr>
                <w:t>Significance: [1</w:t>
              </w:r>
              <w:r w:rsidR="00E70EE8" w:rsidRPr="009C4919">
                <w:rPr>
                  <w:rFonts w:cs="Arial"/>
                </w:rPr>
                <w:t>5</w:t>
              </w:r>
              <w:r w:rsidRPr="009C4919">
                <w:rPr>
                  <w:rFonts w:cs="Arial"/>
                </w:rPr>
                <w:t>.03d - Significance]</w:t>
              </w:r>
            </w:ins>
          </w:p>
          <w:p w14:paraId="5B3833E8" w14:textId="77777777" w:rsidR="00BF4BD3" w:rsidRPr="009C4919" w:rsidRDefault="00BF4BD3" w:rsidP="00BE5551">
            <w:pPr>
              <w:pStyle w:val="BodyText-table"/>
              <w:rPr>
                <w:ins w:id="457" w:author="Author"/>
                <w:rFonts w:cs="Arial"/>
              </w:rPr>
            </w:pPr>
          </w:p>
          <w:p w14:paraId="162C3FA6" w14:textId="6F30148C" w:rsidR="00BF4BD3" w:rsidRPr="009C4919" w:rsidRDefault="00BF4BD3" w:rsidP="00BE5551">
            <w:pPr>
              <w:pStyle w:val="BodyText-table"/>
              <w:rPr>
                <w:ins w:id="458" w:author="Author"/>
                <w:rFonts w:cs="Arial"/>
              </w:rPr>
            </w:pPr>
            <w:ins w:id="459" w:author="Author">
              <w:r w:rsidRPr="009C4919">
                <w:rPr>
                  <w:rFonts w:cs="Arial"/>
                </w:rPr>
                <w:t>Technical Assistance Request: [1</w:t>
              </w:r>
              <w:r w:rsidR="00E70EE8" w:rsidRPr="009C4919">
                <w:rPr>
                  <w:rFonts w:cs="Arial"/>
                </w:rPr>
                <w:t>5</w:t>
              </w:r>
              <w:r w:rsidRPr="009C4919">
                <w:rPr>
                  <w:rFonts w:cs="Arial"/>
                </w:rPr>
                <w:t>.03e - Technical Assistance Requests]</w:t>
              </w:r>
            </w:ins>
          </w:p>
          <w:p w14:paraId="3A927A27" w14:textId="77777777" w:rsidR="00BF4BD3" w:rsidRPr="009C4919" w:rsidRDefault="00BF4BD3" w:rsidP="00BE5551">
            <w:pPr>
              <w:pStyle w:val="BodyText-table"/>
              <w:rPr>
                <w:ins w:id="460" w:author="Author"/>
                <w:rFonts w:cs="Arial"/>
              </w:rPr>
            </w:pPr>
          </w:p>
          <w:p w14:paraId="20650283" w14:textId="0658C308" w:rsidR="00BF4BD3" w:rsidRPr="009C4919" w:rsidRDefault="00BF4BD3" w:rsidP="00BE5551">
            <w:pPr>
              <w:pStyle w:val="BodyText-table"/>
              <w:rPr>
                <w:ins w:id="461" w:author="Author"/>
                <w:rFonts w:cs="Arial"/>
                <w:iCs/>
              </w:rPr>
            </w:pPr>
            <w:ins w:id="462" w:author="Author">
              <w:r w:rsidRPr="009C4919">
                <w:rPr>
                  <w:rFonts w:cs="Arial"/>
                </w:rPr>
                <w:t>Corrective Action Reference: [</w:t>
              </w:r>
              <w:r w:rsidR="00E51D70" w:rsidRPr="009C4919">
                <w:rPr>
                  <w:rFonts w:cs="Arial"/>
                </w:rPr>
                <w:t>1</w:t>
              </w:r>
              <w:r w:rsidRPr="009C4919">
                <w:rPr>
                  <w:rFonts w:cs="Arial"/>
                </w:rPr>
                <w:t>5.0</w:t>
              </w:r>
              <w:r w:rsidR="00E51D70" w:rsidRPr="009C4919">
                <w:rPr>
                  <w:rFonts w:cs="Arial"/>
                </w:rPr>
                <w:t>3f</w:t>
              </w:r>
              <w:r w:rsidRPr="009C4919">
                <w:rPr>
                  <w:rFonts w:cs="Arial"/>
                </w:rPr>
                <w:t xml:space="preserve"> - Corrective Action References]</w:t>
              </w:r>
            </w:ins>
          </w:p>
          <w:p w14:paraId="5E1E14FC" w14:textId="77777777" w:rsidR="00BF4BD3" w:rsidRPr="009C4919" w:rsidRDefault="00BF4BD3" w:rsidP="00BE5551">
            <w:pPr>
              <w:pStyle w:val="BodyText-table"/>
              <w:rPr>
                <w:ins w:id="463" w:author="Author"/>
                <w:rFonts w:cs="Arial"/>
                <w:u w:val="single"/>
              </w:rPr>
            </w:pPr>
          </w:p>
          <w:p w14:paraId="4317E6A2" w14:textId="1C58B7CC" w:rsidR="00BF4BD3" w:rsidRPr="009C4919" w:rsidRDefault="00BF4BD3" w:rsidP="00BE5551">
            <w:pPr>
              <w:pStyle w:val="BodyText-table"/>
              <w:rPr>
                <w:ins w:id="464" w:author="Author"/>
                <w:rFonts w:cs="Arial"/>
              </w:rPr>
            </w:pPr>
            <w:ins w:id="465" w:author="Author">
              <w:r w:rsidRPr="009C4919">
                <w:rPr>
                  <w:rFonts w:cs="Arial"/>
                </w:rPr>
                <w:t>[</w:t>
              </w:r>
              <w:r w:rsidR="009A1A1F" w:rsidRPr="009C4919">
                <w:rPr>
                  <w:rFonts w:cs="Arial"/>
                </w:rPr>
                <w:t>1</w:t>
              </w:r>
              <w:r w:rsidRPr="009C4919">
                <w:rPr>
                  <w:rFonts w:cs="Arial"/>
                </w:rPr>
                <w:t>5.0</w:t>
              </w:r>
              <w:r w:rsidR="009A1A1F" w:rsidRPr="009C4919">
                <w:rPr>
                  <w:rFonts w:cs="Arial"/>
                </w:rPr>
                <w:t>3g</w:t>
              </w:r>
              <w:r w:rsidRPr="009C4919">
                <w:rPr>
                  <w:rFonts w:cs="Arial"/>
                </w:rPr>
                <w:t xml:space="preserve"> - Unresolved Item Closure]</w:t>
              </w:r>
            </w:ins>
          </w:p>
          <w:p w14:paraId="21C72846" w14:textId="77777777" w:rsidR="00BF4BD3" w:rsidRPr="009C4919" w:rsidRDefault="00BF4BD3" w:rsidP="00BE5551">
            <w:pPr>
              <w:pStyle w:val="BodyText-table"/>
              <w:rPr>
                <w:ins w:id="466" w:author="Author"/>
                <w:rFonts w:cs="Arial"/>
                <w:u w:val="single"/>
              </w:rPr>
            </w:pPr>
          </w:p>
          <w:p w14:paraId="06F79B96" w14:textId="77777777" w:rsidR="00053682" w:rsidRPr="009C4919" w:rsidRDefault="00053682" w:rsidP="00BE5551">
            <w:pPr>
              <w:pStyle w:val="BodyText-table"/>
              <w:rPr>
                <w:ins w:id="467" w:author="Author"/>
                <w:rFonts w:cs="Arial"/>
                <w:u w:val="single"/>
              </w:rPr>
            </w:pPr>
          </w:p>
        </w:tc>
      </w:tr>
    </w:tbl>
    <w:p w14:paraId="1D30E8BB" w14:textId="77777777" w:rsidR="00BF4BD3" w:rsidRPr="00E25B17" w:rsidRDefault="00BF4BD3" w:rsidP="00BF4BD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468" w:author="Author"/>
        </w:rPr>
      </w:pPr>
    </w:p>
    <w:p w14:paraId="785D0959" w14:textId="77777777" w:rsidR="00BF4BD3" w:rsidRPr="00E25B17" w:rsidRDefault="00BF4BD3" w:rsidP="00BF4BD3">
      <w:pPr>
        <w:pStyle w:val="BodyText"/>
        <w:numPr>
          <w:ilvl w:val="0"/>
          <w:numId w:val="25"/>
        </w:numPr>
        <w:rPr>
          <w:ins w:id="469" w:author="Author"/>
        </w:rPr>
      </w:pPr>
      <w:ins w:id="470" w:author="Author">
        <w:r w:rsidRPr="00E25B17">
          <w:rPr>
            <w:u w:val="single"/>
          </w:rPr>
          <w:t>Title</w:t>
        </w:r>
        <w:r w:rsidRPr="00E25B17">
          <w:t xml:space="preserve">. Include a title which describes the very low safety significance issue. </w:t>
        </w:r>
      </w:ins>
    </w:p>
    <w:p w14:paraId="243C9D1C" w14:textId="77777777" w:rsidR="00BF4BD3" w:rsidRPr="00E25B17" w:rsidRDefault="00BF4BD3" w:rsidP="00BF4BD3">
      <w:pPr>
        <w:pStyle w:val="BodyText"/>
        <w:numPr>
          <w:ilvl w:val="0"/>
          <w:numId w:val="25"/>
        </w:numPr>
        <w:rPr>
          <w:ins w:id="471" w:author="Author"/>
        </w:rPr>
      </w:pPr>
      <w:ins w:id="472" w:author="Author">
        <w:r w:rsidRPr="00E25B17">
          <w:rPr>
            <w:u w:val="single"/>
          </w:rPr>
          <w:t>Description</w:t>
        </w:r>
        <w:r w:rsidRPr="00E25B17">
          <w:t xml:space="preserve">. Describe the circumstances associated with the issue. </w:t>
        </w:r>
      </w:ins>
    </w:p>
    <w:p w14:paraId="446405BA" w14:textId="77777777" w:rsidR="00BF4BD3" w:rsidRPr="00E25B17" w:rsidRDefault="00BF4BD3" w:rsidP="00BF4BD3">
      <w:pPr>
        <w:pStyle w:val="BodyText"/>
        <w:numPr>
          <w:ilvl w:val="0"/>
          <w:numId w:val="25"/>
        </w:numPr>
        <w:rPr>
          <w:ins w:id="473" w:author="Author"/>
        </w:rPr>
      </w:pPr>
      <w:ins w:id="474" w:author="Author">
        <w:r w:rsidRPr="00E25B17">
          <w:rPr>
            <w:u w:val="single"/>
          </w:rPr>
          <w:lastRenderedPageBreak/>
          <w:t>Licensing Basis, Design Basis, Regulatory Requirement, or Standard</w:t>
        </w:r>
        <w:r w:rsidRPr="00E25B17">
          <w:t xml:space="preserve">. Describe the licensee’s supporting basis on why the issue of concern is not in their licensing basis, design basis, or regulatory requirements or self-imposed standards do not apply or are met, and any relevant information on the licensing basis developed during the inspection process. </w:t>
        </w:r>
      </w:ins>
    </w:p>
    <w:p w14:paraId="480CE189" w14:textId="6C70C1F5" w:rsidR="00BF4BD3" w:rsidRPr="00E25B17" w:rsidRDefault="00BF4BD3" w:rsidP="008D6EE6">
      <w:pPr>
        <w:pStyle w:val="BodyText"/>
        <w:numPr>
          <w:ilvl w:val="0"/>
          <w:numId w:val="25"/>
        </w:numPr>
        <w:rPr>
          <w:ins w:id="475" w:author="Author"/>
        </w:rPr>
      </w:pPr>
      <w:ins w:id="476" w:author="Author">
        <w:r w:rsidRPr="00E25B17">
          <w:rPr>
            <w:u w:val="single"/>
          </w:rPr>
          <w:t>Significance</w:t>
        </w:r>
        <w:r w:rsidRPr="00E25B17">
          <w:t>. Describe the logic used to determine that the issue of concern would not have potential to be more than Severity Level IV if processed via the Enforcement Policy as a violation, for the purpose of the VLSSIR process. Describe the screening criteria used to assess the issue of concern. For example: For the purpose of the VLSSIR process, the inspectors screened the issue of concern through IMC 06</w:t>
        </w:r>
        <w:r w:rsidR="000E665A" w:rsidRPr="00E25B17">
          <w:t>10</w:t>
        </w:r>
        <w:r w:rsidRPr="00E25B17">
          <w:t xml:space="preserve">, Appendix </w:t>
        </w:r>
        <w:r w:rsidR="000E665A" w:rsidRPr="00E25B17">
          <w:t>G</w:t>
        </w:r>
        <w:r w:rsidRPr="00E25B17">
          <w:t xml:space="preserve"> and determined the issue of concern would likely be </w:t>
        </w:r>
        <w:r w:rsidR="009A3B31" w:rsidRPr="00E25B17">
          <w:t xml:space="preserve">no more than a Severity Level IV </w:t>
        </w:r>
        <w:r w:rsidR="0084665B" w:rsidRPr="00E25B17">
          <w:t xml:space="preserve">violation </w:t>
        </w:r>
        <w:r w:rsidRPr="00E25B17">
          <w:t xml:space="preserve">had a performance deficiency been identified. </w:t>
        </w:r>
      </w:ins>
    </w:p>
    <w:p w14:paraId="064E9668" w14:textId="57CE1DE6" w:rsidR="00BF4BD3" w:rsidRPr="00E25B17" w:rsidRDefault="00BF4BD3" w:rsidP="008D6EE6">
      <w:pPr>
        <w:pStyle w:val="BodyText"/>
        <w:numPr>
          <w:ilvl w:val="0"/>
          <w:numId w:val="25"/>
        </w:numPr>
        <w:rPr>
          <w:ins w:id="477" w:author="Author"/>
        </w:rPr>
      </w:pPr>
      <w:ins w:id="478" w:author="Author">
        <w:r w:rsidRPr="00E25B17">
          <w:rPr>
            <w:u w:val="single"/>
          </w:rPr>
          <w:t>Technical Assistance Requests</w:t>
        </w:r>
        <w:r w:rsidRPr="002E7E2A">
          <w:t xml:space="preserve">. If the issue of concern was processed through NRR’s COM-106, “Technical Assistance Request (TAR) Process,” briefly summarize how the results of that process led to the issue being documented in accordance with the VLSSIR process. </w:t>
        </w:r>
      </w:ins>
    </w:p>
    <w:p w14:paraId="784A1463" w14:textId="7D4CDFD2" w:rsidR="00170D2A" w:rsidRPr="00E25B17" w:rsidRDefault="00170D2A" w:rsidP="008D6EE6">
      <w:pPr>
        <w:pStyle w:val="BodyText"/>
        <w:numPr>
          <w:ilvl w:val="0"/>
          <w:numId w:val="25"/>
        </w:numPr>
        <w:rPr>
          <w:ins w:id="479" w:author="Author"/>
        </w:rPr>
      </w:pPr>
      <w:ins w:id="480" w:author="Author">
        <w:r w:rsidRPr="002E7E2A">
          <w:t xml:space="preserve">If the licensee implemented corrective actions for the issue of concern, provide </w:t>
        </w:r>
        <w:r w:rsidR="009A1A1F" w:rsidRPr="002E7E2A">
          <w:t>a summary of the corrective actions. Include here, or in the documents reviewed section, a list of the corrective action documents.</w:t>
        </w:r>
      </w:ins>
    </w:p>
    <w:p w14:paraId="4C28D5BB" w14:textId="74B4B036" w:rsidR="009A1A1F" w:rsidRPr="00E25B17" w:rsidRDefault="009A1A1F" w:rsidP="008D6EE6">
      <w:pPr>
        <w:pStyle w:val="BodyText"/>
        <w:numPr>
          <w:ilvl w:val="0"/>
          <w:numId w:val="25"/>
        </w:numPr>
        <w:rPr>
          <w:ins w:id="481" w:author="Author"/>
        </w:rPr>
      </w:pPr>
      <w:ins w:id="482" w:author="Author">
        <w:r w:rsidRPr="002E7E2A">
          <w:t xml:space="preserve">If the </w:t>
        </w:r>
        <w:r w:rsidR="00DA66C4" w:rsidRPr="002E7E2A">
          <w:t xml:space="preserve">issuance of the VLSSIR analyses results in the closure of an Unresolved Item, provide basic information about the URI, including tracking number. Otherwise, this line item can be deleted from the </w:t>
        </w:r>
        <w:r w:rsidR="00520AE0" w:rsidRPr="002E7E2A">
          <w:t>table.</w:t>
        </w:r>
      </w:ins>
    </w:p>
    <w:p w14:paraId="525AFBC3" w14:textId="6B7F11EA" w:rsidR="009A1A1F" w:rsidRPr="00E25B17" w:rsidDel="00520AE0" w:rsidRDefault="003D4603" w:rsidP="003C1488">
      <w:pPr>
        <w:pStyle w:val="BodyText3"/>
        <w:rPr>
          <w:del w:id="483" w:author="Author"/>
        </w:rPr>
      </w:pPr>
      <w:ins w:id="484" w:author="Author">
        <w:r w:rsidRPr="00E25B17">
          <w:t xml:space="preserve">Additional details about </w:t>
        </w:r>
        <w:r w:rsidR="0088005B" w:rsidRPr="00E25B17">
          <w:t xml:space="preserve">how to </w:t>
        </w:r>
        <w:r w:rsidRPr="00E25B17">
          <w:t xml:space="preserve">document a VLSSIR analyses </w:t>
        </w:r>
        <w:r w:rsidR="0088005B" w:rsidRPr="00E25B17">
          <w:t>are</w:t>
        </w:r>
        <w:r w:rsidRPr="00E25B17">
          <w:t xml:space="preserve"> provided in </w:t>
        </w:r>
        <w:r w:rsidR="006C6BA7" w:rsidRPr="00E25B17">
          <w:t xml:space="preserve">IMC 0610, </w:t>
        </w:r>
        <w:r w:rsidRPr="00E25B17">
          <w:t>Appendix G</w:t>
        </w:r>
        <w:r w:rsidR="006C6BA7" w:rsidRPr="00E25B17">
          <w:t>, “Screening and Documentation of Very Low Safety</w:t>
        </w:r>
      </w:ins>
      <w:r w:rsidR="002E4C27">
        <w:t xml:space="preserve"> Significance </w:t>
      </w:r>
      <w:ins w:id="485" w:author="Author">
        <w:r w:rsidR="006C6BA7" w:rsidRPr="00E25B17">
          <w:t>Issue Resolution Process.”</w:t>
        </w:r>
      </w:ins>
    </w:p>
    <w:p w14:paraId="65870756" w14:textId="0B51A7B6" w:rsidR="00326DEE" w:rsidRPr="00E25B17" w:rsidRDefault="000F4DC5" w:rsidP="00FC6EFB">
      <w:pPr>
        <w:pStyle w:val="Heading2"/>
        <w:rPr>
          <w:rStyle w:val="Heading2Char"/>
        </w:rPr>
      </w:pPr>
      <w:bookmarkStart w:id="486" w:name="_Toc201745559"/>
      <w:bookmarkStart w:id="487" w:name="_Toc1382788217"/>
      <w:bookmarkStart w:id="488" w:name="_Toc692816949"/>
      <w:bookmarkStart w:id="489" w:name="_Toc338409345"/>
      <w:bookmarkStart w:id="490" w:name="_Toc1714848423"/>
      <w:bookmarkStart w:id="491" w:name="_Toc740629209"/>
      <w:bookmarkStart w:id="492" w:name="_Toc1405690329"/>
      <w:bookmarkStart w:id="493" w:name="_Toc881198587"/>
      <w:bookmarkStart w:id="494" w:name="_Toc561700465"/>
      <w:r w:rsidRPr="00E25B17">
        <w:t>15.04</w:t>
      </w:r>
      <w:r w:rsidRPr="00E25B17">
        <w:tab/>
        <w:t xml:space="preserve">Documenting </w:t>
      </w:r>
      <w:r w:rsidR="00326DEE" w:rsidRPr="00E25B17">
        <w:t xml:space="preserve">Decommissioning Inspections That Include </w:t>
      </w:r>
      <w:r w:rsidR="0039086F" w:rsidRPr="00E25B17">
        <w:t>Confirmatory</w:t>
      </w:r>
      <w:r w:rsidR="00326DEE" w:rsidRPr="00E25B17">
        <w:t xml:space="preserve"> Surveys</w:t>
      </w:r>
      <w:bookmarkEnd w:id="486"/>
    </w:p>
    <w:p w14:paraId="26917B60" w14:textId="0277658C" w:rsidR="00731972" w:rsidRDefault="0039086F" w:rsidP="0018632E">
      <w:pPr>
        <w:pStyle w:val="BodyText3"/>
        <w:rPr>
          <w:rStyle w:val="Heading2Char"/>
          <w:color w:val="000000" w:themeColor="text1"/>
        </w:rPr>
      </w:pPr>
      <w:r w:rsidRPr="00751D8D">
        <w:t xml:space="preserve">In general, decommissioning inspections that include </w:t>
      </w:r>
      <w:r w:rsidR="005C2242" w:rsidRPr="00751D8D">
        <w:t xml:space="preserve">confirmatory surveys should be documented in narrative inspection reports. </w:t>
      </w:r>
      <w:r w:rsidR="002977B0" w:rsidRPr="00751D8D">
        <w:t>These types of inspections are used, in part, to gather data about the acceptability of the licensees</w:t>
      </w:r>
      <w:r w:rsidR="003F1494" w:rsidRPr="00751D8D">
        <w:t>’</w:t>
      </w:r>
      <w:r w:rsidR="002977B0" w:rsidRPr="00751D8D">
        <w:t xml:space="preserve"> final status surveys</w:t>
      </w:r>
      <w:r w:rsidR="003F1494" w:rsidRPr="00751D8D">
        <w:t xml:space="preserve">. These inspections should be implemented in accordance with a written survey plan. The results of the survey should be documented </w:t>
      </w:r>
      <w:r w:rsidR="006B7734" w:rsidRPr="00751D8D">
        <w:t xml:space="preserve">in narrative reports </w:t>
      </w:r>
      <w:r w:rsidR="00731972" w:rsidRPr="00751D8D">
        <w:t xml:space="preserve">since the </w:t>
      </w:r>
      <w:r w:rsidR="0069188A">
        <w:t>survey data</w:t>
      </w:r>
      <w:r w:rsidR="00731972" w:rsidRPr="00751D8D">
        <w:t xml:space="preserve"> should be conveyed to the licensee and </w:t>
      </w:r>
      <w:r w:rsidR="00816FA7" w:rsidRPr="00751D8D">
        <w:t>members of the</w:t>
      </w:r>
      <w:r w:rsidR="00731972" w:rsidRPr="00751D8D">
        <w:t xml:space="preserve"> public. Many times, the results of the confirmatory survey are used to justify a licensing action such as release of a building or termination of a license.</w:t>
      </w:r>
    </w:p>
    <w:p w14:paraId="717C99FD" w14:textId="14EBB622" w:rsidR="00731972" w:rsidRPr="0086169B" w:rsidRDefault="00731972" w:rsidP="0018632E">
      <w:pPr>
        <w:pStyle w:val="BodyText3"/>
        <w:rPr>
          <w:rStyle w:val="Heading2Char"/>
          <w:color w:val="000000" w:themeColor="text1"/>
        </w:rPr>
      </w:pPr>
      <w:r w:rsidRPr="00751D8D">
        <w:t xml:space="preserve">There may be instances in which </w:t>
      </w:r>
      <w:r w:rsidR="00ED5F60" w:rsidRPr="00751D8D">
        <w:t xml:space="preserve">some decommissioning </w:t>
      </w:r>
      <w:r w:rsidR="00816FA7" w:rsidRPr="00751D8D">
        <w:t xml:space="preserve">inspections with </w:t>
      </w:r>
      <w:r w:rsidR="00ED5F60" w:rsidRPr="00751D8D">
        <w:t>confirmatory surveys could be documented on NRC Forms 591M</w:t>
      </w:r>
      <w:r w:rsidR="008B3CF6" w:rsidRPr="00751D8D">
        <w:t xml:space="preserve">, </w:t>
      </w:r>
      <w:r w:rsidR="00A4071B" w:rsidRPr="00751D8D">
        <w:t>“</w:t>
      </w:r>
      <w:r w:rsidR="008B3CF6" w:rsidRPr="00751D8D">
        <w:t>Materials Inspection Report,</w:t>
      </w:r>
      <w:r w:rsidR="00A4071B" w:rsidRPr="00751D8D">
        <w:t>”</w:t>
      </w:r>
      <w:r w:rsidR="00ED5F60" w:rsidRPr="00751D8D">
        <w:t xml:space="preserve"> and 592M</w:t>
      </w:r>
      <w:r w:rsidR="001F0156" w:rsidRPr="00751D8D">
        <w:t xml:space="preserve">, </w:t>
      </w:r>
      <w:r w:rsidR="00A4071B" w:rsidRPr="00751D8D">
        <w:t>“</w:t>
      </w:r>
      <w:r w:rsidR="001F0156" w:rsidRPr="00751D8D">
        <w:t>Materials Inspection Record</w:t>
      </w:r>
      <w:r w:rsidR="00ED5F60" w:rsidRPr="00751D8D">
        <w:t>.</w:t>
      </w:r>
      <w:r w:rsidR="00A4071B" w:rsidRPr="00751D8D">
        <w:t>”</w:t>
      </w:r>
      <w:r w:rsidR="003C1FB6" w:rsidRPr="00751D8D">
        <w:t xml:space="preserve"> </w:t>
      </w:r>
      <w:r w:rsidR="004670D4" w:rsidRPr="00751D8D">
        <w:t xml:space="preserve">Examples include sites with sealed sources and short-lived radionuclides. </w:t>
      </w:r>
      <w:r w:rsidR="003C1FB6" w:rsidRPr="00751D8D">
        <w:t>However, it</w:t>
      </w:r>
      <w:r w:rsidR="00AC1460">
        <w:t xml:space="preserve"> i</w:t>
      </w:r>
      <w:r w:rsidR="003C1FB6" w:rsidRPr="00751D8D">
        <w:t>s recommended that these forms should be made publicly available if the</w:t>
      </w:r>
      <w:r w:rsidR="00E34326" w:rsidRPr="00751D8D">
        <w:t xml:space="preserve"> inspector collect</w:t>
      </w:r>
      <w:r w:rsidR="004670D4" w:rsidRPr="00751D8D">
        <w:t>s</w:t>
      </w:r>
      <w:r w:rsidR="00E34326" w:rsidRPr="00751D8D">
        <w:t xml:space="preserve"> </w:t>
      </w:r>
      <w:r w:rsidR="004670D4" w:rsidRPr="00751D8D">
        <w:t xml:space="preserve">survey </w:t>
      </w:r>
      <w:r w:rsidR="00E34326" w:rsidRPr="00751D8D">
        <w:t xml:space="preserve">data as part of the inspection. </w:t>
      </w:r>
      <w:r w:rsidR="003C1FB6" w:rsidRPr="00751D8D">
        <w:t xml:space="preserve"> </w:t>
      </w:r>
    </w:p>
    <w:p w14:paraId="0ECD0203" w14:textId="2A92AC94" w:rsidR="00E678A7" w:rsidRPr="00883D7C" w:rsidRDefault="15D788B2" w:rsidP="00883D7C">
      <w:pPr>
        <w:pStyle w:val="Heading1"/>
      </w:pPr>
      <w:bookmarkStart w:id="495" w:name="_Toc201745560"/>
      <w:r>
        <w:lastRenderedPageBreak/>
        <w:t>0610</w:t>
      </w:r>
      <w:bookmarkStart w:id="496" w:name="_Toc416695086"/>
      <w:bookmarkStart w:id="497" w:name="_Toc62124103"/>
      <w:bookmarkStart w:id="498" w:name="_Toc62124860"/>
      <w:bookmarkStart w:id="499" w:name="_Toc62125561"/>
      <w:bookmarkStart w:id="500" w:name="_Toc62125925"/>
      <w:bookmarkStart w:id="501" w:name="_Toc115267871"/>
      <w:r w:rsidR="1D096F15">
        <w:t>-1</w:t>
      </w:r>
      <w:r w:rsidR="0ECE19CE">
        <w:t>6</w:t>
      </w:r>
      <w:r w:rsidR="0018632E">
        <w:tab/>
      </w:r>
      <w:r w:rsidR="1D096F15">
        <w:t>OTHER GUIDANCE</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493D0820" w14:textId="344A762C" w:rsidR="7EB95405" w:rsidRPr="0018632E" w:rsidRDefault="1D096F15" w:rsidP="0018632E">
      <w:pPr>
        <w:pStyle w:val="Heading2"/>
        <w:rPr>
          <w:rFonts w:cstheme="majorBidi"/>
          <w:caps/>
        </w:rPr>
      </w:pPr>
      <w:bookmarkStart w:id="502" w:name="_Toc105495141"/>
      <w:bookmarkStart w:id="503" w:name="_Toc885155060"/>
      <w:bookmarkStart w:id="504" w:name="_Toc644982856"/>
      <w:bookmarkStart w:id="505" w:name="_Toc908307780"/>
      <w:bookmarkStart w:id="506" w:name="_Toc295160052"/>
      <w:bookmarkStart w:id="507" w:name="_Toc1915379996"/>
      <w:bookmarkStart w:id="508" w:name="_Toc201745561"/>
      <w:r w:rsidRPr="002E4A25">
        <w:t>1</w:t>
      </w:r>
      <w:r w:rsidR="29AB424D">
        <w:t>6</w:t>
      </w:r>
      <w:r w:rsidRPr="002E4A25">
        <w:t>.01</w:t>
      </w:r>
      <w:r>
        <w:tab/>
      </w:r>
      <w:r w:rsidRPr="002E4A25">
        <w:t>Treatment of Third</w:t>
      </w:r>
      <w:r w:rsidR="230FC35D" w:rsidRPr="002E4A25">
        <w:t>-</w:t>
      </w:r>
      <w:r w:rsidRPr="002E4A25">
        <w:t>Party Reviews</w:t>
      </w:r>
      <w:bookmarkEnd w:id="502"/>
      <w:bookmarkEnd w:id="503"/>
      <w:bookmarkEnd w:id="504"/>
      <w:bookmarkEnd w:id="505"/>
      <w:bookmarkEnd w:id="506"/>
      <w:bookmarkEnd w:id="507"/>
      <w:bookmarkEnd w:id="508"/>
    </w:p>
    <w:p w14:paraId="0ECD0205" w14:textId="04494AD0" w:rsidR="00E678A7" w:rsidRPr="00461774" w:rsidRDefault="00E678A7" w:rsidP="00CD4DAB">
      <w:pPr>
        <w:pStyle w:val="BodyText3"/>
      </w:pPr>
      <w:r w:rsidRPr="00461774">
        <w:t>Detailed NRC reviews of third</w:t>
      </w:r>
      <w:r w:rsidR="0038549E" w:rsidRPr="00461774">
        <w:t>-</w:t>
      </w:r>
      <w:r w:rsidRPr="00461774">
        <w:t xml:space="preserve">party </w:t>
      </w:r>
      <w:r w:rsidR="00E719B8">
        <w:t xml:space="preserve">program </w:t>
      </w:r>
      <w:r w:rsidRPr="00461774">
        <w:t>reviews are not referenced in NRC inspection reports, tracking tools, or other agency documents unless the issue is of such safety significance that no other reasonable alternative is acceptable</w:t>
      </w:r>
      <w:r w:rsidR="00B06097">
        <w:t xml:space="preserve">. </w:t>
      </w:r>
      <w:r w:rsidR="00A856EC">
        <w:t>Third</w:t>
      </w:r>
      <w:r w:rsidR="00A83A5E">
        <w:t>-</w:t>
      </w:r>
      <w:r w:rsidR="00A856EC">
        <w:t>party</w:t>
      </w:r>
      <w:r w:rsidRPr="00461774" w:rsidDel="00A856EC">
        <w:t xml:space="preserve"> </w:t>
      </w:r>
      <w:r w:rsidRPr="00461774">
        <w:t>findings, recommendations</w:t>
      </w:r>
      <w:r w:rsidR="008B53FB">
        <w:t>,</w:t>
      </w:r>
      <w:r w:rsidRPr="00461774">
        <w:t xml:space="preserve"> and associated licensee corrective actions are not normally tracked by the NRC</w:t>
      </w:r>
      <w:r w:rsidR="00B06097">
        <w:t xml:space="preserve">. </w:t>
      </w:r>
      <w:r w:rsidRPr="00461774">
        <w:t xml:space="preserve">If a finding </w:t>
      </w:r>
      <w:r w:rsidR="00672ACE">
        <w:t xml:space="preserve">is of such safety significance that it </w:t>
      </w:r>
      <w:r w:rsidRPr="00461774">
        <w:t xml:space="preserve">warrants tracking, it should be independently evaluated, </w:t>
      </w:r>
      <w:r w:rsidR="00B442D7">
        <w:t xml:space="preserve">inspected, </w:t>
      </w:r>
      <w:r w:rsidRPr="00461774">
        <w:t xml:space="preserve">documented, and tracked as a </w:t>
      </w:r>
      <w:r w:rsidR="006B4339">
        <w:t>URI</w:t>
      </w:r>
      <w:r w:rsidRPr="00461774">
        <w:t>.</w:t>
      </w:r>
    </w:p>
    <w:p w14:paraId="0ECD0207" w14:textId="6BEC8AE7" w:rsidR="00E678A7" w:rsidRPr="00461774" w:rsidRDefault="00A856EC" w:rsidP="006F5BB4">
      <w:pPr>
        <w:pStyle w:val="BodyText3"/>
      </w:pPr>
      <w:r>
        <w:t>Third party</w:t>
      </w:r>
      <w:r w:rsidR="00E678A7" w:rsidRPr="00461774">
        <w:t xml:space="preserve"> findings, recommendations, corrective actions, and operating experience which are placed in the licensee</w:t>
      </w:r>
      <w:r w:rsidR="00EE3633" w:rsidRPr="00461774">
        <w:t>’</w:t>
      </w:r>
      <w:r w:rsidR="00E678A7" w:rsidRPr="00461774">
        <w:t>s corrective action program, can be considered appropriate for inspection</w:t>
      </w:r>
      <w:r w:rsidR="00B06097">
        <w:t xml:space="preserve">. </w:t>
      </w:r>
      <w:r w:rsidR="002A7D5E">
        <w:t>W</w:t>
      </w:r>
      <w:r w:rsidR="00E678A7" w:rsidRPr="00461774">
        <w:t>hen documenting review of these issues, inspection reports should not refer to any proprietary reports or documents, reference numbers, or identify specific sites when referencing operating experience</w:t>
      </w:r>
      <w:r w:rsidR="00B06097">
        <w:t xml:space="preserve">. </w:t>
      </w:r>
      <w:r w:rsidR="00E678A7" w:rsidRPr="00461774">
        <w:t xml:space="preserve">If it is necessary to document </w:t>
      </w:r>
      <w:r w:rsidR="002A7D5E">
        <w:t xml:space="preserve">the </w:t>
      </w:r>
      <w:r w:rsidR="00E678A7" w:rsidRPr="00461774">
        <w:t>review of a</w:t>
      </w:r>
      <w:r>
        <w:t xml:space="preserve"> third-</w:t>
      </w:r>
      <w:r w:rsidR="006A3E0E">
        <w:t>party</w:t>
      </w:r>
      <w:r w:rsidR="006A3E0E" w:rsidRPr="00461774">
        <w:t xml:space="preserve"> document</w:t>
      </w:r>
      <w:r w:rsidR="00E678A7" w:rsidRPr="00461774">
        <w:t>, then state the reference number of the reviewed item and provide general words for the title, if applicable</w:t>
      </w:r>
      <w:r w:rsidR="006A3E0E">
        <w:t>.</w:t>
      </w:r>
    </w:p>
    <w:p w14:paraId="3F5F6D16" w14:textId="276C9D93" w:rsidR="006369EE" w:rsidRDefault="00E678A7" w:rsidP="006F5BB4">
      <w:pPr>
        <w:pStyle w:val="BodyText3"/>
      </w:pPr>
      <w:r w:rsidRPr="00461774">
        <w:t>If documenting review of a</w:t>
      </w:r>
      <w:r w:rsidR="006A3E0E">
        <w:t xml:space="preserve"> third-party</w:t>
      </w:r>
      <w:r w:rsidRPr="00461774">
        <w:t xml:space="preserve"> evaluation, include a short statement that the review was completed</w:t>
      </w:r>
      <w:r w:rsidR="00B06097">
        <w:t xml:space="preserve">. </w:t>
      </w:r>
      <w:r w:rsidRPr="00461774">
        <w:t xml:space="preserve">Do not include a recounting or listing of </w:t>
      </w:r>
      <w:r w:rsidR="00D87513">
        <w:t>the third</w:t>
      </w:r>
      <w:r w:rsidR="00A8324D">
        <w:t>-party</w:t>
      </w:r>
      <w:r w:rsidRPr="00461774">
        <w:t xml:space="preserve"> findings</w:t>
      </w:r>
      <w:r w:rsidR="00B06097">
        <w:t xml:space="preserve">. </w:t>
      </w:r>
      <w:r w:rsidRPr="00461774">
        <w:t xml:space="preserve">Discuss the specifics of any significant differences between NRC and </w:t>
      </w:r>
      <w:r w:rsidR="008A2D23">
        <w:t>third-party</w:t>
      </w:r>
      <w:r w:rsidRPr="00461774">
        <w:t xml:space="preserve"> perceptions with regional management.</w:t>
      </w:r>
    </w:p>
    <w:p w14:paraId="1088F7B5" w14:textId="1B2FF8CD" w:rsidR="7EB95405" w:rsidRDefault="1D096F15" w:rsidP="0018632E">
      <w:pPr>
        <w:pStyle w:val="Heading2"/>
      </w:pPr>
      <w:bookmarkStart w:id="509" w:name="_Toc1296307536"/>
      <w:bookmarkStart w:id="510" w:name="_Toc268694755"/>
      <w:bookmarkStart w:id="511" w:name="_Toc2134236497"/>
      <w:bookmarkStart w:id="512" w:name="_Toc267584386"/>
      <w:bookmarkStart w:id="513" w:name="_Toc1695882278"/>
      <w:bookmarkStart w:id="514" w:name="_Toc150884828"/>
      <w:bookmarkStart w:id="515" w:name="_Toc201745562"/>
      <w:r w:rsidRPr="002E4A25">
        <w:t>1</w:t>
      </w:r>
      <w:r w:rsidR="61FC1198">
        <w:t>6</w:t>
      </w:r>
      <w:r w:rsidR="130F8405" w:rsidRPr="002E4A25">
        <w:t>.02</w:t>
      </w:r>
      <w:r>
        <w:tab/>
      </w:r>
      <w:r w:rsidR="57D4D5B0" w:rsidRPr="002E4A25">
        <w:t>NRC C</w:t>
      </w:r>
      <w:r w:rsidR="006B7A00">
        <w:t>UI</w:t>
      </w:r>
      <w:r w:rsidRPr="002E4A25">
        <w:t xml:space="preserve"> in Non-Security Related Reports</w:t>
      </w:r>
      <w:bookmarkEnd w:id="509"/>
      <w:bookmarkEnd w:id="510"/>
      <w:bookmarkEnd w:id="511"/>
      <w:bookmarkEnd w:id="512"/>
      <w:bookmarkEnd w:id="513"/>
      <w:bookmarkEnd w:id="514"/>
      <w:bookmarkEnd w:id="515"/>
    </w:p>
    <w:p w14:paraId="6E8A60BE" w14:textId="38FCF5C8" w:rsidR="00385A23" w:rsidRDefault="00D93575" w:rsidP="00385A23">
      <w:pPr>
        <w:pStyle w:val="BodyText3"/>
        <w:rPr>
          <w:highlight w:val="yellow"/>
        </w:rPr>
      </w:pPr>
      <w:r w:rsidRPr="00315D82">
        <w:t xml:space="preserve">The </w:t>
      </w:r>
      <w:r w:rsidR="00385A23" w:rsidRPr="00315D82">
        <w:t>NRC CUI program (former</w:t>
      </w:r>
      <w:r w:rsidR="00BB2FC6" w:rsidRPr="00315D82">
        <w:t xml:space="preserve">ly the </w:t>
      </w:r>
      <w:r w:rsidR="00145720" w:rsidRPr="00315D82">
        <w:t xml:space="preserve">NRC Sensitive Unclassified </w:t>
      </w:r>
      <w:r w:rsidR="00C36A8D" w:rsidRPr="00315D82">
        <w:t>Information Security</w:t>
      </w:r>
      <w:r w:rsidR="00FB2ACA" w:rsidRPr="00315D82">
        <w:t xml:space="preserve"> </w:t>
      </w:r>
      <w:r w:rsidR="002A7D5E">
        <w:t>[</w:t>
      </w:r>
      <w:r w:rsidR="00E678A7" w:rsidRPr="00315D82">
        <w:t>SUNSI</w:t>
      </w:r>
      <w:r w:rsidR="002A7D5E">
        <w:t>]</w:t>
      </w:r>
      <w:r w:rsidR="00FB2ACA" w:rsidRPr="00315D82">
        <w:t xml:space="preserve"> program) </w:t>
      </w:r>
      <w:r w:rsidR="00AC155A" w:rsidRPr="00AC155A">
        <w:t xml:space="preserve">implements 32 CFR Part 2002, “Controlled Unclassified Information,” (CUI rule) in order to protect NRC sensitive but unclassified information from unauthorized access, use, disclosure, disruption, modification, and destruction. </w:t>
      </w:r>
    </w:p>
    <w:p w14:paraId="47E266C1" w14:textId="676E4A28" w:rsidR="008302D0" w:rsidRPr="00C1047C" w:rsidRDefault="00847C42" w:rsidP="00CD4DAB">
      <w:pPr>
        <w:pStyle w:val="BodyText3"/>
      </w:pPr>
      <w:r>
        <w:t>CUI</w:t>
      </w:r>
      <w:r w:rsidR="00E678A7" w:rsidRPr="00C1047C">
        <w:t xml:space="preserve"> must not be made publicly available and must be segregated from other portions of the report which are to be made publicly available</w:t>
      </w:r>
      <w:r w:rsidR="00B06097" w:rsidRPr="00C1047C">
        <w:t xml:space="preserve">. </w:t>
      </w:r>
      <w:r w:rsidR="00E678A7" w:rsidRPr="00C1047C">
        <w:t>This can typically be accomplished by creating and referencing a separate report enclosure which can be profiled in ADAMS as “Non-Publicly Available.”</w:t>
      </w:r>
      <w:r w:rsidR="003E49EA" w:rsidRPr="00C1047C">
        <w:t xml:space="preserve"> </w:t>
      </w:r>
      <w:r w:rsidR="00E678A7" w:rsidRPr="00C1047C">
        <w:t xml:space="preserve">The documents containing </w:t>
      </w:r>
      <w:r>
        <w:t>CUI</w:t>
      </w:r>
      <w:r w:rsidR="00E678A7" w:rsidRPr="00C1047C">
        <w:t xml:space="preserve"> must be marked in accordance with Management Directive 12.6, “</w:t>
      </w:r>
      <w:r w:rsidR="00E678A7">
        <w:rPr>
          <w:rStyle w:val="Heading2Char"/>
        </w:rPr>
        <w:t xml:space="preserve">NRC </w:t>
      </w:r>
      <w:r>
        <w:rPr>
          <w:rStyle w:val="Heading2Char"/>
        </w:rPr>
        <w:t>Controlled</w:t>
      </w:r>
      <w:r w:rsidR="00E678A7">
        <w:rPr>
          <w:rStyle w:val="Heading2Char"/>
        </w:rPr>
        <w:t xml:space="preserve"> Unclassified Information </w:t>
      </w:r>
      <w:r>
        <w:rPr>
          <w:rStyle w:val="Heading2Char"/>
        </w:rPr>
        <w:t>(CUI)</w:t>
      </w:r>
      <w:r w:rsidR="00E678A7">
        <w:rPr>
          <w:rStyle w:val="Heading2Char"/>
        </w:rPr>
        <w:t xml:space="preserve"> Program</w:t>
      </w:r>
      <w:r w:rsidR="00E678A7" w:rsidRPr="00C1047C">
        <w:t xml:space="preserve">.” </w:t>
      </w:r>
    </w:p>
    <w:p w14:paraId="02CC3B28" w14:textId="65FBBECC" w:rsidR="7EB95405" w:rsidRDefault="130F8405" w:rsidP="0018632E">
      <w:pPr>
        <w:pStyle w:val="Heading2"/>
      </w:pPr>
      <w:bookmarkStart w:id="516" w:name="_Toc982439698"/>
      <w:bookmarkStart w:id="517" w:name="_Toc1822657553"/>
      <w:bookmarkStart w:id="518" w:name="_Toc778375215"/>
      <w:bookmarkStart w:id="519" w:name="_Toc1756883139"/>
      <w:bookmarkStart w:id="520" w:name="_Toc221756551"/>
      <w:bookmarkStart w:id="521" w:name="_Toc1471908440"/>
      <w:bookmarkStart w:id="522" w:name="_Toc201745563"/>
      <w:r w:rsidRPr="002E4A25">
        <w:t>1</w:t>
      </w:r>
      <w:r w:rsidR="5E2456E0">
        <w:t>6</w:t>
      </w:r>
      <w:r w:rsidR="608C6C5B" w:rsidRPr="002E4A25">
        <w:t>.03</w:t>
      </w:r>
      <w:r>
        <w:tab/>
      </w:r>
      <w:r w:rsidRPr="002E4A25">
        <w:t>Amending Inspection Reports</w:t>
      </w:r>
      <w:bookmarkEnd w:id="516"/>
      <w:bookmarkEnd w:id="517"/>
      <w:bookmarkEnd w:id="518"/>
      <w:bookmarkEnd w:id="519"/>
      <w:bookmarkEnd w:id="520"/>
      <w:bookmarkEnd w:id="521"/>
      <w:bookmarkEnd w:id="522"/>
    </w:p>
    <w:p w14:paraId="1E83AC24" w14:textId="63942F9A" w:rsidR="00893585" w:rsidRDefault="00BD6978" w:rsidP="00CD4DAB">
      <w:pPr>
        <w:pStyle w:val="BodyText3"/>
      </w:pPr>
      <w:r w:rsidRPr="00461774">
        <w:t>When it becomes necessary to correct an issued report, the previously issued report should generally be revised and reissued in its entirety under the same inspection report number</w:t>
      </w:r>
      <w:r w:rsidR="00B06097">
        <w:t xml:space="preserve">. </w:t>
      </w:r>
      <w:r w:rsidRPr="00461774">
        <w:t>The revised report would receive a new and unique ADAMS accession number and should include an appropriate cover letter explaining why the report is being reissued</w:t>
      </w:r>
      <w:r w:rsidR="00B06097">
        <w:t xml:space="preserve">. </w:t>
      </w:r>
      <w:r w:rsidRPr="00461774">
        <w:t xml:space="preserve">Note that a revised inspection report must not be used to document new </w:t>
      </w:r>
      <w:r w:rsidR="00400BC3">
        <w:t>violation</w:t>
      </w:r>
      <w:r w:rsidRPr="00461774">
        <w:t>s or inspection activities which occurred after the initial report was issued</w:t>
      </w:r>
      <w:r w:rsidR="00B06097">
        <w:t xml:space="preserve">. </w:t>
      </w:r>
      <w:r w:rsidRPr="00461774">
        <w:t>Also, note that depending on the nature of the correction, it may be more appropriate to discuss the change in a future report, rather than to go back and reissue a complete report.</w:t>
      </w:r>
    </w:p>
    <w:p w14:paraId="57CBB31F" w14:textId="5DC9D07A" w:rsidR="7EB95405" w:rsidRDefault="1BF4882C" w:rsidP="0018632E">
      <w:pPr>
        <w:pStyle w:val="Heading2"/>
      </w:pPr>
      <w:bookmarkStart w:id="523" w:name="_Toc1217299624"/>
      <w:bookmarkStart w:id="524" w:name="_Toc1455933391"/>
      <w:bookmarkStart w:id="525" w:name="_Toc2096129768"/>
      <w:bookmarkStart w:id="526" w:name="_Toc1515906638"/>
      <w:bookmarkStart w:id="527" w:name="_Toc30265029"/>
      <w:bookmarkStart w:id="528" w:name="_Toc2137520265"/>
      <w:bookmarkStart w:id="529" w:name="_Toc201745564"/>
      <w:r w:rsidRPr="002E4A25">
        <w:lastRenderedPageBreak/>
        <w:t>1</w:t>
      </w:r>
      <w:r w:rsidR="1E353735">
        <w:t>6</w:t>
      </w:r>
      <w:r w:rsidR="608C6C5B" w:rsidRPr="002E4A25">
        <w:t>.04</w:t>
      </w:r>
      <w:r>
        <w:tab/>
      </w:r>
      <w:r w:rsidR="130F8405" w:rsidRPr="002E4A25">
        <w:t>Plain Language</w:t>
      </w:r>
      <w:bookmarkEnd w:id="523"/>
      <w:bookmarkEnd w:id="524"/>
      <w:bookmarkEnd w:id="525"/>
      <w:bookmarkEnd w:id="526"/>
      <w:bookmarkEnd w:id="527"/>
      <w:bookmarkEnd w:id="528"/>
      <w:bookmarkEnd w:id="529"/>
    </w:p>
    <w:p w14:paraId="0ECD0210" w14:textId="059366DF" w:rsidR="002D0B53" w:rsidRPr="00461774" w:rsidRDefault="00BD6978" w:rsidP="00CD4DAB">
      <w:pPr>
        <w:pStyle w:val="BodyText3"/>
      </w:pPr>
      <w:r w:rsidRPr="00461774">
        <w:t>Inspectors will use plain language in reports</w:t>
      </w:r>
      <w:r w:rsidR="00B06097">
        <w:t xml:space="preserve">. </w:t>
      </w:r>
      <w:r w:rsidRPr="00461774">
        <w:t>For additional guidance, inspectors should refer to NUREG-1379, “NRC Editorial Style Guide.”</w:t>
      </w:r>
    </w:p>
    <w:p w14:paraId="561A68B6" w14:textId="650B038C" w:rsidR="7EB95405" w:rsidRDefault="7C859FED" w:rsidP="0018632E">
      <w:pPr>
        <w:pStyle w:val="Heading2"/>
      </w:pPr>
      <w:bookmarkStart w:id="530" w:name="_Toc1865531705"/>
      <w:bookmarkStart w:id="531" w:name="_Toc154560294"/>
      <w:bookmarkStart w:id="532" w:name="_Toc605231349"/>
      <w:bookmarkStart w:id="533" w:name="_Toc821755758"/>
      <w:bookmarkStart w:id="534" w:name="_Toc1080234849"/>
      <w:bookmarkStart w:id="535" w:name="_Toc1641192621"/>
      <w:bookmarkStart w:id="536" w:name="_Toc201745565"/>
      <w:r w:rsidRPr="002E4A25">
        <w:t>1</w:t>
      </w:r>
      <w:r w:rsidR="214E03BD">
        <w:t>6</w:t>
      </w:r>
      <w:r w:rsidRPr="002E4A25">
        <w:t>.05</w:t>
      </w:r>
      <w:r>
        <w:tab/>
      </w:r>
      <w:r w:rsidRPr="002E4A25">
        <w:t>Graphics/Visual Aids</w:t>
      </w:r>
      <w:bookmarkEnd w:id="530"/>
      <w:bookmarkEnd w:id="531"/>
      <w:bookmarkEnd w:id="532"/>
      <w:bookmarkEnd w:id="533"/>
      <w:bookmarkEnd w:id="534"/>
      <w:bookmarkEnd w:id="535"/>
      <w:bookmarkEnd w:id="536"/>
    </w:p>
    <w:p w14:paraId="40BB605B" w14:textId="48868076" w:rsidR="008B41E8" w:rsidRDefault="008B41E8" w:rsidP="00CD4DAB">
      <w:pPr>
        <w:pStyle w:val="BodyText3"/>
      </w:pPr>
      <w:r w:rsidRPr="008B41E8">
        <w:t>Use graphics (drawings, diagrams, photographs, or photocopies) if their inclusion will simplify describing a complex condition that would otherwise require substantially more text</w:t>
      </w:r>
      <w:r w:rsidR="00B06097">
        <w:t xml:space="preserve">. </w:t>
      </w:r>
      <w:r w:rsidRPr="008B41E8">
        <w:t xml:space="preserve">Photographs of </w:t>
      </w:r>
      <w:r w:rsidR="006F3F16">
        <w:t>site</w:t>
      </w:r>
      <w:r w:rsidRPr="008B41E8">
        <w:t xml:space="preserve"> areas or equipment or photocopies of technical or vendor manual pages must be handled in accordance with IMC 0620, “Inspection Documents and Records.” When including graphics, the following should be considered:</w:t>
      </w:r>
    </w:p>
    <w:p w14:paraId="6F6C5015" w14:textId="7526DD08" w:rsidR="008B41E8" w:rsidRPr="008413AB" w:rsidRDefault="008B41E8" w:rsidP="004A7647">
      <w:pPr>
        <w:pStyle w:val="BodyText"/>
        <w:numPr>
          <w:ilvl w:val="0"/>
          <w:numId w:val="17"/>
        </w:numPr>
        <w:tabs>
          <w:tab w:val="clear" w:pos="720"/>
        </w:tabs>
        <w:ind w:left="1080"/>
      </w:pPr>
      <w:r w:rsidRPr="008413AB">
        <w:t>Format as a jpeg and adjust size (height, width, and resolution) so as not to significantly increase overall file size.</w:t>
      </w:r>
    </w:p>
    <w:p w14:paraId="7710903A" w14:textId="01F8FBEF" w:rsidR="008B41E8" w:rsidRPr="008413AB" w:rsidRDefault="008B41E8" w:rsidP="004A7647">
      <w:pPr>
        <w:pStyle w:val="BodyText"/>
        <w:numPr>
          <w:ilvl w:val="0"/>
          <w:numId w:val="17"/>
        </w:numPr>
        <w:tabs>
          <w:tab w:val="clear" w:pos="720"/>
        </w:tabs>
        <w:ind w:left="1080"/>
      </w:pPr>
      <w:r w:rsidRPr="008413AB">
        <w:t xml:space="preserve">Locate on less than </w:t>
      </w:r>
      <w:r w:rsidR="00766D8A">
        <w:t>half a</w:t>
      </w:r>
      <w:r w:rsidRPr="008413AB">
        <w:t xml:space="preserve"> page or put in an attachment.</w:t>
      </w:r>
    </w:p>
    <w:p w14:paraId="51C33E6A" w14:textId="1883E66D" w:rsidR="008B41E8" w:rsidRPr="00C20480" w:rsidRDefault="008B41E8" w:rsidP="004A7647">
      <w:pPr>
        <w:pStyle w:val="BodyText"/>
        <w:numPr>
          <w:ilvl w:val="0"/>
          <w:numId w:val="17"/>
        </w:numPr>
        <w:tabs>
          <w:tab w:val="clear" w:pos="720"/>
        </w:tabs>
        <w:ind w:left="1080"/>
        <w:rPr>
          <w:color w:val="000000"/>
        </w:rPr>
      </w:pPr>
      <w:r w:rsidRPr="008413AB">
        <w:t>Cente</w:t>
      </w:r>
      <w:r w:rsidRPr="00C20480">
        <w:rPr>
          <w:color w:val="000000"/>
        </w:rPr>
        <w:t>r on page and left/right indented from the text.</w:t>
      </w:r>
    </w:p>
    <w:p w14:paraId="50B24B72" w14:textId="172B91D5" w:rsidR="008B41E8" w:rsidRPr="00C20480" w:rsidRDefault="008B41E8" w:rsidP="004A7647">
      <w:pPr>
        <w:pStyle w:val="BodyText"/>
        <w:numPr>
          <w:ilvl w:val="0"/>
          <w:numId w:val="17"/>
        </w:numPr>
        <w:tabs>
          <w:tab w:val="clear" w:pos="720"/>
        </w:tabs>
        <w:ind w:left="1080"/>
        <w:rPr>
          <w:color w:val="000000"/>
        </w:rPr>
      </w:pPr>
      <w:r w:rsidRPr="00C20480">
        <w:rPr>
          <w:color w:val="000000"/>
        </w:rPr>
        <w:t>Include a unique identifier (Figure/Diagram/Photograph X) with a descriptive title (e.g., Breaker Trip Latch Alignment).</w:t>
      </w:r>
    </w:p>
    <w:p w14:paraId="09E8C6DB" w14:textId="7293ED32" w:rsidR="7EB95405" w:rsidRPr="00FB37F3" w:rsidRDefault="67DFEC65" w:rsidP="0018632E">
      <w:pPr>
        <w:pStyle w:val="Heading2"/>
      </w:pPr>
      <w:bookmarkStart w:id="537" w:name="_Toc1038108042"/>
      <w:bookmarkStart w:id="538" w:name="_Toc1782494464"/>
      <w:bookmarkStart w:id="539" w:name="_Toc1631120916"/>
      <w:bookmarkStart w:id="540" w:name="_Toc983440951"/>
      <w:bookmarkStart w:id="541" w:name="_Toc1490950555"/>
      <w:bookmarkStart w:id="542" w:name="_Toc1361377054"/>
      <w:bookmarkStart w:id="543" w:name="_Toc201745566"/>
      <w:r w:rsidRPr="00FB37F3">
        <w:t>1</w:t>
      </w:r>
      <w:r w:rsidR="5CB94030" w:rsidRPr="00FB37F3">
        <w:t>6</w:t>
      </w:r>
      <w:r w:rsidRPr="00FB37F3">
        <w:t>.0</w:t>
      </w:r>
      <w:r w:rsidR="7C859FED" w:rsidRPr="00FB37F3">
        <w:t>6</w:t>
      </w:r>
      <w:r w:rsidRPr="00FB37F3">
        <w:tab/>
        <w:t>Caution Regarding the Creation of Staff Positions</w:t>
      </w:r>
      <w:bookmarkEnd w:id="537"/>
      <w:bookmarkEnd w:id="538"/>
      <w:bookmarkEnd w:id="539"/>
      <w:bookmarkEnd w:id="540"/>
      <w:bookmarkEnd w:id="541"/>
      <w:bookmarkEnd w:id="542"/>
      <w:bookmarkEnd w:id="543"/>
    </w:p>
    <w:p w14:paraId="14FFF46F" w14:textId="46B98BBB" w:rsidR="5FBD51A8" w:rsidRPr="00FB37F3" w:rsidRDefault="67DFEC65" w:rsidP="0018632E">
      <w:pPr>
        <w:pStyle w:val="BodyText3"/>
      </w:pPr>
      <w:r w:rsidRPr="00FB37F3">
        <w:t>The statement</w:t>
      </w:r>
      <w:r w:rsidR="00330A4E">
        <w:t>,</w:t>
      </w:r>
      <w:r w:rsidRPr="00FB37F3">
        <w:t xml:space="preserve"> “</w:t>
      </w:r>
      <w:r w:rsidR="74F62B6B" w:rsidRPr="00FB37F3">
        <w:t>No violations of more than minor significance were identified</w:t>
      </w:r>
      <w:r w:rsidR="00330A4E">
        <w:t>,</w:t>
      </w:r>
      <w:r w:rsidRPr="00FB37F3">
        <w:t>” does not create a staff position</w:t>
      </w:r>
      <w:r w:rsidR="3D954A41" w:rsidRPr="00FB37F3">
        <w:t xml:space="preserve">. </w:t>
      </w:r>
      <w:r w:rsidR="1A94C2E6" w:rsidRPr="00FB37F3">
        <w:t xml:space="preserve">This language acknowledges the possibility that </w:t>
      </w:r>
      <w:r w:rsidR="00A844B5">
        <w:t>noncompliances</w:t>
      </w:r>
      <w:r w:rsidR="1A94C2E6" w:rsidRPr="00FB37F3">
        <w:t xml:space="preserve"> existed but were not documented in the report (e.g., because the inspectors did not discover them</w:t>
      </w:r>
      <w:r w:rsidR="32F36366" w:rsidRPr="00FB37F3">
        <w:t xml:space="preserve"> </w:t>
      </w:r>
      <w:r w:rsidR="1A94C2E6" w:rsidRPr="00FB37F3">
        <w:t xml:space="preserve">or because any identified </w:t>
      </w:r>
      <w:r w:rsidR="00A844B5">
        <w:t>noncompliances</w:t>
      </w:r>
      <w:r w:rsidR="1A94C2E6" w:rsidRPr="00FB37F3">
        <w:t xml:space="preserve"> were found to be minor)</w:t>
      </w:r>
      <w:r w:rsidR="3D954A41" w:rsidRPr="00FB37F3">
        <w:t>.</w:t>
      </w:r>
    </w:p>
    <w:p w14:paraId="7BD052EF" w14:textId="27325171" w:rsidR="003B223C" w:rsidRPr="00FB37F3" w:rsidRDefault="5639A63D" w:rsidP="0018632E">
      <w:pPr>
        <w:pStyle w:val="BodyText3"/>
      </w:pPr>
      <w:r w:rsidRPr="00FB37F3">
        <w:t>However, if the inspection report states, “The licensee complied with [Requirement X],” as related to an issue of concern, that language would constitute a staff position. If the NRC subsequently determine</w:t>
      </w:r>
      <w:r w:rsidR="00000D25">
        <w:t>s</w:t>
      </w:r>
      <w:r w:rsidRPr="00FB37F3">
        <w:t xml:space="preserve"> there is a noncompliance with “Requirement X” related to the issue of concern, then the NRC may need to consider that discovery a change in staff position subject to the backfitting provision.</w:t>
      </w:r>
    </w:p>
    <w:p w14:paraId="538F8804" w14:textId="68F4390D" w:rsidR="00AC2610" w:rsidRPr="00FB37F3" w:rsidRDefault="00D618D0" w:rsidP="00124B72">
      <w:pPr>
        <w:pStyle w:val="BodyText3"/>
      </w:pPr>
      <w:r w:rsidRPr="00FB37F3">
        <w:t>As such, the staff must exercise caution and avoid creating staff positions by not documenting statements about the adequacy of the licensing basis or statements about licensee compliance (some exceptions may apply depending on the type of inspection).</w:t>
      </w:r>
    </w:p>
    <w:p w14:paraId="0C50EE75" w14:textId="479EB194" w:rsidR="000E2DA8" w:rsidRDefault="74864230" w:rsidP="0018632E">
      <w:pPr>
        <w:pStyle w:val="Heading2"/>
      </w:pPr>
      <w:bookmarkStart w:id="544" w:name="_Toc1414207510"/>
      <w:bookmarkStart w:id="545" w:name="_Toc201745567"/>
      <w:r>
        <w:t>1</w:t>
      </w:r>
      <w:r w:rsidR="0A477DA6">
        <w:t>6</w:t>
      </w:r>
      <w:r>
        <w:t>.0</w:t>
      </w:r>
      <w:r w:rsidRPr="002E4A25">
        <w:t>7</w:t>
      </w:r>
      <w:r w:rsidR="000800F1">
        <w:tab/>
      </w:r>
      <w:r w:rsidR="1144DA98" w:rsidRPr="002E4A25">
        <w:t>Allegations</w:t>
      </w:r>
      <w:bookmarkEnd w:id="544"/>
      <w:bookmarkEnd w:id="545"/>
    </w:p>
    <w:p w14:paraId="22020EEB" w14:textId="28D3766B" w:rsidR="00F67F58" w:rsidRDefault="14BD793D" w:rsidP="00F67F58">
      <w:pPr>
        <w:pStyle w:val="BodyText3"/>
      </w:pPr>
      <w:bookmarkStart w:id="546" w:name="_Toc1225139903"/>
      <w:bookmarkStart w:id="547" w:name="_Toc571945991"/>
      <w:bookmarkStart w:id="548" w:name="_Toc887089444"/>
      <w:bookmarkStart w:id="549" w:name="_Toc1117078508"/>
      <w:bookmarkStart w:id="550" w:name="_Toc2137699362"/>
      <w:bookmarkStart w:id="551" w:name="_Toc36964445"/>
      <w:bookmarkStart w:id="552" w:name="_Toc1913815756"/>
      <w:r>
        <w:t>T</w:t>
      </w:r>
      <w:r w:rsidR="1F035815">
        <w:t xml:space="preserve">here are certain instances in which </w:t>
      </w:r>
      <w:r w:rsidR="71994132">
        <w:t xml:space="preserve">an inspection includes </w:t>
      </w:r>
      <w:r w:rsidR="00E82EF1">
        <w:t>follow-up</w:t>
      </w:r>
      <w:r w:rsidR="71994132">
        <w:t xml:space="preserve"> of allegations. </w:t>
      </w:r>
      <w:r w:rsidR="4D4DFF9F">
        <w:t xml:space="preserve">Management Directive (MD) 8.8, “Management of Allegations,” addresses the manner in which an inspection report may be used to document allegation follow up activities. </w:t>
      </w:r>
      <w:r w:rsidR="0CCEFFF4">
        <w:t xml:space="preserve">If an allegation concern closure is documented in an inspection report, the report is to be written in a manner that will address </w:t>
      </w:r>
      <w:r w:rsidR="1DF427D7">
        <w:t xml:space="preserve">the </w:t>
      </w:r>
      <w:r w:rsidR="0CCEFFF4">
        <w:t xml:space="preserve">relevant issues </w:t>
      </w:r>
      <w:r w:rsidR="1DF427D7">
        <w:t xml:space="preserve">of the concern </w:t>
      </w:r>
      <w:r w:rsidR="0CCEFFF4">
        <w:t xml:space="preserve">without acknowledging that the issues were raised in the context of an allegation. </w:t>
      </w:r>
      <w:r w:rsidR="4DD77217">
        <w:t xml:space="preserve">For example, </w:t>
      </w:r>
      <w:r w:rsidR="0CCEFFF4">
        <w:t>if an allegation results in a violation that’s going to be documented in a</w:t>
      </w:r>
      <w:r w:rsidR="51C6796C">
        <w:t xml:space="preserve">n inspection </w:t>
      </w:r>
      <w:r w:rsidR="0CCEFFF4">
        <w:t>report do</w:t>
      </w:r>
      <w:r w:rsidR="00BF787C">
        <w:t xml:space="preserve"> </w:t>
      </w:r>
      <w:r w:rsidR="0CCEFFF4">
        <w:t>n</w:t>
      </w:r>
      <w:r w:rsidR="00BF787C">
        <w:t>o</w:t>
      </w:r>
      <w:r w:rsidR="0CCEFFF4">
        <w:t xml:space="preserve">t </w:t>
      </w:r>
      <w:r w:rsidR="00BF787C">
        <w:t>state</w:t>
      </w:r>
      <w:r w:rsidR="0CCEFFF4">
        <w:t xml:space="preserve"> that the issue came from an allegation.</w:t>
      </w:r>
      <w:r w:rsidR="51C6796C">
        <w:t xml:space="preserve"> In addition, m</w:t>
      </w:r>
      <w:r w:rsidR="4D4DFF9F">
        <w:t xml:space="preserve">inor violations revealed during </w:t>
      </w:r>
      <w:r w:rsidR="51C6796C">
        <w:t xml:space="preserve">an </w:t>
      </w:r>
      <w:r w:rsidR="4D4DFF9F">
        <w:t xml:space="preserve">allegation </w:t>
      </w:r>
      <w:r w:rsidR="00E82EF1">
        <w:t>follow-up</w:t>
      </w:r>
      <w:r w:rsidR="4D4DFF9F">
        <w:t xml:space="preserve"> sh</w:t>
      </w:r>
      <w:r w:rsidR="00000D25">
        <w:t>ould</w:t>
      </w:r>
      <w:r w:rsidR="4D4DFF9F">
        <w:t xml:space="preserve"> not be included in the inspection report as a </w:t>
      </w:r>
      <w:r w:rsidR="00000D25">
        <w:t xml:space="preserve">documented </w:t>
      </w:r>
      <w:r w:rsidR="4D4DFF9F">
        <w:t>minor violation.</w:t>
      </w:r>
      <w:bookmarkStart w:id="553" w:name="_Toc38635881"/>
      <w:bookmarkStart w:id="554" w:name="_Toc1908381752"/>
      <w:bookmarkStart w:id="555" w:name="_Toc682660277"/>
      <w:bookmarkStart w:id="556" w:name="_Toc430213398"/>
      <w:bookmarkStart w:id="557" w:name="_Toc1930154725"/>
      <w:bookmarkStart w:id="558" w:name="_Toc1156096003"/>
      <w:bookmarkStart w:id="559" w:name="_Toc2074704513"/>
      <w:bookmarkEnd w:id="546"/>
      <w:bookmarkEnd w:id="547"/>
      <w:bookmarkEnd w:id="548"/>
      <w:bookmarkEnd w:id="549"/>
      <w:bookmarkEnd w:id="550"/>
      <w:bookmarkEnd w:id="551"/>
      <w:bookmarkEnd w:id="552"/>
    </w:p>
    <w:p w14:paraId="5531861D" w14:textId="01F16C36" w:rsidR="00F149D9" w:rsidRDefault="00B42AC2" w:rsidP="00C772A0">
      <w:pPr>
        <w:pStyle w:val="Heading2"/>
      </w:pPr>
      <w:bookmarkStart w:id="560" w:name="_Toc201745568"/>
      <w:r>
        <w:lastRenderedPageBreak/>
        <w:t>16.0</w:t>
      </w:r>
      <w:r w:rsidR="002A4B76">
        <w:t>8</w:t>
      </w:r>
      <w:r w:rsidR="005A201A">
        <w:tab/>
      </w:r>
      <w:r w:rsidR="00053DAD">
        <w:t>Trip Reports</w:t>
      </w:r>
      <w:bookmarkEnd w:id="560"/>
      <w:r w:rsidR="00053DAD">
        <w:t xml:space="preserve"> </w:t>
      </w:r>
    </w:p>
    <w:p w14:paraId="034CB4D4" w14:textId="0697C32A" w:rsidR="00AA2E2F" w:rsidRDefault="00063FD7" w:rsidP="00F149D9">
      <w:pPr>
        <w:pStyle w:val="BodyText3"/>
      </w:pPr>
      <w:r>
        <w:t xml:space="preserve">The NRC </w:t>
      </w:r>
      <w:r w:rsidR="00287A1B">
        <w:t xml:space="preserve">occasionally conducts </w:t>
      </w:r>
      <w:r w:rsidR="007C2D0B">
        <w:t xml:space="preserve">observational site visits and </w:t>
      </w:r>
      <w:r w:rsidR="00AF2729">
        <w:t xml:space="preserve">other types of site visits to observe </w:t>
      </w:r>
      <w:r w:rsidR="00492760">
        <w:t xml:space="preserve">activities in progress or to </w:t>
      </w:r>
      <w:r w:rsidR="000A74F2">
        <w:t>observe the material condition of the sites.</w:t>
      </w:r>
      <w:r w:rsidR="00A10E3D">
        <w:t xml:space="preserve"> These site visits may include observation of activities at sites controlled by Federal partners (U.S. Department of Energy or U.S. Env</w:t>
      </w:r>
      <w:r w:rsidR="00B54528">
        <w:t xml:space="preserve">ironmental Protection Agency), </w:t>
      </w:r>
      <w:r w:rsidR="00340680">
        <w:t xml:space="preserve">generally licensed sites, </w:t>
      </w:r>
      <w:r w:rsidR="00B54528">
        <w:t xml:space="preserve">or sites managed by </w:t>
      </w:r>
      <w:r w:rsidR="00CA5143">
        <w:t>non-licensees</w:t>
      </w:r>
      <w:r w:rsidR="00B55972">
        <w:t xml:space="preserve">. </w:t>
      </w:r>
      <w:r w:rsidR="00AA2E2F">
        <w:t xml:space="preserve">These site visits should be documented to ensure that the </w:t>
      </w:r>
      <w:r w:rsidR="001A3A7E">
        <w:t xml:space="preserve">details about the site visit and the </w:t>
      </w:r>
      <w:r w:rsidR="00AA2E2F">
        <w:t xml:space="preserve">NRC’s </w:t>
      </w:r>
      <w:r w:rsidR="003D25E1">
        <w:t>observations are</w:t>
      </w:r>
      <w:r w:rsidR="004F7E55">
        <w:t xml:space="preserve"> captured and </w:t>
      </w:r>
      <w:r w:rsidR="008D594C">
        <w:t xml:space="preserve">placed into ADAMS. </w:t>
      </w:r>
      <w:r w:rsidR="00026551">
        <w:t xml:space="preserve">When conducting site visits, the inspector should document the visit using </w:t>
      </w:r>
      <w:r w:rsidR="00053DAD">
        <w:t>Appendices B (</w:t>
      </w:r>
      <w:r w:rsidR="00ED185E">
        <w:t>memorandum to docket file</w:t>
      </w:r>
      <w:r w:rsidR="00053DAD">
        <w:t>) and C (</w:t>
      </w:r>
      <w:r w:rsidR="00F149D9">
        <w:t>trip report template</w:t>
      </w:r>
      <w:r w:rsidR="00053DAD">
        <w:t xml:space="preserve">) </w:t>
      </w:r>
      <w:r w:rsidR="00327388">
        <w:t xml:space="preserve">provided in IP 89060, </w:t>
      </w:r>
      <w:r w:rsidR="00053DAD" w:rsidRPr="00053DAD">
        <w:t>D</w:t>
      </w:r>
      <w:r w:rsidR="00053DAD">
        <w:t>epartment of Energy Observational Site Visits.</w:t>
      </w:r>
      <w:r w:rsidR="00D63D39">
        <w:t xml:space="preserve"> Additional details about documenting trip reports are provided in IMC 0610, Exhibit 1, “Inspection Report Templates.”</w:t>
      </w:r>
    </w:p>
    <w:p w14:paraId="65452077" w14:textId="6DABAC62" w:rsidR="009A7929" w:rsidRDefault="009A7929" w:rsidP="00C772A0">
      <w:pPr>
        <w:pStyle w:val="Heading2"/>
      </w:pPr>
      <w:bookmarkStart w:id="561" w:name="_Toc201745569"/>
      <w:r>
        <w:t>16.09</w:t>
      </w:r>
      <w:r w:rsidR="00A9415C">
        <w:tab/>
        <w:t>Reactive Inspections</w:t>
      </w:r>
      <w:bookmarkEnd w:id="561"/>
    </w:p>
    <w:p w14:paraId="75509A49" w14:textId="09B1B704" w:rsidR="00A9415C" w:rsidRDefault="00A9415C" w:rsidP="00A9415C">
      <w:pPr>
        <w:pStyle w:val="BodyText3"/>
      </w:pPr>
      <w:r>
        <w:t xml:space="preserve">The NRC </w:t>
      </w:r>
      <w:r w:rsidR="00BE0775">
        <w:t xml:space="preserve">inspector may </w:t>
      </w:r>
      <w:r>
        <w:t xml:space="preserve">occasionally </w:t>
      </w:r>
      <w:r w:rsidR="00BE0775">
        <w:t xml:space="preserve">conduct reactive inspections based on events such as </w:t>
      </w:r>
      <w:r w:rsidR="003E3CC1">
        <w:t xml:space="preserve">radioactive material </w:t>
      </w:r>
      <w:r w:rsidR="008951B9">
        <w:t xml:space="preserve">incidents, </w:t>
      </w:r>
      <w:r w:rsidR="003E3CC1">
        <w:t xml:space="preserve">emergency incidents, </w:t>
      </w:r>
      <w:r w:rsidR="00C161FE">
        <w:t xml:space="preserve">over-exposures, and transportation accidents. </w:t>
      </w:r>
      <w:r w:rsidR="00DB7163">
        <w:t xml:space="preserve">The format for these </w:t>
      </w:r>
      <w:r w:rsidR="00F244C4">
        <w:t>inspection</w:t>
      </w:r>
      <w:r w:rsidR="00926174">
        <w:t xml:space="preserve"> report</w:t>
      </w:r>
      <w:r w:rsidR="00F244C4">
        <w:t xml:space="preserve">s may differ from the standardized templates, in part, since these inspections </w:t>
      </w:r>
      <w:r w:rsidR="005A0B28">
        <w:t xml:space="preserve">usually consist of </w:t>
      </w:r>
      <w:r w:rsidR="008B41E6">
        <w:t xml:space="preserve">nonstandard </w:t>
      </w:r>
      <w:r w:rsidR="005A0B28">
        <w:t>narrative reports.</w:t>
      </w:r>
      <w:r w:rsidR="003F5894">
        <w:t xml:space="preserve"> </w:t>
      </w:r>
      <w:r w:rsidR="00B02A21">
        <w:t>These reactive inspections include:</w:t>
      </w:r>
    </w:p>
    <w:p w14:paraId="35AC5402" w14:textId="11EBE235" w:rsidR="00B02A21" w:rsidRDefault="00B02A21" w:rsidP="00E668EE">
      <w:pPr>
        <w:pStyle w:val="BodyText3"/>
        <w:ind w:left="1440" w:hanging="720"/>
      </w:pPr>
      <w:r>
        <w:t>(a)</w:t>
      </w:r>
      <w:r w:rsidR="00451FCA">
        <w:tab/>
      </w:r>
      <w:r w:rsidR="00984EDC">
        <w:t>I</w:t>
      </w:r>
      <w:r w:rsidR="00884CA5">
        <w:t>MC</w:t>
      </w:r>
      <w:r w:rsidR="00590E0C">
        <w:t xml:space="preserve"> 1301, </w:t>
      </w:r>
      <w:r w:rsidR="00D36A0C">
        <w:t>Response to Radioactive Material Incidents That Do Not Require</w:t>
      </w:r>
      <w:r w:rsidR="00E668EE">
        <w:t xml:space="preserve"> Activation of the NRC Incident Response Plan</w:t>
      </w:r>
    </w:p>
    <w:p w14:paraId="733D7E99" w14:textId="0FF88EF5" w:rsidR="00E668EE" w:rsidRDefault="00E668EE" w:rsidP="00924862">
      <w:pPr>
        <w:pStyle w:val="BodyText3"/>
        <w:ind w:left="1440" w:hanging="720"/>
      </w:pPr>
      <w:r>
        <w:t>(b)</w:t>
      </w:r>
      <w:r>
        <w:tab/>
        <w:t xml:space="preserve">IMC </w:t>
      </w:r>
      <w:r w:rsidR="0056531D">
        <w:t>1302, Follow-up Actions and Action Levels</w:t>
      </w:r>
      <w:r w:rsidR="00924862">
        <w:t xml:space="preserve"> for Radiation Exposures Associated with Materials Incidents Involving Members of the Public</w:t>
      </w:r>
    </w:p>
    <w:p w14:paraId="1AC14F69" w14:textId="1AC3B267" w:rsidR="003F5894" w:rsidRDefault="00924862" w:rsidP="009221D2">
      <w:pPr>
        <w:pStyle w:val="BodyText3"/>
        <w:ind w:left="1440" w:hanging="720"/>
      </w:pPr>
      <w:r>
        <w:t>(c)</w:t>
      </w:r>
      <w:r>
        <w:tab/>
        <w:t xml:space="preserve">IMC </w:t>
      </w:r>
      <w:r w:rsidR="003B7501">
        <w:t xml:space="preserve">1330, </w:t>
      </w:r>
      <w:r w:rsidR="009221D2">
        <w:t xml:space="preserve">Response to Transportation Accidents Involving Radioactive Materials </w:t>
      </w:r>
    </w:p>
    <w:p w14:paraId="45F4046E" w14:textId="651BEB29" w:rsidR="00926174" w:rsidRDefault="009221D2" w:rsidP="00926174">
      <w:pPr>
        <w:pStyle w:val="BodyText3"/>
        <w:ind w:left="1440" w:hanging="720"/>
      </w:pPr>
      <w:r>
        <w:t>(d)</w:t>
      </w:r>
      <w:r w:rsidR="00926174">
        <w:tab/>
        <w:t>I</w:t>
      </w:r>
      <w:r w:rsidR="006B7A00">
        <w:t>P</w:t>
      </w:r>
      <w:r w:rsidR="00926174">
        <w:t xml:space="preserve"> 87103, Inspection of Materials Licensees Involved in an Incident or Bankruptcy Filing</w:t>
      </w:r>
    </w:p>
    <w:p w14:paraId="6B2FAEDF" w14:textId="2BAF2FE7" w:rsidR="008B41E6" w:rsidRDefault="008B41E6" w:rsidP="008C49DF">
      <w:pPr>
        <w:pStyle w:val="BodyText3"/>
      </w:pPr>
      <w:r>
        <w:t xml:space="preserve">The inspector should </w:t>
      </w:r>
      <w:r w:rsidR="008C49DF">
        <w:t>develop the narrative report using the guidance provided in the above documents and as instructed by NRC supervision.</w:t>
      </w:r>
    </w:p>
    <w:p w14:paraId="2D23E906" w14:textId="4F747EF0" w:rsidR="7EB95405" w:rsidRPr="0018632E" w:rsidRDefault="1BF4882C" w:rsidP="0018632E">
      <w:pPr>
        <w:pStyle w:val="Heading2"/>
        <w:rPr>
          <w:rFonts w:cstheme="majorBidi"/>
          <w:caps/>
        </w:rPr>
      </w:pPr>
      <w:bookmarkStart w:id="562" w:name="_Toc404912994"/>
      <w:bookmarkStart w:id="563" w:name="_Toc569895867"/>
      <w:bookmarkStart w:id="564" w:name="_Toc1846946962"/>
      <w:bookmarkStart w:id="565" w:name="_Toc1983289455"/>
      <w:bookmarkStart w:id="566" w:name="_Toc1691429859"/>
      <w:bookmarkStart w:id="567" w:name="_Toc108213143"/>
      <w:bookmarkStart w:id="568" w:name="_Toc201745570"/>
      <w:bookmarkEnd w:id="553"/>
      <w:bookmarkEnd w:id="554"/>
      <w:bookmarkEnd w:id="555"/>
      <w:bookmarkEnd w:id="556"/>
      <w:bookmarkEnd w:id="557"/>
      <w:bookmarkEnd w:id="558"/>
      <w:bookmarkEnd w:id="559"/>
      <w:r w:rsidRPr="002E4A25">
        <w:t>1</w:t>
      </w:r>
      <w:r w:rsidR="00841C79">
        <w:t>6</w:t>
      </w:r>
      <w:r w:rsidR="0EE917AC" w:rsidRPr="002E4A25">
        <w:t>.</w:t>
      </w:r>
      <w:r w:rsidR="00841C79">
        <w:t>10</w:t>
      </w:r>
      <w:r>
        <w:tab/>
      </w:r>
      <w:r w:rsidR="0EE917AC" w:rsidRPr="002E4A25">
        <w:t>General Public Disclosure and Exemptions</w:t>
      </w:r>
      <w:bookmarkEnd w:id="562"/>
      <w:bookmarkEnd w:id="563"/>
      <w:bookmarkEnd w:id="564"/>
      <w:bookmarkEnd w:id="565"/>
      <w:bookmarkEnd w:id="566"/>
      <w:bookmarkEnd w:id="567"/>
      <w:bookmarkEnd w:id="568"/>
    </w:p>
    <w:p w14:paraId="28AEC209" w14:textId="72C0D921" w:rsidR="00B45B94" w:rsidRDefault="007354EB" w:rsidP="001356F8">
      <w:pPr>
        <w:pStyle w:val="BodyText3"/>
      </w:pPr>
      <w:r w:rsidRPr="00461774">
        <w:t>Except for report enclosures containing exempt information, all final inspection reports will be routinely disclosed to the public</w:t>
      </w:r>
      <w:r w:rsidR="00B06097">
        <w:t xml:space="preserve">. </w:t>
      </w:r>
      <w:r w:rsidRPr="00461774">
        <w:t>Information that should not appear in an inspection report is described in 10 CFR 2.390 and 9.17</w:t>
      </w:r>
      <w:r w:rsidR="00B06097">
        <w:t xml:space="preserve">. </w:t>
      </w:r>
      <w:r w:rsidRPr="00461774">
        <w:t>M</w:t>
      </w:r>
      <w:r w:rsidR="00291BCB">
        <w:t>anagement Directive (M</w:t>
      </w:r>
      <w:r w:rsidRPr="00461774">
        <w:t>D</w:t>
      </w:r>
      <w:r w:rsidR="00291BCB">
        <w:t>)</w:t>
      </w:r>
      <w:r w:rsidRPr="00461774">
        <w:t xml:space="preserve"> 8.8, </w:t>
      </w:r>
      <w:r w:rsidR="00FF3DCF">
        <w:t>“</w:t>
      </w:r>
      <w:r w:rsidRPr="00461774">
        <w:t>Management of Allegations,</w:t>
      </w:r>
      <w:r w:rsidR="00FF3DCF">
        <w:t>”</w:t>
      </w:r>
      <w:r w:rsidRPr="00461774">
        <w:t xml:space="preserve"> addresses the manner in which an inspection report may be used to document allegation follow up activities</w:t>
      </w:r>
      <w:r w:rsidR="00B06097">
        <w:t xml:space="preserve">. </w:t>
      </w:r>
      <w:r w:rsidR="007B6B8D">
        <w:t xml:space="preserve">Minor violations revealed during allegation </w:t>
      </w:r>
      <w:r w:rsidR="00E43B13">
        <w:t>follow-up</w:t>
      </w:r>
      <w:r w:rsidR="007B6B8D">
        <w:t xml:space="preserve"> sh</w:t>
      </w:r>
      <w:r w:rsidR="008C49DF">
        <w:t>ould</w:t>
      </w:r>
      <w:r w:rsidR="007B6B8D">
        <w:t xml:space="preserve"> not be included in the inspection report as a </w:t>
      </w:r>
      <w:r w:rsidR="008C49DF">
        <w:t xml:space="preserve">documented </w:t>
      </w:r>
      <w:r w:rsidR="007B6B8D">
        <w:t>minor violation</w:t>
      </w:r>
      <w:r w:rsidR="00B06097">
        <w:t xml:space="preserve">. </w:t>
      </w:r>
    </w:p>
    <w:p w14:paraId="0ECD0280" w14:textId="1433F79B" w:rsidR="007354EB" w:rsidRDefault="007354EB" w:rsidP="001356F8">
      <w:pPr>
        <w:pStyle w:val="BodyText3"/>
      </w:pPr>
      <w:r w:rsidRPr="00461774">
        <w:t xml:space="preserve">IMC 0620, </w:t>
      </w:r>
      <w:r w:rsidR="004B5636" w:rsidRPr="00461774">
        <w:t>“</w:t>
      </w:r>
      <w:r w:rsidRPr="00461774">
        <w:t>Inspection Documents and Records,</w:t>
      </w:r>
      <w:r w:rsidR="004B5636" w:rsidRPr="00461774">
        <w:t>”</w:t>
      </w:r>
      <w:r w:rsidRPr="00461774">
        <w:t xml:space="preserve"> provides guidance on acquisition and control of NRC records, including inspection-related documents.</w:t>
      </w:r>
    </w:p>
    <w:p w14:paraId="1BC61D1F" w14:textId="0032DAF9" w:rsidR="004F28EF" w:rsidRPr="004F28EF" w:rsidRDefault="004F28EF" w:rsidP="00F04AB7">
      <w:pPr>
        <w:pStyle w:val="BodyText3"/>
      </w:pPr>
      <w:r w:rsidRPr="004F28EF">
        <w:t xml:space="preserve">Inspection reports containing </w:t>
      </w:r>
      <w:r w:rsidR="007E3DC3">
        <w:t>“</w:t>
      </w:r>
      <w:r w:rsidRPr="004F28EF">
        <w:t>Official Use Only-Security Related Information</w:t>
      </w:r>
      <w:r w:rsidR="102DB4C5">
        <w:t>”</w:t>
      </w:r>
      <w:r w:rsidRPr="004F28EF">
        <w:t xml:space="preserve"> will not be disclosed to the public</w:t>
      </w:r>
      <w:r w:rsidR="00B06097">
        <w:t xml:space="preserve">. </w:t>
      </w:r>
      <w:r w:rsidRPr="004F28EF">
        <w:t>The number and severity of violations contained within these reports, however, will be stated in a publicly</w:t>
      </w:r>
      <w:r w:rsidR="008C49DF">
        <w:t xml:space="preserve"> </w:t>
      </w:r>
      <w:r w:rsidRPr="004F28EF">
        <w:t>available cover letter</w:t>
      </w:r>
      <w:r w:rsidR="00B06097">
        <w:t xml:space="preserve">. </w:t>
      </w:r>
      <w:r w:rsidR="003A3A01">
        <w:t xml:space="preserve">If the severity level of </w:t>
      </w:r>
      <w:r w:rsidR="003A3A01">
        <w:lastRenderedPageBreak/>
        <w:t xml:space="preserve">the violation is </w:t>
      </w:r>
      <w:r w:rsidR="00CC48BC">
        <w:t>an</w:t>
      </w:r>
      <w:r w:rsidR="00B8588F">
        <w:t xml:space="preserve"> </w:t>
      </w:r>
      <w:r w:rsidR="002A030F">
        <w:t>NCV</w:t>
      </w:r>
      <w:r w:rsidR="00B8588F">
        <w:t xml:space="preserve"> or </w:t>
      </w:r>
      <w:r w:rsidR="003A3A01">
        <w:t>Severity Level IV</w:t>
      </w:r>
      <w:r w:rsidR="00B8588F">
        <w:t xml:space="preserve"> violation</w:t>
      </w:r>
      <w:r w:rsidR="003A3A01">
        <w:t>, then the specific level should be listed</w:t>
      </w:r>
      <w:r w:rsidR="00B06097">
        <w:t xml:space="preserve">. </w:t>
      </w:r>
      <w:r w:rsidR="003A3A01">
        <w:t>If the severity level of the violation is Severity Level I – III, then the publicly</w:t>
      </w:r>
      <w:r w:rsidR="004A7647">
        <w:noBreakHyphen/>
      </w:r>
      <w:r w:rsidR="003A3A01">
        <w:t xml:space="preserve">available cover letter should </w:t>
      </w:r>
      <w:r w:rsidR="00B8588F">
        <w:t xml:space="preserve">only </w:t>
      </w:r>
      <w:r w:rsidR="003A3A01">
        <w:t>state that the violation is escalated enforcement</w:t>
      </w:r>
      <w:r w:rsidR="00B06097">
        <w:t xml:space="preserve">. </w:t>
      </w:r>
      <w:r w:rsidRPr="004F28EF">
        <w:t xml:space="preserve">The content behind these violations </w:t>
      </w:r>
      <w:r w:rsidR="002E1D2A">
        <w:t>shall</w:t>
      </w:r>
      <w:r w:rsidRPr="004F28EF">
        <w:t xml:space="preserve"> not be discussed on the public docket or in public meetings.</w:t>
      </w:r>
    </w:p>
    <w:p w14:paraId="4A450F7C" w14:textId="2BE9500A" w:rsidR="7EB95405" w:rsidRDefault="7144B4A2" w:rsidP="0018632E">
      <w:pPr>
        <w:pStyle w:val="Heading2"/>
      </w:pPr>
      <w:bookmarkStart w:id="569" w:name="_Toc1745152518"/>
      <w:bookmarkStart w:id="570" w:name="_Toc103041927"/>
      <w:bookmarkStart w:id="571" w:name="_Toc618373693"/>
      <w:bookmarkStart w:id="572" w:name="_Toc251021087"/>
      <w:bookmarkStart w:id="573" w:name="_Toc392923416"/>
      <w:bookmarkStart w:id="574" w:name="_Toc395966229"/>
      <w:bookmarkStart w:id="575" w:name="_Toc201745571"/>
      <w:r w:rsidRPr="002E4A25">
        <w:t>1</w:t>
      </w:r>
      <w:r w:rsidR="00841C79">
        <w:t>6</w:t>
      </w:r>
      <w:r w:rsidR="0EE917AC" w:rsidRPr="002E4A25">
        <w:t>.</w:t>
      </w:r>
      <w:r w:rsidR="00841C79">
        <w:t>11</w:t>
      </w:r>
      <w:r>
        <w:tab/>
      </w:r>
      <w:r w:rsidR="0EE917AC" w:rsidRPr="002E4A25">
        <w:t>Release of Investigation-Related Information</w:t>
      </w:r>
      <w:bookmarkEnd w:id="569"/>
      <w:bookmarkEnd w:id="570"/>
      <w:bookmarkEnd w:id="571"/>
      <w:bookmarkEnd w:id="572"/>
      <w:bookmarkEnd w:id="573"/>
      <w:bookmarkEnd w:id="574"/>
      <w:bookmarkEnd w:id="575"/>
    </w:p>
    <w:p w14:paraId="0ECD0286" w14:textId="46B7CBC1" w:rsidR="00753C00" w:rsidRPr="00461774" w:rsidRDefault="00037C13" w:rsidP="00D10842">
      <w:pPr>
        <w:pStyle w:val="BodyText3"/>
      </w:pPr>
      <w:r w:rsidRPr="00461774">
        <w:t>When an inspector accompanies an investigator on an investigation, the inspector must not release either the investigation report or his or her individual input to the investigation report</w:t>
      </w:r>
      <w:r w:rsidR="00B06097">
        <w:t xml:space="preserve">. </w:t>
      </w:r>
      <w:r w:rsidRPr="00461774">
        <w:t>This information is exempt from disclosure by 10 CFR 9.17, “Agency Records Exempt from Public Disclosure,” and must not be circulated outside the NRC without specific approval of the Chairman (refer to OI Policy Statement 23).</w:t>
      </w:r>
    </w:p>
    <w:p w14:paraId="7A9DDEC8" w14:textId="77777777" w:rsidR="00C06748" w:rsidRDefault="00C06748" w:rsidP="0018632E">
      <w:pPr>
        <w:pStyle w:val="List"/>
      </w:pPr>
    </w:p>
    <w:p w14:paraId="70227889" w14:textId="77777777" w:rsidR="00646B43" w:rsidRDefault="001D04E5" w:rsidP="00C76054">
      <w:pPr>
        <w:pStyle w:val="BodyText"/>
      </w:pPr>
      <w:r w:rsidRPr="00AF3DC7">
        <w:t>List of Attachments:</w:t>
      </w:r>
    </w:p>
    <w:p w14:paraId="6B29993F" w14:textId="77777777" w:rsidR="00C76054" w:rsidRDefault="00165B44" w:rsidP="00C76054">
      <w:pPr>
        <w:pStyle w:val="BodyText3"/>
        <w:contextualSpacing/>
      </w:pPr>
      <w:r w:rsidRPr="00AF3DC7">
        <w:t>Attachment 1</w:t>
      </w:r>
      <w:r>
        <w:t xml:space="preserve">: </w:t>
      </w:r>
      <w:r w:rsidRPr="00AF3DC7">
        <w:t>Revision History</w:t>
      </w:r>
    </w:p>
    <w:p w14:paraId="63440066" w14:textId="35E8F8E7" w:rsidR="00446180" w:rsidRPr="00AF3DC7" w:rsidRDefault="00446180" w:rsidP="00C76054">
      <w:pPr>
        <w:pStyle w:val="BodyText3"/>
      </w:pPr>
      <w:r w:rsidRPr="0FCB6C8D">
        <w:t>Attac</w:t>
      </w:r>
      <w:r w:rsidR="002747FB" w:rsidRPr="0FCB6C8D">
        <w:t xml:space="preserve">hment 2: Nuclear Materials Inspection </w:t>
      </w:r>
      <w:r w:rsidR="43571FA9" w:rsidRPr="0FCB6C8D">
        <w:t>Documentation</w:t>
      </w:r>
    </w:p>
    <w:p w14:paraId="4C8FE125" w14:textId="23BCD068" w:rsidR="009A2C32" w:rsidRDefault="009A2C32" w:rsidP="00C76054">
      <w:pPr>
        <w:pStyle w:val="BodyText"/>
      </w:pPr>
      <w:r>
        <w:t>List of Exhibits:</w:t>
      </w:r>
    </w:p>
    <w:p w14:paraId="1691D776" w14:textId="38020645" w:rsidR="00C440CA" w:rsidRPr="00AF3DC7" w:rsidRDefault="00C440CA" w:rsidP="00C76054">
      <w:pPr>
        <w:pStyle w:val="BodyText3"/>
        <w:contextualSpacing/>
      </w:pPr>
      <w:r w:rsidRPr="7727F49D">
        <w:t>Exhibit 1</w:t>
      </w:r>
      <w:r w:rsidR="00B13792" w:rsidRPr="7727F49D">
        <w:t xml:space="preserve">: </w:t>
      </w:r>
      <w:r w:rsidR="00122611" w:rsidRPr="00122611">
        <w:t>Inspection Report Templates</w:t>
      </w:r>
    </w:p>
    <w:p w14:paraId="463CBB82" w14:textId="6C57C545" w:rsidR="00C440CA" w:rsidRPr="007B5645" w:rsidRDefault="00C440CA" w:rsidP="00C76054">
      <w:pPr>
        <w:pStyle w:val="BodyText3"/>
        <w:contextualSpacing/>
      </w:pPr>
      <w:r w:rsidRPr="007B5645">
        <w:t>Exhibit 2</w:t>
      </w:r>
      <w:r w:rsidR="00791EF4" w:rsidRPr="007B5645">
        <w:t>:</w:t>
      </w:r>
      <w:r w:rsidRPr="007B5645">
        <w:t xml:space="preserve"> </w:t>
      </w:r>
      <w:r w:rsidR="00466197" w:rsidRPr="00466197">
        <w:t xml:space="preserve">Standard </w:t>
      </w:r>
      <w:r w:rsidR="00466197">
        <w:t xml:space="preserve">NMSS </w:t>
      </w:r>
      <w:r w:rsidR="00466197" w:rsidRPr="00466197">
        <w:t>Inspection Report Outline</w:t>
      </w:r>
    </w:p>
    <w:p w14:paraId="787C83BA" w14:textId="4436277E" w:rsidR="00C440CA" w:rsidRPr="00AF3DC7" w:rsidRDefault="00C440CA" w:rsidP="00C76054">
      <w:pPr>
        <w:pStyle w:val="BodyText3"/>
      </w:pPr>
      <w:r w:rsidRPr="00AF3DC7">
        <w:t xml:space="preserve">Exhibit </w:t>
      </w:r>
      <w:r w:rsidR="007B5645">
        <w:t>3</w:t>
      </w:r>
      <w:r w:rsidR="006E0A04">
        <w:t xml:space="preserve">: </w:t>
      </w:r>
      <w:r w:rsidR="007D5948" w:rsidRPr="007D5948">
        <w:t>Inspection Report Documentation Matrix</w:t>
      </w:r>
    </w:p>
    <w:p w14:paraId="116C7407" w14:textId="5FB48939" w:rsidR="00E975CF" w:rsidRDefault="00E975CF" w:rsidP="00C76054">
      <w:pPr>
        <w:pStyle w:val="BodyText"/>
      </w:pPr>
      <w:r>
        <w:t>List of Appendices:</w:t>
      </w:r>
    </w:p>
    <w:p w14:paraId="4C77E89C" w14:textId="4BD43CB1" w:rsidR="00C440CA" w:rsidRPr="00AF3DC7" w:rsidRDefault="00C440CA" w:rsidP="00C76054">
      <w:pPr>
        <w:pStyle w:val="BodyText3"/>
        <w:contextualSpacing/>
      </w:pPr>
      <w:r w:rsidRPr="00AF3DC7">
        <w:t>Appendix A</w:t>
      </w:r>
      <w:r w:rsidR="00B15ECC">
        <w:t xml:space="preserve">: </w:t>
      </w:r>
      <w:r w:rsidRPr="00AF3DC7">
        <w:t>Acronyms</w:t>
      </w:r>
    </w:p>
    <w:p w14:paraId="1C6D1FA7" w14:textId="77777777" w:rsidR="00C440CA" w:rsidRPr="00AF3DC7" w:rsidRDefault="00C440CA" w:rsidP="00C76054">
      <w:pPr>
        <w:pStyle w:val="BodyText3"/>
      </w:pPr>
      <w:r w:rsidRPr="00AF3DC7">
        <w:t>Appendix G: VLSSIR</w:t>
      </w:r>
    </w:p>
    <w:p w14:paraId="0ECD028C" w14:textId="77777777" w:rsidR="000D5EFF" w:rsidRPr="00461774" w:rsidRDefault="000D5EFF" w:rsidP="000E5E93">
      <w:pPr>
        <w:pStyle w:val="END"/>
      </w:pPr>
      <w:r>
        <w:t>END</w:t>
      </w:r>
    </w:p>
    <w:p w14:paraId="0ECD028D" w14:textId="77777777" w:rsidR="009C3498" w:rsidRPr="00461774" w:rsidRDefault="009C3498"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C3498" w:rsidRPr="00461774" w:rsidSect="00630C7E">
          <w:headerReference w:type="even" r:id="rId19"/>
          <w:headerReference w:type="default" r:id="rId20"/>
          <w:footerReference w:type="even" r:id="rId21"/>
          <w:footerReference w:type="default" r:id="rId22"/>
          <w:headerReference w:type="first" r:id="rId23"/>
          <w:footnotePr>
            <w:numFmt w:val="chicago"/>
          </w:footnotePr>
          <w:pgSz w:w="12240" w:h="15840"/>
          <w:pgMar w:top="1440" w:right="1440" w:bottom="1440" w:left="1440" w:header="720" w:footer="720" w:gutter="0"/>
          <w:pgNumType w:start="1"/>
          <w:cols w:space="720"/>
          <w:noEndnote/>
          <w:docGrid w:linePitch="326"/>
        </w:sectPr>
      </w:pPr>
    </w:p>
    <w:p w14:paraId="1EFA41E0" w14:textId="404B5368" w:rsidR="0040626A" w:rsidRDefault="04F166D0" w:rsidP="0018632E">
      <w:pPr>
        <w:pStyle w:val="Attachmenttitle"/>
      </w:pPr>
      <w:bookmarkStart w:id="576" w:name="_Toc390953933"/>
      <w:bookmarkStart w:id="577" w:name="_Toc416695089"/>
      <w:bookmarkStart w:id="578" w:name="_Toc62124106"/>
      <w:bookmarkStart w:id="579" w:name="_Toc62124863"/>
      <w:bookmarkStart w:id="580" w:name="_Toc62125564"/>
      <w:bookmarkStart w:id="581" w:name="_Toc62125928"/>
      <w:bookmarkStart w:id="582" w:name="_Toc1763136293"/>
      <w:bookmarkStart w:id="583" w:name="_Toc112054676"/>
      <w:bookmarkStart w:id="584" w:name="_Toc815422638"/>
      <w:bookmarkStart w:id="585" w:name="_Toc482567971"/>
      <w:bookmarkStart w:id="586" w:name="_Toc370411143"/>
      <w:bookmarkStart w:id="587" w:name="_Toc1526624917"/>
      <w:bookmarkStart w:id="588" w:name="_Toc587593761"/>
      <w:bookmarkStart w:id="589" w:name="_Toc1943906649"/>
      <w:bookmarkStart w:id="590" w:name="_Toc201745572"/>
      <w:r>
        <w:lastRenderedPageBreak/>
        <w:t xml:space="preserve">Appendix A: List Of Acronyms </w:t>
      </w:r>
      <w:r w:rsidR="004A7647">
        <w:t>a</w:t>
      </w:r>
      <w:r>
        <w:t xml:space="preserve">nd Abbreviations Used </w:t>
      </w:r>
      <w:r w:rsidR="7DE9D6F9">
        <w:t>in this</w:t>
      </w:r>
      <w:bookmarkEnd w:id="576"/>
      <w:bookmarkEnd w:id="577"/>
      <w:bookmarkEnd w:id="578"/>
      <w:bookmarkEnd w:id="579"/>
      <w:bookmarkEnd w:id="580"/>
      <w:bookmarkEnd w:id="581"/>
      <w:r w:rsidR="7DE9D6F9">
        <w:t xml:space="preserve"> </w:t>
      </w:r>
      <w:bookmarkStart w:id="591" w:name="_Toc416695090"/>
      <w:bookmarkStart w:id="592" w:name="_Toc62124107"/>
      <w:bookmarkStart w:id="593" w:name="_Toc62124864"/>
      <w:bookmarkStart w:id="594" w:name="_Toc62125565"/>
      <w:bookmarkStart w:id="595" w:name="_Toc62125929"/>
      <w:r w:rsidR="7DE9D6F9">
        <w:t>Inspection Manual Chapter</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14:paraId="0ECD0292" w14:textId="22C476BF" w:rsidR="007354EB" w:rsidRDefault="00392804" w:rsidP="00843201">
      <w:pPr>
        <w:pStyle w:val="BodyText"/>
        <w:spacing w:after="0"/>
      </w:pPr>
      <w:r w:rsidRPr="00461774">
        <w:t>ADAMS</w:t>
      </w:r>
      <w:r w:rsidRPr="00461774">
        <w:tab/>
        <w:t>Agency</w:t>
      </w:r>
      <w:r w:rsidR="002A2F8D">
        <w:t>wide</w:t>
      </w:r>
      <w:r w:rsidRPr="00461774">
        <w:t xml:space="preserve"> Document</w:t>
      </w:r>
      <w:r w:rsidR="002A2F8D">
        <w:t>s Access</w:t>
      </w:r>
      <w:r w:rsidRPr="00461774">
        <w:t xml:space="preserve"> and Management System</w:t>
      </w:r>
    </w:p>
    <w:p w14:paraId="1194B983" w14:textId="2A205424" w:rsidR="00BD496E" w:rsidRPr="00461774" w:rsidRDefault="00BD496E" w:rsidP="00843201">
      <w:pPr>
        <w:pStyle w:val="BodyText"/>
        <w:spacing w:after="0"/>
      </w:pPr>
      <w:r>
        <w:t>AV</w:t>
      </w:r>
      <w:r>
        <w:tab/>
      </w:r>
      <w:r>
        <w:tab/>
        <w:t>Apparent Violation</w:t>
      </w:r>
    </w:p>
    <w:p w14:paraId="0ECD0295" w14:textId="77777777" w:rsidR="007354EB" w:rsidRPr="00461774" w:rsidRDefault="007354EB" w:rsidP="00843201">
      <w:pPr>
        <w:pStyle w:val="BodyText"/>
        <w:spacing w:after="0"/>
      </w:pPr>
      <w:r w:rsidRPr="00461774">
        <w:t>CFR</w:t>
      </w:r>
      <w:r w:rsidRPr="00461774">
        <w:tab/>
      </w:r>
      <w:r w:rsidRPr="00461774">
        <w:tab/>
        <w:t>Code of Federal Regulations</w:t>
      </w:r>
    </w:p>
    <w:p w14:paraId="0ECD0296" w14:textId="77777777" w:rsidR="00392804" w:rsidRPr="00461774" w:rsidRDefault="00092BF1" w:rsidP="00843201">
      <w:pPr>
        <w:pStyle w:val="BodyText"/>
        <w:spacing w:after="0"/>
      </w:pPr>
      <w:r w:rsidRPr="00461774">
        <w:t>CoC</w:t>
      </w:r>
      <w:r w:rsidR="00392804" w:rsidRPr="00461774">
        <w:tab/>
      </w:r>
      <w:r w:rsidR="00392804" w:rsidRPr="00461774">
        <w:tab/>
        <w:t>Certificate of Compliance</w:t>
      </w:r>
    </w:p>
    <w:p w14:paraId="00BDBD45" w14:textId="42F7AAD4" w:rsidR="00EB55A3" w:rsidRDefault="00EB55A3" w:rsidP="00843201">
      <w:pPr>
        <w:pStyle w:val="BodyText"/>
        <w:spacing w:after="0"/>
      </w:pPr>
      <w:r>
        <w:t>CUI</w:t>
      </w:r>
      <w:r>
        <w:tab/>
      </w:r>
      <w:r>
        <w:tab/>
      </w:r>
      <w:r w:rsidRPr="00EB55A3">
        <w:t>Controlled Unclassified Information</w:t>
      </w:r>
    </w:p>
    <w:p w14:paraId="0ECD0298" w14:textId="1D70857D" w:rsidR="007354EB" w:rsidRPr="00461774" w:rsidRDefault="007354EB" w:rsidP="00843201">
      <w:pPr>
        <w:pStyle w:val="BodyText"/>
        <w:spacing w:after="0"/>
      </w:pPr>
      <w:r w:rsidRPr="00461774">
        <w:t>EA</w:t>
      </w:r>
      <w:r w:rsidRPr="00461774">
        <w:tab/>
      </w:r>
      <w:r w:rsidRPr="00461774">
        <w:tab/>
        <w:t>Enforcement Action</w:t>
      </w:r>
    </w:p>
    <w:p w14:paraId="0ECD029F" w14:textId="54423511" w:rsidR="007354EB" w:rsidRDefault="007354EB" w:rsidP="00843201">
      <w:pPr>
        <w:pStyle w:val="BodyText"/>
        <w:spacing w:after="0"/>
      </w:pPr>
      <w:r w:rsidRPr="00461774">
        <w:t>IMC</w:t>
      </w:r>
      <w:r w:rsidRPr="00461774">
        <w:tab/>
      </w:r>
      <w:r w:rsidRPr="00461774">
        <w:tab/>
        <w:t>Inspection Manual Chapter</w:t>
      </w:r>
    </w:p>
    <w:p w14:paraId="268AB703" w14:textId="7345A6E8" w:rsidR="00B94171" w:rsidRDefault="00B94171" w:rsidP="00843201">
      <w:pPr>
        <w:pStyle w:val="BodyText"/>
        <w:spacing w:after="0"/>
      </w:pPr>
      <w:r>
        <w:t>IP</w:t>
      </w:r>
      <w:r>
        <w:tab/>
      </w:r>
      <w:r>
        <w:tab/>
        <w:t>Inspection Procedure</w:t>
      </w:r>
    </w:p>
    <w:p w14:paraId="505B6E4B" w14:textId="54AAED65" w:rsidR="003620E8" w:rsidRPr="00461774" w:rsidRDefault="003620E8" w:rsidP="00843201">
      <w:pPr>
        <w:pStyle w:val="BodyText"/>
        <w:spacing w:after="0"/>
      </w:pPr>
      <w:r>
        <w:t>MC&amp;A</w:t>
      </w:r>
      <w:r>
        <w:tab/>
      </w:r>
      <w:r>
        <w:tab/>
      </w:r>
      <w:r w:rsidR="0000328A">
        <w:t>M</w:t>
      </w:r>
      <w:r w:rsidRPr="003620E8">
        <w:t xml:space="preserve">aterial </w:t>
      </w:r>
      <w:r w:rsidR="0000328A">
        <w:t>C</w:t>
      </w:r>
      <w:r w:rsidRPr="003620E8">
        <w:t xml:space="preserve">ontrol and </w:t>
      </w:r>
      <w:r w:rsidR="0000328A">
        <w:t>A</w:t>
      </w:r>
      <w:r w:rsidRPr="003620E8">
        <w:t>ccountabilit</w:t>
      </w:r>
      <w:r>
        <w:t>y</w:t>
      </w:r>
    </w:p>
    <w:p w14:paraId="0ECD02A2" w14:textId="77777777" w:rsidR="007354EB" w:rsidRPr="00461774" w:rsidRDefault="007354EB" w:rsidP="00843201">
      <w:pPr>
        <w:pStyle w:val="BodyText"/>
        <w:spacing w:after="0"/>
      </w:pPr>
      <w:r w:rsidRPr="00461774">
        <w:t>MD</w:t>
      </w:r>
      <w:r w:rsidRPr="00461774">
        <w:tab/>
      </w:r>
      <w:r w:rsidRPr="00461774">
        <w:tab/>
        <w:t>Management Directive</w:t>
      </w:r>
    </w:p>
    <w:p w14:paraId="0ECD02A3" w14:textId="77777777" w:rsidR="007354EB" w:rsidRPr="00461774" w:rsidRDefault="007354EB" w:rsidP="00843201">
      <w:pPr>
        <w:pStyle w:val="BodyText"/>
        <w:spacing w:after="0"/>
      </w:pPr>
      <w:r w:rsidRPr="00461774">
        <w:t>NCV</w:t>
      </w:r>
      <w:r w:rsidRPr="00461774">
        <w:tab/>
      </w:r>
      <w:r w:rsidRPr="00461774">
        <w:tab/>
        <w:t>Non-Cited Violation</w:t>
      </w:r>
    </w:p>
    <w:p w14:paraId="0ECD02A4" w14:textId="77777777" w:rsidR="00104DF2" w:rsidRPr="00461774" w:rsidRDefault="00104DF2" w:rsidP="00843201">
      <w:pPr>
        <w:pStyle w:val="BodyText"/>
        <w:spacing w:after="0"/>
      </w:pPr>
      <w:r w:rsidRPr="00461774">
        <w:t>NMED</w:t>
      </w:r>
      <w:r w:rsidRPr="00461774">
        <w:tab/>
      </w:r>
      <w:r w:rsidRPr="00461774">
        <w:tab/>
        <w:t>Nuclear Materials Event Database</w:t>
      </w:r>
    </w:p>
    <w:p w14:paraId="0ECD02A5" w14:textId="77777777" w:rsidR="007354EB" w:rsidRDefault="007354EB" w:rsidP="00843201">
      <w:pPr>
        <w:pStyle w:val="BodyText"/>
        <w:spacing w:after="0"/>
      </w:pPr>
      <w:r w:rsidRPr="00461774">
        <w:t>NMSS</w:t>
      </w:r>
      <w:r w:rsidRPr="00461774">
        <w:tab/>
      </w:r>
      <w:r w:rsidRPr="00461774">
        <w:tab/>
        <w:t>Office of Nuclear Material Safety and Safeguards</w:t>
      </w:r>
    </w:p>
    <w:p w14:paraId="565464CC" w14:textId="74A7A4B9" w:rsidR="00292CD0" w:rsidRPr="00461774" w:rsidRDefault="00292CD0" w:rsidP="00843201">
      <w:pPr>
        <w:pStyle w:val="BodyText"/>
        <w:spacing w:after="0"/>
      </w:pPr>
      <w:r>
        <w:t>NMU</w:t>
      </w:r>
      <w:r>
        <w:tab/>
      </w:r>
      <w:r>
        <w:tab/>
        <w:t>Nuclear Materials Users</w:t>
      </w:r>
    </w:p>
    <w:p w14:paraId="0ECD02A6" w14:textId="77777777" w:rsidR="007354EB" w:rsidRPr="00461774" w:rsidRDefault="007354EB" w:rsidP="00843201">
      <w:pPr>
        <w:pStyle w:val="BodyText"/>
        <w:spacing w:after="0"/>
      </w:pPr>
      <w:r w:rsidRPr="00461774">
        <w:t>NOV</w:t>
      </w:r>
      <w:r w:rsidRPr="00461774">
        <w:tab/>
      </w:r>
      <w:r w:rsidRPr="00461774">
        <w:tab/>
        <w:t>Notice of Violation</w:t>
      </w:r>
    </w:p>
    <w:p w14:paraId="0ECD02A7" w14:textId="77777777" w:rsidR="007354EB" w:rsidRPr="00461774" w:rsidRDefault="007354EB" w:rsidP="00843201">
      <w:pPr>
        <w:pStyle w:val="BodyText"/>
        <w:spacing w:after="0"/>
      </w:pPr>
      <w:r w:rsidRPr="00461774">
        <w:t>NRC</w:t>
      </w:r>
      <w:r w:rsidRPr="00461774">
        <w:tab/>
      </w:r>
      <w:r w:rsidRPr="00461774">
        <w:tab/>
        <w:t>Nuclear Regulatory Commission</w:t>
      </w:r>
    </w:p>
    <w:p w14:paraId="0ECD02A9" w14:textId="77777777" w:rsidR="007354EB" w:rsidRPr="00461774" w:rsidRDefault="007354EB" w:rsidP="00843201">
      <w:pPr>
        <w:pStyle w:val="BodyText"/>
        <w:spacing w:after="0"/>
      </w:pPr>
      <w:r w:rsidRPr="00461774">
        <w:t>OE</w:t>
      </w:r>
      <w:r w:rsidRPr="00461774">
        <w:tab/>
      </w:r>
      <w:r w:rsidRPr="00461774">
        <w:tab/>
        <w:t>Office of Enforcement</w:t>
      </w:r>
    </w:p>
    <w:p w14:paraId="0ECD02AA" w14:textId="40487D05" w:rsidR="007354EB" w:rsidRDefault="007354EB" w:rsidP="00843201">
      <w:pPr>
        <w:pStyle w:val="BodyText"/>
        <w:spacing w:after="0"/>
      </w:pPr>
      <w:r w:rsidRPr="00461774">
        <w:t>OI</w:t>
      </w:r>
      <w:r w:rsidRPr="00461774">
        <w:tab/>
      </w:r>
      <w:r w:rsidRPr="00461774">
        <w:tab/>
        <w:t>Office of Investigations</w:t>
      </w:r>
    </w:p>
    <w:p w14:paraId="29E2321B" w14:textId="3BD245CC" w:rsidR="00E272C2" w:rsidRPr="00461774" w:rsidRDefault="00E272C2" w:rsidP="00843201">
      <w:pPr>
        <w:pStyle w:val="BodyText"/>
        <w:spacing w:after="0"/>
      </w:pPr>
      <w:r>
        <w:t>RPS</w:t>
      </w:r>
      <w:r>
        <w:tab/>
      </w:r>
      <w:r>
        <w:tab/>
        <w:t>Reactor Program System</w:t>
      </w:r>
    </w:p>
    <w:p w14:paraId="191F27C4" w14:textId="413B1F1A" w:rsidR="00E272C2" w:rsidRDefault="00E272C2" w:rsidP="00843201">
      <w:pPr>
        <w:pStyle w:val="BodyText"/>
        <w:spacing w:after="0"/>
      </w:pPr>
      <w:r>
        <w:t>SGI</w:t>
      </w:r>
      <w:r>
        <w:tab/>
      </w:r>
      <w:r>
        <w:tab/>
      </w:r>
      <w:r w:rsidRPr="00E272C2">
        <w:t>Safeguards Information</w:t>
      </w:r>
    </w:p>
    <w:p w14:paraId="0ECD02AF" w14:textId="0CCC6A85" w:rsidR="00392804" w:rsidRPr="00461774" w:rsidRDefault="58F18ADC" w:rsidP="00843201">
      <w:pPr>
        <w:pStyle w:val="BodyText"/>
        <w:spacing w:after="0"/>
      </w:pPr>
      <w:r>
        <w:t>SL</w:t>
      </w:r>
      <w:r w:rsidR="00392804">
        <w:tab/>
      </w:r>
      <w:r w:rsidR="00392804">
        <w:tab/>
      </w:r>
      <w:r>
        <w:t>Severity Level</w:t>
      </w:r>
    </w:p>
    <w:p w14:paraId="4A3CB2DB" w14:textId="450CC997" w:rsidR="007354EB" w:rsidRPr="00461774" w:rsidRDefault="5A3E16D2" w:rsidP="00843201">
      <w:pPr>
        <w:pStyle w:val="BodyText"/>
        <w:spacing w:after="0"/>
      </w:pPr>
      <w:r>
        <w:t>SUNSI</w:t>
      </w:r>
      <w:r w:rsidR="007354EB">
        <w:tab/>
      </w:r>
      <w:r w:rsidR="007354EB">
        <w:tab/>
      </w:r>
      <w:r>
        <w:t>Sensitive Unclassified Non-Safeguards Information</w:t>
      </w:r>
    </w:p>
    <w:p w14:paraId="0ECD02B1" w14:textId="77777777" w:rsidR="007354EB" w:rsidRDefault="00392804" w:rsidP="00843201">
      <w:pPr>
        <w:pStyle w:val="BodyText"/>
        <w:spacing w:after="0"/>
      </w:pPr>
      <w:r w:rsidRPr="00461774">
        <w:t>URI</w:t>
      </w:r>
      <w:r w:rsidRPr="00461774">
        <w:tab/>
      </w:r>
      <w:r w:rsidRPr="00461774">
        <w:tab/>
        <w:t>Unresolved Item</w:t>
      </w:r>
    </w:p>
    <w:p w14:paraId="58F27EAD" w14:textId="5FE80C78" w:rsidR="00222337" w:rsidRDefault="00222337" w:rsidP="00843201">
      <w:pPr>
        <w:pStyle w:val="BodyText"/>
        <w:spacing w:after="0"/>
      </w:pPr>
      <w:r>
        <w:t>VLSSIR</w:t>
      </w:r>
      <w:r>
        <w:tab/>
      </w:r>
      <w:r w:rsidRPr="00222337">
        <w:t>Very Low Safety Significance Issue Resolution</w:t>
      </w:r>
    </w:p>
    <w:p w14:paraId="5091A2BB" w14:textId="636386DF" w:rsidR="00292CD0" w:rsidRPr="00461774" w:rsidRDefault="00292CD0" w:rsidP="00843201">
      <w:pPr>
        <w:pStyle w:val="BodyText"/>
        <w:spacing w:after="0"/>
      </w:pPr>
      <w:r>
        <w:t>WBL</w:t>
      </w:r>
      <w:r>
        <w:tab/>
      </w:r>
      <w:r>
        <w:tab/>
        <w:t>Web-Based Licensing</w:t>
      </w:r>
    </w:p>
    <w:p w14:paraId="015E48FF" w14:textId="19230334" w:rsidR="00B04974" w:rsidRDefault="00B04974" w:rsidP="00F70DCC">
      <w:pPr>
        <w:pStyle w:val="END"/>
      </w:pPr>
      <w:r>
        <w:t>END</w:t>
      </w:r>
    </w:p>
    <w:p w14:paraId="12E6DE56" w14:textId="77777777" w:rsidR="00051693" w:rsidRDefault="00051693" w:rsidP="00EC6FD7">
      <w:pPr>
        <w:tabs>
          <w:tab w:val="left" w:pos="244"/>
          <w:tab w:val="left" w:pos="835"/>
          <w:tab w:val="left" w:pos="1440"/>
          <w:tab w:val="left" w:pos="2044"/>
          <w:tab w:val="left" w:pos="2635"/>
          <w:tab w:val="left" w:pos="3240"/>
          <w:tab w:val="left" w:pos="3844"/>
          <w:tab w:val="left" w:pos="4435"/>
          <w:tab w:val="left" w:pos="5040"/>
        </w:tabs>
        <w:jc w:val="both"/>
      </w:pPr>
    </w:p>
    <w:p w14:paraId="33815A9A" w14:textId="77777777" w:rsidR="009E4C03" w:rsidRDefault="009E4C03" w:rsidP="00EC6FD7">
      <w:pPr>
        <w:tabs>
          <w:tab w:val="left" w:pos="244"/>
          <w:tab w:val="left" w:pos="835"/>
          <w:tab w:val="left" w:pos="1440"/>
          <w:tab w:val="left" w:pos="2044"/>
          <w:tab w:val="left" w:pos="2635"/>
          <w:tab w:val="left" w:pos="3240"/>
          <w:tab w:val="left" w:pos="3844"/>
          <w:tab w:val="left" w:pos="4435"/>
          <w:tab w:val="left" w:pos="5040"/>
        </w:tabs>
        <w:jc w:val="both"/>
        <w:sectPr w:rsidR="009E4C03" w:rsidSect="00574E35">
          <w:headerReference w:type="even" r:id="rId24"/>
          <w:headerReference w:type="default" r:id="rId25"/>
          <w:footerReference w:type="even" r:id="rId26"/>
          <w:footerReference w:type="default" r:id="rId27"/>
          <w:headerReference w:type="first" r:id="rId28"/>
          <w:pgSz w:w="12240" w:h="15840"/>
          <w:pgMar w:top="1440" w:right="1440" w:bottom="1440" w:left="1440" w:header="720" w:footer="720" w:gutter="0"/>
          <w:pgNumType w:start="1"/>
          <w:cols w:space="720"/>
          <w:noEndnote/>
          <w:docGrid w:linePitch="326"/>
        </w:sectPr>
      </w:pPr>
    </w:p>
    <w:p w14:paraId="2D671D66" w14:textId="4DAD7255" w:rsidR="00632E12" w:rsidRDefault="1EAA150E" w:rsidP="00EB3884">
      <w:pPr>
        <w:pStyle w:val="Attachmenttitle"/>
      </w:pPr>
      <w:bookmarkStart w:id="596" w:name="_Toc1842544407"/>
      <w:bookmarkStart w:id="597" w:name="_Toc1853089670"/>
      <w:bookmarkStart w:id="598" w:name="_Toc1171714464"/>
      <w:bookmarkStart w:id="599" w:name="_Toc1506450011"/>
      <w:bookmarkStart w:id="600" w:name="_Toc116562471"/>
      <w:bookmarkStart w:id="601" w:name="_Toc116917219"/>
      <w:bookmarkStart w:id="602" w:name="_Toc1034152073"/>
      <w:bookmarkStart w:id="603" w:name="_Toc1531897864"/>
      <w:bookmarkStart w:id="604" w:name="_Toc201745573"/>
      <w:r>
        <w:lastRenderedPageBreak/>
        <w:t>A</w:t>
      </w:r>
      <w:r w:rsidR="18A7EDF3">
        <w:t>ttachment</w:t>
      </w:r>
      <w:r>
        <w:t xml:space="preserve"> 1</w:t>
      </w:r>
      <w:r w:rsidR="18A7EDF3">
        <w:t>:</w:t>
      </w:r>
      <w:r w:rsidR="6EF369DD">
        <w:t xml:space="preserve"> </w:t>
      </w:r>
      <w:r>
        <w:t xml:space="preserve">Revision History for IMC </w:t>
      </w:r>
      <w:bookmarkEnd w:id="596"/>
      <w:bookmarkEnd w:id="597"/>
      <w:bookmarkEnd w:id="598"/>
      <w:bookmarkEnd w:id="599"/>
      <w:bookmarkEnd w:id="600"/>
      <w:bookmarkEnd w:id="601"/>
      <w:bookmarkEnd w:id="602"/>
      <w:r>
        <w:t>061</w:t>
      </w:r>
      <w:r w:rsidR="5E18BDED">
        <w:t>0</w:t>
      </w:r>
      <w:bookmarkEnd w:id="0"/>
      <w:bookmarkEnd w:id="603"/>
      <w:bookmarkEnd w:id="604"/>
    </w:p>
    <w:tbl>
      <w:tblPr>
        <w:tblW w:w="12784" w:type="dxa"/>
        <w:tblInd w:w="120" w:type="dxa"/>
        <w:tblLayout w:type="fixed"/>
        <w:tblLook w:val="06A0" w:firstRow="1" w:lastRow="0" w:firstColumn="1" w:lastColumn="0" w:noHBand="1" w:noVBand="1"/>
      </w:tblPr>
      <w:tblGrid>
        <w:gridCol w:w="1448"/>
        <w:gridCol w:w="1662"/>
        <w:gridCol w:w="5386"/>
        <w:gridCol w:w="1903"/>
        <w:gridCol w:w="2385"/>
      </w:tblGrid>
      <w:tr w:rsidR="61123EDC" w14:paraId="2B13666E" w14:textId="77777777" w:rsidTr="002E7E2A">
        <w:trPr>
          <w:trHeight w:val="300"/>
          <w:tblHeader/>
        </w:trPr>
        <w:tc>
          <w:tcPr>
            <w:tcW w:w="14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1364004E" w14:textId="18FD059D" w:rsidR="61123EDC" w:rsidRDefault="61123EDC" w:rsidP="00CB5F19">
            <w:pPr>
              <w:pStyle w:val="BodyText-table"/>
            </w:pPr>
            <w:r w:rsidRPr="35A3CAFD">
              <w:t>Commitment Tracking Number</w:t>
            </w:r>
          </w:p>
        </w:tc>
        <w:tc>
          <w:tcPr>
            <w:tcW w:w="1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0BE4B7AD" w14:textId="1CE355D3" w:rsidR="61123EDC" w:rsidRDefault="61123EDC" w:rsidP="00CB5F19">
            <w:pPr>
              <w:pStyle w:val="BodyText-table"/>
            </w:pPr>
            <w:r w:rsidRPr="35A3CAFD">
              <w:rPr>
                <w:rFonts w:eastAsia="Arial" w:cs="Arial"/>
              </w:rPr>
              <w:t>Accession Number</w:t>
            </w:r>
          </w:p>
          <w:p w14:paraId="5C162F01" w14:textId="7EE28948" w:rsidR="61123EDC" w:rsidRDefault="61123EDC" w:rsidP="00CB5F19">
            <w:pPr>
              <w:pStyle w:val="BodyText-table"/>
            </w:pPr>
            <w:r w:rsidRPr="35A3CAFD">
              <w:rPr>
                <w:rFonts w:eastAsia="Arial" w:cs="Arial"/>
              </w:rPr>
              <w:t>Issue Date</w:t>
            </w:r>
          </w:p>
          <w:p w14:paraId="7F804D23" w14:textId="6AB24926" w:rsidR="61123EDC" w:rsidRDefault="61123EDC" w:rsidP="00CB5F19">
            <w:pPr>
              <w:pStyle w:val="BodyText-table"/>
            </w:pPr>
            <w:r w:rsidRPr="35A3CAFD">
              <w:rPr>
                <w:rFonts w:eastAsia="Arial" w:cs="Arial"/>
              </w:rPr>
              <w:t>Change Notice</w:t>
            </w:r>
          </w:p>
        </w:tc>
        <w:tc>
          <w:tcPr>
            <w:tcW w:w="538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2BAB9A2F" w14:textId="3CF64999" w:rsidR="61123EDC" w:rsidRDefault="61123EDC" w:rsidP="00CB5F19">
            <w:pPr>
              <w:pStyle w:val="BodyText-table"/>
            </w:pPr>
            <w:r w:rsidRPr="35A3CAFD">
              <w:rPr>
                <w:rFonts w:eastAsia="Arial" w:cs="Arial"/>
              </w:rPr>
              <w:t>Description of Change</w:t>
            </w:r>
          </w:p>
        </w:tc>
        <w:tc>
          <w:tcPr>
            <w:tcW w:w="1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1C88419E" w14:textId="1356217F" w:rsidR="61123EDC" w:rsidRDefault="61123EDC" w:rsidP="00CB5F19">
            <w:pPr>
              <w:pStyle w:val="BodyText-table"/>
            </w:pPr>
            <w:r w:rsidRPr="35A3CAFD">
              <w:rPr>
                <w:rFonts w:eastAsia="Arial" w:cs="Arial"/>
              </w:rPr>
              <w:t>Description of Training Required and Completion Date</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4A2ACAA7" w14:textId="6D797FBA" w:rsidR="61123EDC" w:rsidRDefault="61123EDC" w:rsidP="00CB5F19">
            <w:pPr>
              <w:pStyle w:val="BodyText-table"/>
            </w:pPr>
            <w:r w:rsidRPr="35A3CAFD">
              <w:rPr>
                <w:rFonts w:eastAsia="Arial" w:cs="Arial"/>
              </w:rPr>
              <w:t>Comment Resolution and Closed Feedback Form Accession Number</w:t>
            </w:r>
          </w:p>
          <w:p w14:paraId="345BA26A" w14:textId="700CF643" w:rsidR="61123EDC" w:rsidRDefault="61123EDC" w:rsidP="00CB5F19">
            <w:pPr>
              <w:pStyle w:val="BodyText-table"/>
            </w:pPr>
            <w:r w:rsidRPr="35A3CAFD">
              <w:rPr>
                <w:rFonts w:eastAsia="Arial" w:cs="Arial"/>
              </w:rPr>
              <w:t>(Pre-Decisional, Non-Public Information)</w:t>
            </w:r>
          </w:p>
        </w:tc>
      </w:tr>
      <w:tr w:rsidR="61123EDC" w14:paraId="724117F0" w14:textId="77777777" w:rsidTr="002E7E2A">
        <w:trPr>
          <w:trHeight w:val="300"/>
        </w:trPr>
        <w:tc>
          <w:tcPr>
            <w:tcW w:w="14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76584DF5" w14:textId="580CAA97" w:rsidR="61123EDC" w:rsidRDefault="61123EDC" w:rsidP="00CB5F19">
            <w:pPr>
              <w:pStyle w:val="BodyText-table"/>
            </w:pPr>
            <w:r w:rsidRPr="35A3CAFD">
              <w:rPr>
                <w:rFonts w:eastAsia="Arial" w:cs="Arial"/>
              </w:rPr>
              <w:t xml:space="preserve"> </w:t>
            </w:r>
            <w:r w:rsidR="0DEF36FD" w:rsidRPr="35A3CAFD">
              <w:rPr>
                <w:rFonts w:eastAsia="Arial" w:cs="Arial"/>
              </w:rPr>
              <w:t>N/A</w:t>
            </w:r>
          </w:p>
        </w:tc>
        <w:tc>
          <w:tcPr>
            <w:tcW w:w="1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4020D8BF" w14:textId="77777777" w:rsidR="00914198" w:rsidRDefault="1077C560" w:rsidP="00CB5F19">
            <w:pPr>
              <w:pStyle w:val="BodyText-table"/>
              <w:rPr>
                <w:rFonts w:eastAsia="Arial" w:cs="Arial"/>
              </w:rPr>
            </w:pPr>
            <w:r w:rsidRPr="35A3CAFD">
              <w:rPr>
                <w:rFonts w:eastAsia="Arial" w:cs="Arial"/>
              </w:rPr>
              <w:t>ML041460068</w:t>
            </w:r>
          </w:p>
          <w:p w14:paraId="701E1877" w14:textId="18DF0DCB" w:rsidR="1077C560" w:rsidRDefault="1077C560" w:rsidP="00CB5F19">
            <w:pPr>
              <w:pStyle w:val="BodyText-table"/>
            </w:pPr>
            <w:r w:rsidRPr="35A3CAFD">
              <w:rPr>
                <w:rFonts w:eastAsia="Arial" w:cs="Arial"/>
              </w:rPr>
              <w:t>05/18/04</w:t>
            </w:r>
          </w:p>
          <w:p w14:paraId="683CD85F" w14:textId="4E73CF31" w:rsidR="1077C560" w:rsidRDefault="1077C560" w:rsidP="00CB5F19">
            <w:pPr>
              <w:pStyle w:val="BodyText-table"/>
              <w:rPr>
                <w:rFonts w:eastAsia="Arial" w:cs="Arial"/>
              </w:rPr>
            </w:pPr>
            <w:r w:rsidRPr="35A3CAFD">
              <w:rPr>
                <w:rFonts w:eastAsia="Arial" w:cs="Arial"/>
              </w:rPr>
              <w:t>CN 04-014</w:t>
            </w:r>
          </w:p>
          <w:p w14:paraId="0C9DC877" w14:textId="08BC9991" w:rsidR="61123EDC" w:rsidRDefault="61123EDC" w:rsidP="00CB5F19">
            <w:pPr>
              <w:pStyle w:val="BodyText-table"/>
              <w:rPr>
                <w:rFonts w:eastAsia="Arial" w:cs="Arial"/>
              </w:rPr>
            </w:pPr>
          </w:p>
        </w:tc>
        <w:tc>
          <w:tcPr>
            <w:tcW w:w="538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61AF9D47" w14:textId="52F30670" w:rsidR="29C4BE36" w:rsidRDefault="29C4BE36" w:rsidP="00CB5F19">
            <w:pPr>
              <w:pStyle w:val="BodyText-table"/>
            </w:pPr>
            <w:r w:rsidRPr="35A3CAFD">
              <w:rPr>
                <w:rFonts w:eastAsia="Arial" w:cs="Arial"/>
              </w:rPr>
              <w:t xml:space="preserve">IMC 0610 </w:t>
            </w:r>
            <w:r w:rsidR="00D20877" w:rsidRPr="35A3CAFD">
              <w:rPr>
                <w:rFonts w:eastAsia="Arial" w:cs="Arial"/>
              </w:rPr>
              <w:t>wa</w:t>
            </w:r>
            <w:r w:rsidRPr="35A3CAFD">
              <w:rPr>
                <w:rFonts w:eastAsia="Arial" w:cs="Arial"/>
              </w:rPr>
              <w:t>s revised to be a stand</w:t>
            </w:r>
            <w:r w:rsidR="003D3176" w:rsidRPr="35A3CAFD">
              <w:rPr>
                <w:rFonts w:eastAsia="Arial" w:cs="Arial"/>
              </w:rPr>
              <w:t>-</w:t>
            </w:r>
            <w:r w:rsidRPr="35A3CAFD">
              <w:rPr>
                <w:rFonts w:eastAsia="Arial" w:cs="Arial"/>
              </w:rPr>
              <w:t>alone document for guidance on</w:t>
            </w:r>
            <w:r w:rsidR="00D20877" w:rsidRPr="35A3CAFD">
              <w:rPr>
                <w:rFonts w:eastAsia="Arial" w:cs="Arial"/>
              </w:rPr>
              <w:t xml:space="preserve"> </w:t>
            </w:r>
            <w:r w:rsidRPr="35A3CAFD">
              <w:rPr>
                <w:rFonts w:eastAsia="Arial" w:cs="Arial"/>
              </w:rPr>
              <w:t xml:space="preserve">preparing </w:t>
            </w:r>
            <w:r w:rsidR="003D3176" w:rsidRPr="35A3CAFD">
              <w:rPr>
                <w:rFonts w:eastAsia="Arial" w:cs="Arial"/>
              </w:rPr>
              <w:t xml:space="preserve">NMSS </w:t>
            </w:r>
            <w:r w:rsidRPr="35A3CAFD">
              <w:rPr>
                <w:rFonts w:eastAsia="Arial" w:cs="Arial"/>
              </w:rPr>
              <w:t xml:space="preserve">inspection reports. The previous </w:t>
            </w:r>
            <w:r w:rsidR="003D3176" w:rsidRPr="35A3CAFD">
              <w:rPr>
                <w:rFonts w:eastAsia="Arial" w:cs="Arial"/>
              </w:rPr>
              <w:t xml:space="preserve">IMC </w:t>
            </w:r>
            <w:r w:rsidRPr="35A3CAFD">
              <w:rPr>
                <w:rFonts w:eastAsia="Arial" w:cs="Arial"/>
              </w:rPr>
              <w:t>0610</w:t>
            </w:r>
            <w:r w:rsidR="00D20877" w:rsidRPr="35A3CAFD">
              <w:rPr>
                <w:rFonts w:eastAsia="Arial" w:cs="Arial"/>
              </w:rPr>
              <w:t xml:space="preserve"> </w:t>
            </w:r>
            <w:r w:rsidRPr="35A3CAFD">
              <w:rPr>
                <w:rFonts w:eastAsia="Arial" w:cs="Arial"/>
              </w:rPr>
              <w:t>include</w:t>
            </w:r>
            <w:r w:rsidR="00D20877" w:rsidRPr="35A3CAFD">
              <w:rPr>
                <w:rFonts w:eastAsia="Arial" w:cs="Arial"/>
              </w:rPr>
              <w:t>d</w:t>
            </w:r>
            <w:r w:rsidRPr="35A3CAFD">
              <w:rPr>
                <w:rFonts w:eastAsia="Arial" w:cs="Arial"/>
              </w:rPr>
              <w:t xml:space="preserve"> guidance for both reactors and NMSS inspection reports.</w:t>
            </w:r>
            <w:r w:rsidR="00BE2EDB" w:rsidRPr="35A3CAFD">
              <w:rPr>
                <w:rFonts w:eastAsia="Arial" w:cs="Arial"/>
              </w:rPr>
              <w:t xml:space="preserve"> </w:t>
            </w:r>
            <w:r w:rsidRPr="35A3CAFD">
              <w:rPr>
                <w:rFonts w:eastAsia="Arial" w:cs="Arial"/>
              </w:rPr>
              <w:t xml:space="preserve">NRR prepared a revised </w:t>
            </w:r>
            <w:r w:rsidR="00BE2EDB" w:rsidRPr="35A3CAFD">
              <w:rPr>
                <w:rFonts w:eastAsia="Arial" w:cs="Arial"/>
              </w:rPr>
              <w:t xml:space="preserve">IMC </w:t>
            </w:r>
            <w:r w:rsidRPr="35A3CAFD">
              <w:rPr>
                <w:rFonts w:eastAsia="Arial" w:cs="Arial"/>
              </w:rPr>
              <w:t>0612 that includes only reactor</w:t>
            </w:r>
            <w:r w:rsidR="00C56D1D">
              <w:rPr>
                <w:rFonts w:eastAsia="Arial" w:cs="Arial"/>
              </w:rPr>
              <w:t xml:space="preserve"> </w:t>
            </w:r>
            <w:r w:rsidRPr="35A3CAFD">
              <w:rPr>
                <w:rFonts w:eastAsia="Arial" w:cs="Arial"/>
              </w:rPr>
              <w:t>inspections</w:t>
            </w:r>
          </w:p>
        </w:tc>
        <w:tc>
          <w:tcPr>
            <w:tcW w:w="1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62757972" w14:textId="4CE2B488" w:rsidR="61123EDC" w:rsidRDefault="271E9C72" w:rsidP="00CB5F19">
            <w:pPr>
              <w:pStyle w:val="BodyText-table"/>
              <w:rPr>
                <w:rFonts w:eastAsia="Arial" w:cs="Arial"/>
              </w:rPr>
            </w:pPr>
            <w:r w:rsidRPr="35A3CAFD">
              <w:rPr>
                <w:rFonts w:eastAsia="Arial" w:cs="Arial"/>
              </w:rPr>
              <w:t>No special training requirements</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500D0722" w14:textId="7BF4CD5B" w:rsidR="61123EDC" w:rsidRDefault="61123EDC" w:rsidP="00CB5F19">
            <w:pPr>
              <w:pStyle w:val="BodyText-table"/>
            </w:pPr>
            <w:r w:rsidRPr="35A3CAFD">
              <w:rPr>
                <w:rFonts w:eastAsia="Arial" w:cs="Arial"/>
              </w:rPr>
              <w:t xml:space="preserve"> </w:t>
            </w:r>
          </w:p>
        </w:tc>
      </w:tr>
      <w:tr w:rsidR="61123EDC" w14:paraId="347A90DA" w14:textId="77777777" w:rsidTr="002E7E2A">
        <w:trPr>
          <w:trHeight w:val="300"/>
        </w:trPr>
        <w:tc>
          <w:tcPr>
            <w:tcW w:w="14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72E560BA" w14:textId="47B05C0E" w:rsidR="61123EDC" w:rsidRDefault="61123EDC" w:rsidP="00CB5F19">
            <w:pPr>
              <w:pStyle w:val="BodyText-table"/>
            </w:pPr>
            <w:r w:rsidRPr="35A3CAFD">
              <w:rPr>
                <w:rFonts w:eastAsia="Arial" w:cs="Arial"/>
              </w:rPr>
              <w:t xml:space="preserve"> </w:t>
            </w:r>
            <w:r w:rsidR="00D02815">
              <w:rPr>
                <w:rFonts w:eastAsia="Arial" w:cs="Arial"/>
              </w:rPr>
              <w:t>N/A</w:t>
            </w:r>
          </w:p>
        </w:tc>
        <w:tc>
          <w:tcPr>
            <w:tcW w:w="1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0A493B8C" w14:textId="275B674C" w:rsidR="61123EDC" w:rsidRDefault="00C769A6" w:rsidP="00CB5F19">
            <w:pPr>
              <w:pStyle w:val="BodyText-table"/>
              <w:rPr>
                <w:rFonts w:eastAsia="Arial" w:cs="Arial"/>
              </w:rPr>
            </w:pPr>
            <w:r w:rsidRPr="35A3CAFD">
              <w:rPr>
                <w:rFonts w:eastAsia="Arial" w:cs="Arial"/>
              </w:rPr>
              <w:t>ML25149A214</w:t>
            </w:r>
          </w:p>
          <w:p w14:paraId="1DDFECD7" w14:textId="1581C2AE" w:rsidR="00914198" w:rsidRDefault="00914198" w:rsidP="00CB5F19">
            <w:pPr>
              <w:pStyle w:val="BodyText-table"/>
              <w:rPr>
                <w:rFonts w:eastAsia="Arial" w:cs="Arial"/>
              </w:rPr>
            </w:pPr>
            <w:r w:rsidRPr="35A3CAFD">
              <w:rPr>
                <w:rFonts w:eastAsia="Arial" w:cs="Arial"/>
              </w:rPr>
              <w:t>0</w:t>
            </w:r>
            <w:r w:rsidR="005C0C5E">
              <w:rPr>
                <w:rFonts w:eastAsia="Arial" w:cs="Arial"/>
              </w:rPr>
              <w:t>6/27</w:t>
            </w:r>
            <w:r w:rsidR="00A1698C" w:rsidRPr="35A3CAFD">
              <w:rPr>
                <w:rFonts w:eastAsia="Arial" w:cs="Arial"/>
              </w:rPr>
              <w:t>/</w:t>
            </w:r>
            <w:r w:rsidR="00A92A99" w:rsidRPr="35A3CAFD">
              <w:rPr>
                <w:rFonts w:eastAsia="Arial" w:cs="Arial"/>
              </w:rPr>
              <w:t>25</w:t>
            </w:r>
          </w:p>
          <w:p w14:paraId="3BC4EEF6" w14:textId="04FED4B9" w:rsidR="61123EDC" w:rsidRDefault="003172ED" w:rsidP="00CB5F19">
            <w:pPr>
              <w:pStyle w:val="BodyText-table"/>
            </w:pPr>
            <w:r>
              <w:t xml:space="preserve">CN </w:t>
            </w:r>
            <w:r w:rsidR="009C58E6">
              <w:t>25-</w:t>
            </w:r>
            <w:r w:rsidR="005C0C5E">
              <w:t>023</w:t>
            </w:r>
          </w:p>
        </w:tc>
        <w:tc>
          <w:tcPr>
            <w:tcW w:w="538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5272D6C5" w14:textId="4021B7AB" w:rsidR="61123EDC" w:rsidRPr="00751D8D" w:rsidRDefault="009A7660" w:rsidP="00CB5F19">
            <w:pPr>
              <w:pStyle w:val="BodyText-table"/>
              <w:rPr>
                <w:rFonts w:eastAsia="Arial" w:cs="Arial"/>
              </w:rPr>
            </w:pPr>
            <w:r w:rsidRPr="35A3CAFD">
              <w:rPr>
                <w:rFonts w:eastAsia="Arial" w:cs="Arial"/>
              </w:rPr>
              <w:t>IMC 0610 was significantly revised for consistency with</w:t>
            </w:r>
            <w:r w:rsidR="0005798F" w:rsidRPr="35A3CAFD">
              <w:rPr>
                <w:rFonts w:eastAsia="Arial" w:cs="Arial"/>
              </w:rPr>
              <w:t xml:space="preserve"> IMCs 0611 and 0616. The IMC</w:t>
            </w:r>
            <w:r w:rsidR="0011046F" w:rsidRPr="35A3CAFD">
              <w:rPr>
                <w:rFonts w:eastAsia="Arial" w:cs="Arial"/>
              </w:rPr>
              <w:t xml:space="preserve"> 0610 </w:t>
            </w:r>
            <w:r w:rsidR="0005798F" w:rsidRPr="35A3CAFD">
              <w:rPr>
                <w:rFonts w:eastAsia="Arial" w:cs="Arial"/>
              </w:rPr>
              <w:t xml:space="preserve">includes standardized inspection report outlines </w:t>
            </w:r>
            <w:r w:rsidR="000578F8" w:rsidRPr="35A3CAFD">
              <w:rPr>
                <w:rFonts w:eastAsia="Arial" w:cs="Arial"/>
              </w:rPr>
              <w:t xml:space="preserve">and </w:t>
            </w:r>
            <w:r w:rsidR="00691674" w:rsidRPr="35A3CAFD">
              <w:rPr>
                <w:rFonts w:eastAsia="Arial" w:cs="Arial"/>
              </w:rPr>
              <w:t>temp</w:t>
            </w:r>
            <w:r w:rsidR="00A91E63" w:rsidRPr="35A3CAFD">
              <w:rPr>
                <w:rFonts w:eastAsia="Arial" w:cs="Arial"/>
              </w:rPr>
              <w:t xml:space="preserve">lates for </w:t>
            </w:r>
            <w:r w:rsidR="006F6B59" w:rsidRPr="35A3CAFD">
              <w:rPr>
                <w:rFonts w:eastAsia="Arial" w:cs="Arial"/>
              </w:rPr>
              <w:t>documentation of</w:t>
            </w:r>
            <w:r w:rsidR="00A91E63" w:rsidRPr="35A3CAFD">
              <w:rPr>
                <w:rFonts w:eastAsia="Arial" w:cs="Arial"/>
              </w:rPr>
              <w:t xml:space="preserve"> </w:t>
            </w:r>
            <w:r w:rsidR="0000741C" w:rsidRPr="35A3CAFD">
              <w:rPr>
                <w:rFonts w:eastAsia="Arial" w:cs="Arial"/>
              </w:rPr>
              <w:t xml:space="preserve">findings of significance and </w:t>
            </w:r>
            <w:r w:rsidR="00A844B5">
              <w:rPr>
                <w:rFonts w:eastAsia="Arial" w:cs="Arial"/>
              </w:rPr>
              <w:t>noncompliances</w:t>
            </w:r>
            <w:r w:rsidR="00993286">
              <w:rPr>
                <w:rFonts w:eastAsia="Arial" w:cs="Arial"/>
              </w:rPr>
              <w:t>.</w:t>
            </w:r>
          </w:p>
        </w:tc>
        <w:tc>
          <w:tcPr>
            <w:tcW w:w="1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149325C9" w14:textId="1E27694D" w:rsidR="61123EDC" w:rsidRPr="00751D8D" w:rsidRDefault="000578F8" w:rsidP="00CB5F19">
            <w:pPr>
              <w:pStyle w:val="BodyText-table"/>
              <w:rPr>
                <w:rFonts w:eastAsia="Arial" w:cs="Arial"/>
              </w:rPr>
            </w:pPr>
            <w:r w:rsidRPr="35A3CAFD">
              <w:rPr>
                <w:rFonts w:eastAsia="Arial" w:cs="Arial"/>
              </w:rPr>
              <w:t>Informal inspector training to be conducted in July-August 2025</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60DA44CC" w14:textId="46C2837C" w:rsidR="61123EDC" w:rsidRPr="00751D8D" w:rsidRDefault="61123EDC" w:rsidP="00CB5F19">
            <w:pPr>
              <w:pStyle w:val="BodyText-table"/>
              <w:rPr>
                <w:rFonts w:eastAsia="Arial" w:cs="Arial"/>
              </w:rPr>
            </w:pPr>
            <w:r w:rsidRPr="35A3CAFD">
              <w:rPr>
                <w:rFonts w:eastAsia="Arial" w:cs="Arial"/>
              </w:rPr>
              <w:t xml:space="preserve"> </w:t>
            </w:r>
            <w:r w:rsidR="1B2FEFD8" w:rsidRPr="35A3CAFD">
              <w:rPr>
                <w:rFonts w:eastAsia="Arial" w:cs="Arial"/>
              </w:rPr>
              <w:t>ML25149A221</w:t>
            </w:r>
          </w:p>
        </w:tc>
      </w:tr>
      <w:tr w:rsidR="00A02CE1" w14:paraId="4D2776EB" w14:textId="77777777" w:rsidTr="002E7E2A">
        <w:trPr>
          <w:trHeight w:val="300"/>
        </w:trPr>
        <w:tc>
          <w:tcPr>
            <w:tcW w:w="14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77D68879" w14:textId="79CD516A" w:rsidR="00A02CE1" w:rsidRPr="35A3CAFD" w:rsidRDefault="00D02815" w:rsidP="00CB5F19">
            <w:pPr>
              <w:pStyle w:val="BodyText-table"/>
              <w:rPr>
                <w:rFonts w:eastAsia="Arial" w:cs="Arial"/>
              </w:rPr>
            </w:pPr>
            <w:r>
              <w:rPr>
                <w:rFonts w:eastAsia="Arial" w:cs="Arial"/>
              </w:rPr>
              <w:t>N/A</w:t>
            </w:r>
          </w:p>
        </w:tc>
        <w:tc>
          <w:tcPr>
            <w:tcW w:w="1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3E3E7826" w14:textId="56791260" w:rsidR="00A02CE1" w:rsidRDefault="002F1C75" w:rsidP="00CB5F19">
            <w:pPr>
              <w:pStyle w:val="BodyText-table"/>
              <w:rPr>
                <w:rFonts w:eastAsia="Arial" w:cs="Arial"/>
              </w:rPr>
            </w:pPr>
            <w:r>
              <w:rPr>
                <w:rFonts w:eastAsia="Arial" w:cs="Arial"/>
              </w:rPr>
              <w:t>ML</w:t>
            </w:r>
            <w:r w:rsidR="00D20070">
              <w:rPr>
                <w:rFonts w:eastAsia="Arial" w:cs="Arial"/>
              </w:rPr>
              <w:t>25324A359</w:t>
            </w:r>
          </w:p>
          <w:p w14:paraId="41FBF970" w14:textId="53C5B537" w:rsidR="002F1C75" w:rsidRDefault="00462707" w:rsidP="00CB5F19">
            <w:pPr>
              <w:pStyle w:val="BodyText-table"/>
              <w:rPr>
                <w:rFonts w:eastAsia="Arial" w:cs="Arial"/>
              </w:rPr>
            </w:pPr>
            <w:r>
              <w:t>01/29/26</w:t>
            </w:r>
          </w:p>
          <w:p w14:paraId="7C3E789F" w14:textId="52F4C68B" w:rsidR="002F1C75" w:rsidRPr="35A3CAFD" w:rsidRDefault="002F1C75" w:rsidP="00CB5F19">
            <w:pPr>
              <w:pStyle w:val="BodyText-table"/>
              <w:rPr>
                <w:rFonts w:eastAsia="Arial" w:cs="Arial"/>
              </w:rPr>
            </w:pPr>
            <w:r>
              <w:rPr>
                <w:rFonts w:eastAsia="Arial" w:cs="Arial"/>
              </w:rPr>
              <w:t xml:space="preserve">CN </w:t>
            </w:r>
            <w:r w:rsidR="00462707">
              <w:rPr>
                <w:rFonts w:eastAsia="Arial" w:cs="Arial"/>
              </w:rPr>
              <w:t>26-003</w:t>
            </w:r>
          </w:p>
        </w:tc>
        <w:tc>
          <w:tcPr>
            <w:tcW w:w="538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03A676E8" w14:textId="431333A2" w:rsidR="00A02CE1" w:rsidRPr="35A3CAFD" w:rsidRDefault="000F388E" w:rsidP="00CB5F19">
            <w:pPr>
              <w:pStyle w:val="BodyText-table"/>
              <w:rPr>
                <w:rFonts w:eastAsia="Arial" w:cs="Arial"/>
              </w:rPr>
            </w:pPr>
            <w:r>
              <w:rPr>
                <w:rFonts w:eastAsia="Arial" w:cs="Arial"/>
              </w:rPr>
              <w:t xml:space="preserve">Clarified </w:t>
            </w:r>
            <w:r w:rsidR="00CA698F">
              <w:rPr>
                <w:rFonts w:eastAsia="Arial" w:cs="Arial"/>
              </w:rPr>
              <w:t xml:space="preserve">documentation of inspection dates and exit meetings. Added </w:t>
            </w:r>
            <w:r w:rsidR="00DA1D08">
              <w:rPr>
                <w:rFonts w:eastAsia="Arial" w:cs="Arial"/>
              </w:rPr>
              <w:t xml:space="preserve">Documents Reviewed table </w:t>
            </w:r>
            <w:r w:rsidR="007B79DE">
              <w:rPr>
                <w:rFonts w:eastAsia="Arial" w:cs="Arial"/>
              </w:rPr>
              <w:t xml:space="preserve">and </w:t>
            </w:r>
            <w:r w:rsidR="00DA1D08">
              <w:rPr>
                <w:rFonts w:eastAsia="Arial" w:cs="Arial"/>
              </w:rPr>
              <w:t>VLSSIR table</w:t>
            </w:r>
            <w:r w:rsidR="006D1121">
              <w:rPr>
                <w:rFonts w:eastAsia="Arial" w:cs="Arial"/>
              </w:rPr>
              <w:t>.</w:t>
            </w:r>
          </w:p>
        </w:tc>
        <w:tc>
          <w:tcPr>
            <w:tcW w:w="1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242C6199" w14:textId="57F7FB9F" w:rsidR="00A02CE1" w:rsidRPr="35A3CAFD" w:rsidRDefault="008163FC" w:rsidP="00CB5F19">
            <w:pPr>
              <w:pStyle w:val="BodyText-table"/>
              <w:rPr>
                <w:rFonts w:eastAsia="Arial" w:cs="Arial"/>
              </w:rPr>
            </w:pPr>
            <w:r w:rsidRPr="35A3CAFD">
              <w:rPr>
                <w:rFonts w:eastAsia="Arial" w:cs="Arial"/>
              </w:rPr>
              <w:t>No special training requirements</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8" w:type="dxa"/>
              <w:left w:w="58" w:type="dxa"/>
              <w:bottom w:w="58" w:type="dxa"/>
              <w:right w:w="58" w:type="dxa"/>
            </w:tcMar>
          </w:tcPr>
          <w:p w14:paraId="55A8F0B7" w14:textId="45E517DB" w:rsidR="00A02CE1" w:rsidRPr="35A3CAFD" w:rsidRDefault="65B08D2D" w:rsidP="00CB5F19">
            <w:pPr>
              <w:pStyle w:val="BodyText-table"/>
              <w:rPr>
                <w:rFonts w:eastAsia="Arial" w:cs="Arial"/>
              </w:rPr>
            </w:pPr>
            <w:r w:rsidRPr="355ABCD2">
              <w:rPr>
                <w:rFonts w:eastAsia="Arial" w:cs="Arial"/>
              </w:rPr>
              <w:t>ML25324A357</w:t>
            </w:r>
          </w:p>
        </w:tc>
      </w:tr>
    </w:tbl>
    <w:p w14:paraId="45E89AAD" w14:textId="28A10DA8" w:rsidR="35A3CAFD" w:rsidRDefault="35A3CAFD"/>
    <w:sectPr w:rsidR="35A3CAFD" w:rsidSect="00574E35">
      <w:headerReference w:type="even" r:id="rId29"/>
      <w:headerReference w:type="default" r:id="rId30"/>
      <w:footerReference w:type="default" r:id="rId31"/>
      <w:headerReference w:type="first" r:id="rId3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13294" w14:textId="77777777" w:rsidR="004257C3" w:rsidRDefault="004257C3">
      <w:r>
        <w:separator/>
      </w:r>
    </w:p>
  </w:endnote>
  <w:endnote w:type="continuationSeparator" w:id="0">
    <w:p w14:paraId="068E9371" w14:textId="77777777" w:rsidR="004257C3" w:rsidRDefault="004257C3">
      <w:r>
        <w:continuationSeparator/>
      </w:r>
    </w:p>
  </w:endnote>
  <w:endnote w:type="continuationNotice" w:id="1">
    <w:p w14:paraId="6DCE6FB7" w14:textId="77777777" w:rsidR="004257C3" w:rsidRDefault="00425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9767AC" w14:paraId="2EE4D1F4" w14:textId="77777777" w:rsidTr="1F06A6B0">
      <w:trPr>
        <w:trHeight w:val="300"/>
      </w:trPr>
      <w:tc>
        <w:tcPr>
          <w:tcW w:w="3120" w:type="dxa"/>
        </w:tcPr>
        <w:p w14:paraId="384F7FF8" w14:textId="4F45B3B4" w:rsidR="7E9767AC" w:rsidRDefault="7E9767AC" w:rsidP="00242096">
          <w:pPr>
            <w:pStyle w:val="Header"/>
            <w:ind w:left="-115"/>
          </w:pPr>
        </w:p>
      </w:tc>
      <w:tc>
        <w:tcPr>
          <w:tcW w:w="3120" w:type="dxa"/>
        </w:tcPr>
        <w:p w14:paraId="54144F5A" w14:textId="66A3B811" w:rsidR="7E9767AC" w:rsidRDefault="7E9767AC" w:rsidP="00242096">
          <w:pPr>
            <w:pStyle w:val="Header"/>
            <w:jc w:val="center"/>
          </w:pPr>
        </w:p>
      </w:tc>
      <w:tc>
        <w:tcPr>
          <w:tcW w:w="3120" w:type="dxa"/>
        </w:tcPr>
        <w:p w14:paraId="0F663903" w14:textId="55A16EDA" w:rsidR="7E9767AC" w:rsidRDefault="7E9767AC" w:rsidP="00242096">
          <w:pPr>
            <w:pStyle w:val="Header"/>
            <w:ind w:right="-115"/>
            <w:jc w:val="right"/>
          </w:pPr>
        </w:p>
      </w:tc>
    </w:tr>
  </w:tbl>
  <w:p w14:paraId="0F0FA8C4" w14:textId="2F0CA6EA" w:rsidR="0069302D" w:rsidRDefault="006930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8269" w14:textId="10F19637" w:rsidR="005F6EEF" w:rsidRPr="000F60CF" w:rsidRDefault="005F6EEF" w:rsidP="00D31E6C">
    <w:pPr>
      <w:pStyle w:val="Footer"/>
    </w:pPr>
    <w:r w:rsidRPr="000F60CF">
      <w:t xml:space="preserve">Issue Date: </w:t>
    </w:r>
    <w:r w:rsidR="00462707">
      <w:t>01/29/26</w:t>
    </w:r>
    <w:r w:rsidRPr="000F60CF">
      <w:tab/>
    </w:r>
    <w:r w:rsidRPr="000040C0">
      <w:rPr>
        <w:rStyle w:val="PageNumber"/>
      </w:rPr>
      <w:fldChar w:fldCharType="begin"/>
    </w:r>
    <w:r w:rsidRPr="000040C0">
      <w:rPr>
        <w:rStyle w:val="PageNumber"/>
      </w:rPr>
      <w:instrText xml:space="preserve"> PAGE   \* MERGEFORMAT </w:instrText>
    </w:r>
    <w:r w:rsidRPr="000040C0">
      <w:rPr>
        <w:rStyle w:val="PageNumber"/>
      </w:rPr>
      <w:fldChar w:fldCharType="separate"/>
    </w:r>
    <w:r w:rsidRPr="000040C0">
      <w:rPr>
        <w:rStyle w:val="PageNumber"/>
        <w:noProof/>
      </w:rPr>
      <w:t>1</w:t>
    </w:r>
    <w:r w:rsidRPr="000040C0">
      <w:rPr>
        <w:rStyle w:val="PageNumber"/>
        <w:noProof/>
      </w:rPr>
      <w:fldChar w:fldCharType="end"/>
    </w:r>
    <w:r w:rsidRPr="000F60CF">
      <w:tab/>
      <w:t>061</w:t>
    </w:r>
    <w:r w:rsidR="00F9290B">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DF8E" w14:textId="77777777" w:rsidR="005F6EEF" w:rsidRDefault="005F6EEF" w:rsidP="0024209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2BE0" w14:textId="5C5F7D83" w:rsidR="005F6EEF" w:rsidRDefault="005F6EEF" w:rsidP="00D31E6C">
    <w:pPr>
      <w:pStyle w:val="Footer"/>
    </w:pPr>
    <w:r w:rsidRPr="000F60CF">
      <w:t xml:space="preserve">Issue Date: </w:t>
    </w:r>
    <w:r w:rsidR="00462707">
      <w:t>01/29/26</w:t>
    </w:r>
    <w:r w:rsidRPr="000F60CF">
      <w:tab/>
    </w:r>
    <w:r w:rsidRPr="000F60CF">
      <w:rPr>
        <w:rStyle w:val="PageNumber"/>
      </w:rPr>
      <w:fldChar w:fldCharType="begin"/>
    </w:r>
    <w:r w:rsidRPr="000F60CF">
      <w:rPr>
        <w:rStyle w:val="PageNumber"/>
      </w:rPr>
      <w:instrText xml:space="preserve"> PAGE </w:instrText>
    </w:r>
    <w:r w:rsidRPr="000F60CF">
      <w:rPr>
        <w:rStyle w:val="PageNumber"/>
      </w:rPr>
      <w:fldChar w:fldCharType="separate"/>
    </w:r>
    <w:r>
      <w:rPr>
        <w:rStyle w:val="PageNumber"/>
        <w:noProof/>
      </w:rPr>
      <w:t>18</w:t>
    </w:r>
    <w:r w:rsidRPr="000F60CF">
      <w:rPr>
        <w:rStyle w:val="PageNumber"/>
      </w:rPr>
      <w:fldChar w:fldCharType="end"/>
    </w:r>
    <w:r w:rsidRPr="000F60CF">
      <w:tab/>
    </w:r>
    <w:r w:rsidR="677EDC01">
      <w:t>0610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06E6" w14:textId="77777777" w:rsidR="005F6EEF" w:rsidRDefault="005F6EE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06E7" w14:textId="565EEB9F" w:rsidR="005F6EEF" w:rsidRPr="000F60CF" w:rsidRDefault="005F6EEF" w:rsidP="00E70821">
    <w:pPr>
      <w:pStyle w:val="Footer"/>
    </w:pPr>
    <w:r w:rsidRPr="000F60CF">
      <w:t xml:space="preserve">Issue Date: </w:t>
    </w:r>
    <w:r w:rsidR="00462707">
      <w:t>01/29/26</w:t>
    </w:r>
    <w:r>
      <w:tab/>
      <w:t>AppA-</w:t>
    </w:r>
    <w:r w:rsidRPr="000F60CF">
      <w:fldChar w:fldCharType="begin"/>
    </w:r>
    <w:r w:rsidRPr="000F60CF">
      <w:instrText xml:space="preserve">PAGE </w:instrText>
    </w:r>
    <w:r w:rsidRPr="000F60CF">
      <w:fldChar w:fldCharType="separate"/>
    </w:r>
    <w:r>
      <w:rPr>
        <w:noProof/>
      </w:rPr>
      <w:t>1</w:t>
    </w:r>
    <w:r w:rsidRPr="000F60CF">
      <w:fldChar w:fldCharType="end"/>
    </w:r>
    <w:r w:rsidRPr="000F60CF">
      <w:tab/>
    </w:r>
    <w:r w:rsidR="001E71FD">
      <w:t>0610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0E61E" w14:textId="12821538" w:rsidR="005F6EEF" w:rsidRPr="000F60CF" w:rsidRDefault="005F6EEF" w:rsidP="00E70821">
    <w:pPr>
      <w:pStyle w:val="Footer"/>
    </w:pPr>
    <w:r>
      <w:t xml:space="preserve">Issue Date: </w:t>
    </w:r>
    <w:r w:rsidR="00462707">
      <w:t>01/29/26</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w:t>
    </w:r>
    <w:r w:rsidR="0033544B">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BD665" w14:textId="77777777" w:rsidR="004257C3" w:rsidRDefault="004257C3">
      <w:r>
        <w:separator/>
      </w:r>
    </w:p>
  </w:footnote>
  <w:footnote w:type="continuationSeparator" w:id="0">
    <w:p w14:paraId="3AAD943A" w14:textId="77777777" w:rsidR="004257C3" w:rsidRDefault="004257C3">
      <w:r>
        <w:continuationSeparator/>
      </w:r>
    </w:p>
  </w:footnote>
  <w:footnote w:type="continuationNotice" w:id="1">
    <w:p w14:paraId="478523E8" w14:textId="77777777" w:rsidR="004257C3" w:rsidRDefault="004257C3"/>
  </w:footnote>
  <w:footnote w:id="2">
    <w:p w14:paraId="736FE49D" w14:textId="15A9081F" w:rsidR="00EC0D53" w:rsidRDefault="00EC0D53">
      <w:pPr>
        <w:pStyle w:val="FootnoteText"/>
      </w:pPr>
      <w:ins w:id="111" w:author="Author">
        <w:r>
          <w:rPr>
            <w:rStyle w:val="FootnoteReference"/>
          </w:rPr>
          <w:footnoteRef/>
        </w:r>
        <w:r w:rsidRPr="00C83EA4">
          <w:rPr>
            <w:sz w:val="18"/>
            <w:szCs w:val="18"/>
          </w:rPr>
          <w:t>When determining location, if county is more appropriate for the site</w:t>
        </w:r>
        <w:r w:rsidR="00FF1537">
          <w:rPr>
            <w:sz w:val="18"/>
            <w:szCs w:val="18"/>
          </w:rPr>
          <w:t>,</w:t>
        </w:r>
        <w:r w:rsidRPr="00C83EA4">
          <w:rPr>
            <w:sz w:val="18"/>
            <w:szCs w:val="18"/>
          </w:rPr>
          <w:t xml:space="preserve"> then this may be used instead of city.</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9767AC" w14:paraId="08D8A390" w14:textId="77777777" w:rsidTr="1F06A6B0">
      <w:trPr>
        <w:trHeight w:val="300"/>
      </w:trPr>
      <w:tc>
        <w:tcPr>
          <w:tcW w:w="3120" w:type="dxa"/>
        </w:tcPr>
        <w:p w14:paraId="07A309C0" w14:textId="0D09E705" w:rsidR="7E9767AC" w:rsidRDefault="7E9767AC" w:rsidP="00242096">
          <w:pPr>
            <w:pStyle w:val="Header"/>
            <w:ind w:left="-115"/>
          </w:pPr>
        </w:p>
      </w:tc>
      <w:tc>
        <w:tcPr>
          <w:tcW w:w="3120" w:type="dxa"/>
        </w:tcPr>
        <w:p w14:paraId="39AF8BD2" w14:textId="0D8CDACD" w:rsidR="7E9767AC" w:rsidRDefault="7E9767AC" w:rsidP="00242096">
          <w:pPr>
            <w:pStyle w:val="Header"/>
            <w:jc w:val="center"/>
          </w:pPr>
        </w:p>
      </w:tc>
      <w:tc>
        <w:tcPr>
          <w:tcW w:w="3120" w:type="dxa"/>
        </w:tcPr>
        <w:p w14:paraId="3473559B" w14:textId="7504B4BD" w:rsidR="7E9767AC" w:rsidRDefault="7E9767AC" w:rsidP="00242096">
          <w:pPr>
            <w:pStyle w:val="Header"/>
            <w:ind w:right="-115"/>
            <w:jc w:val="right"/>
          </w:pPr>
        </w:p>
      </w:tc>
    </w:tr>
  </w:tbl>
  <w:p w14:paraId="08F5C7CF" w14:textId="267BBDA4" w:rsidR="0069302D" w:rsidRDefault="0069302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6D877" w14:textId="1D2834CA" w:rsidR="0002142B" w:rsidRDefault="0002142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D6AD2" w14:textId="52339212" w:rsidR="0002142B" w:rsidRDefault="0002142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98EEC" w14:textId="3250BF59" w:rsidR="005F6EEF" w:rsidRPr="003812BC" w:rsidRDefault="005F6EEF" w:rsidP="003812B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878C3" w14:textId="45BF2D24" w:rsidR="0002142B" w:rsidRDefault="000214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9CF10" w14:textId="19C201FD" w:rsidR="0002142B" w:rsidRDefault="000214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9767AC" w14:paraId="1B0B9088" w14:textId="77777777" w:rsidTr="1F06A6B0">
      <w:trPr>
        <w:trHeight w:val="300"/>
      </w:trPr>
      <w:tc>
        <w:tcPr>
          <w:tcW w:w="3120" w:type="dxa"/>
        </w:tcPr>
        <w:p w14:paraId="009FEFD9" w14:textId="1E9FD90A" w:rsidR="7E9767AC" w:rsidRDefault="7E9767AC" w:rsidP="00242096">
          <w:pPr>
            <w:pStyle w:val="Header"/>
            <w:ind w:left="-115"/>
          </w:pPr>
        </w:p>
      </w:tc>
      <w:tc>
        <w:tcPr>
          <w:tcW w:w="3120" w:type="dxa"/>
        </w:tcPr>
        <w:p w14:paraId="6C6255E7" w14:textId="5AE467EA" w:rsidR="7E9767AC" w:rsidRDefault="7E9767AC" w:rsidP="00242096">
          <w:pPr>
            <w:pStyle w:val="Header"/>
            <w:jc w:val="center"/>
          </w:pPr>
        </w:p>
      </w:tc>
      <w:tc>
        <w:tcPr>
          <w:tcW w:w="3120" w:type="dxa"/>
        </w:tcPr>
        <w:p w14:paraId="42D13F08" w14:textId="1E718D88" w:rsidR="7E9767AC" w:rsidRDefault="7E9767AC" w:rsidP="00242096">
          <w:pPr>
            <w:pStyle w:val="Header"/>
            <w:ind w:right="-115"/>
            <w:jc w:val="right"/>
          </w:pPr>
        </w:p>
      </w:tc>
    </w:tr>
  </w:tbl>
  <w:p w14:paraId="763A0953" w14:textId="42D2F3F1" w:rsidR="00855160" w:rsidRDefault="00855160" w:rsidP="00B76F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1F229" w14:textId="742710F2" w:rsidR="0002142B" w:rsidRDefault="0002142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E4F3" w14:textId="438BA902" w:rsidR="0002142B" w:rsidRDefault="0002142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D00BF" w14:textId="3D4B6C72" w:rsidR="005F6EEF" w:rsidRPr="00751D8D" w:rsidRDefault="005F6EEF" w:rsidP="00751D8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1878" w14:textId="31E544C3" w:rsidR="0002142B" w:rsidRDefault="0002142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D5B1B" w14:textId="2A7DFCB4" w:rsidR="0002142B" w:rsidRDefault="0002142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8B45" w14:textId="5DABDE9B" w:rsidR="0002142B" w:rsidRPr="003812BC" w:rsidRDefault="0002142B" w:rsidP="003812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33CCA0A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1F4C2316"/>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3"/>
    <w:multiLevelType w:val="singleLevel"/>
    <w:tmpl w:val="3B020CE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2"/>
    <w:multiLevelType w:val="hybridMultilevel"/>
    <w:tmpl w:val="00000000"/>
    <w:name w:val="AutoList2"/>
    <w:lvl w:ilvl="0" w:tplc="047EA546">
      <w:start w:val="1"/>
      <w:numFmt w:val="lowerLetter"/>
      <w:lvlText w:val="%1."/>
      <w:lvlJc w:val="left"/>
    </w:lvl>
    <w:lvl w:ilvl="1" w:tplc="170226DA">
      <w:start w:val="1"/>
      <w:numFmt w:val="lowerLetter"/>
      <w:lvlText w:val="%2."/>
      <w:lvlJc w:val="left"/>
    </w:lvl>
    <w:lvl w:ilvl="2" w:tplc="C65A2470">
      <w:start w:val="1"/>
      <w:numFmt w:val="lowerLetter"/>
      <w:lvlText w:val="%3."/>
      <w:lvlJc w:val="left"/>
    </w:lvl>
    <w:lvl w:ilvl="3" w:tplc="2EBE7576">
      <w:start w:val="1"/>
      <w:numFmt w:val="lowerLetter"/>
      <w:lvlText w:val="%4."/>
      <w:lvlJc w:val="left"/>
    </w:lvl>
    <w:lvl w:ilvl="4" w:tplc="8D06894C">
      <w:start w:val="1"/>
      <w:numFmt w:val="lowerLetter"/>
      <w:lvlText w:val="%5."/>
      <w:lvlJc w:val="left"/>
    </w:lvl>
    <w:lvl w:ilvl="5" w:tplc="9D649D50">
      <w:start w:val="1"/>
      <w:numFmt w:val="lowerLetter"/>
      <w:lvlText w:val="%6."/>
      <w:lvlJc w:val="left"/>
    </w:lvl>
    <w:lvl w:ilvl="6" w:tplc="9280C8C2">
      <w:start w:val="1"/>
      <w:numFmt w:val="lowerLetter"/>
      <w:lvlText w:val="%7."/>
      <w:lvlJc w:val="left"/>
    </w:lvl>
    <w:lvl w:ilvl="7" w:tplc="75B640E2">
      <w:start w:val="1"/>
      <w:numFmt w:val="lowerLetter"/>
      <w:lvlText w:val="%8."/>
      <w:lvlJc w:val="left"/>
    </w:lvl>
    <w:lvl w:ilvl="8" w:tplc="69A45144">
      <w:numFmt w:val="decimal"/>
      <w:lvlText w:val=""/>
      <w:lvlJc w:val="left"/>
    </w:lvl>
  </w:abstractNum>
  <w:abstractNum w:abstractNumId="5" w15:restartNumberingAfterBreak="0">
    <w:nsid w:val="00000003"/>
    <w:multiLevelType w:val="hybridMultilevel"/>
    <w:tmpl w:val="00000000"/>
    <w:name w:val="AutoList3"/>
    <w:lvl w:ilvl="0" w:tplc="276C9D56">
      <w:start w:val="1"/>
      <w:numFmt w:val="lowerLetter"/>
      <w:lvlText w:val="%1."/>
      <w:lvlJc w:val="left"/>
    </w:lvl>
    <w:lvl w:ilvl="1" w:tplc="54801CA4">
      <w:start w:val="1"/>
      <w:numFmt w:val="lowerLetter"/>
      <w:lvlText w:val="%2."/>
      <w:lvlJc w:val="left"/>
    </w:lvl>
    <w:lvl w:ilvl="2" w:tplc="1674E48C">
      <w:start w:val="1"/>
      <w:numFmt w:val="lowerLetter"/>
      <w:lvlText w:val="%3."/>
      <w:lvlJc w:val="left"/>
    </w:lvl>
    <w:lvl w:ilvl="3" w:tplc="4BFEDAD2">
      <w:start w:val="1"/>
      <w:numFmt w:val="lowerLetter"/>
      <w:lvlText w:val="%4."/>
      <w:lvlJc w:val="left"/>
    </w:lvl>
    <w:lvl w:ilvl="4" w:tplc="455E8D9E">
      <w:start w:val="1"/>
      <w:numFmt w:val="lowerLetter"/>
      <w:lvlText w:val="%5."/>
      <w:lvlJc w:val="left"/>
    </w:lvl>
    <w:lvl w:ilvl="5" w:tplc="758E494A">
      <w:start w:val="1"/>
      <w:numFmt w:val="lowerLetter"/>
      <w:lvlText w:val="%6."/>
      <w:lvlJc w:val="left"/>
    </w:lvl>
    <w:lvl w:ilvl="6" w:tplc="1A069E9E">
      <w:start w:val="1"/>
      <w:numFmt w:val="lowerLetter"/>
      <w:lvlText w:val="%7."/>
      <w:lvlJc w:val="left"/>
    </w:lvl>
    <w:lvl w:ilvl="7" w:tplc="A6E644F6">
      <w:start w:val="1"/>
      <w:numFmt w:val="lowerLetter"/>
      <w:lvlText w:val="%8."/>
      <w:lvlJc w:val="left"/>
    </w:lvl>
    <w:lvl w:ilvl="8" w:tplc="05FA9FE0">
      <w:numFmt w:val="decimal"/>
      <w:lvlText w:val=""/>
      <w:lvlJc w:val="left"/>
    </w:lvl>
  </w:abstractNum>
  <w:abstractNum w:abstractNumId="6" w15:restartNumberingAfterBreak="0">
    <w:nsid w:val="00000004"/>
    <w:multiLevelType w:val="hybridMultilevel"/>
    <w:tmpl w:val="00000000"/>
    <w:name w:val="Bullets"/>
    <w:lvl w:ilvl="0" w:tplc="5540FC42">
      <w:start w:val="1"/>
      <w:numFmt w:val="decimal"/>
      <w:lvlText w:val="!"/>
      <w:lvlJc w:val="left"/>
    </w:lvl>
    <w:lvl w:ilvl="1" w:tplc="1EC8333C">
      <w:start w:val="1"/>
      <w:numFmt w:val="decimal"/>
      <w:lvlText w:val="&quot;"/>
      <w:lvlJc w:val="left"/>
    </w:lvl>
    <w:lvl w:ilvl="2" w:tplc="E514CA92">
      <w:start w:val="1"/>
      <w:numFmt w:val="decimal"/>
      <w:lvlText w:val="-"/>
      <w:lvlJc w:val="left"/>
    </w:lvl>
    <w:lvl w:ilvl="3" w:tplc="CC5EE4E6">
      <w:start w:val="1"/>
      <w:numFmt w:val="decimal"/>
      <w:lvlText w:val="#"/>
      <w:lvlJc w:val="left"/>
    </w:lvl>
    <w:lvl w:ilvl="4" w:tplc="0A4201DC">
      <w:start w:val="1"/>
      <w:numFmt w:val="decimal"/>
      <w:lvlText w:val="*"/>
      <w:lvlJc w:val="left"/>
    </w:lvl>
    <w:lvl w:ilvl="5" w:tplc="C5BAEFB4">
      <w:start w:val="1"/>
      <w:numFmt w:val="decimal"/>
      <w:lvlText w:val="+"/>
      <w:lvlJc w:val="left"/>
    </w:lvl>
    <w:lvl w:ilvl="6" w:tplc="86249CF0">
      <w:start w:val="1"/>
      <w:numFmt w:val="decimal"/>
      <w:lvlText w:val="$"/>
      <w:lvlJc w:val="left"/>
    </w:lvl>
    <w:lvl w:ilvl="7" w:tplc="4AF874CE">
      <w:start w:val="1"/>
      <w:numFmt w:val="decimal"/>
      <w:lvlText w:val="x"/>
      <w:lvlJc w:val="left"/>
    </w:lvl>
    <w:lvl w:ilvl="8" w:tplc="90801FA6">
      <w:numFmt w:val="decimal"/>
      <w:lvlText w:val=""/>
      <w:lvlJc w:val="left"/>
    </w:lvl>
  </w:abstractNum>
  <w:abstractNum w:abstractNumId="7" w15:restartNumberingAfterBreak="0">
    <w:nsid w:val="00000005"/>
    <w:multiLevelType w:val="hybridMultilevel"/>
    <w:tmpl w:val="00000000"/>
    <w:name w:val="AutoList64"/>
    <w:lvl w:ilvl="0" w:tplc="5B487522">
      <w:start w:val="1"/>
      <w:numFmt w:val="lowerLetter"/>
      <w:lvlText w:val="%1."/>
      <w:lvlJc w:val="left"/>
    </w:lvl>
    <w:lvl w:ilvl="1" w:tplc="1438E51C">
      <w:start w:val="1"/>
      <w:numFmt w:val="lowerLetter"/>
      <w:lvlText w:val="%2."/>
      <w:lvlJc w:val="left"/>
    </w:lvl>
    <w:lvl w:ilvl="2" w:tplc="2946D9B2">
      <w:start w:val="1"/>
      <w:numFmt w:val="lowerLetter"/>
      <w:lvlText w:val="%3."/>
      <w:lvlJc w:val="left"/>
    </w:lvl>
    <w:lvl w:ilvl="3" w:tplc="02A86244">
      <w:start w:val="1"/>
      <w:numFmt w:val="lowerLetter"/>
      <w:lvlText w:val="%4."/>
      <w:lvlJc w:val="left"/>
    </w:lvl>
    <w:lvl w:ilvl="4" w:tplc="3D928634">
      <w:start w:val="1"/>
      <w:numFmt w:val="lowerLetter"/>
      <w:lvlText w:val="%5."/>
      <w:lvlJc w:val="left"/>
    </w:lvl>
    <w:lvl w:ilvl="5" w:tplc="F530D1A6">
      <w:start w:val="1"/>
      <w:numFmt w:val="lowerLetter"/>
      <w:lvlText w:val="%6."/>
      <w:lvlJc w:val="left"/>
    </w:lvl>
    <w:lvl w:ilvl="6" w:tplc="7F822CF2">
      <w:start w:val="1"/>
      <w:numFmt w:val="lowerLetter"/>
      <w:lvlText w:val="%7."/>
      <w:lvlJc w:val="left"/>
    </w:lvl>
    <w:lvl w:ilvl="7" w:tplc="841CA59A">
      <w:start w:val="1"/>
      <w:numFmt w:val="lowerLetter"/>
      <w:lvlText w:val="%8."/>
      <w:lvlJc w:val="left"/>
    </w:lvl>
    <w:lvl w:ilvl="8" w:tplc="891EC9BE">
      <w:numFmt w:val="decimal"/>
      <w:lvlText w:val=""/>
      <w:lvlJc w:val="left"/>
    </w:lvl>
  </w:abstractNum>
  <w:abstractNum w:abstractNumId="8"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4CD50F2"/>
    <w:multiLevelType w:val="hybridMultilevel"/>
    <w:tmpl w:val="6652DA2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9F2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F7A01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B693306"/>
    <w:multiLevelType w:val="multilevel"/>
    <w:tmpl w:val="76C0333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E636F1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71807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86C6B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FFA3B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2F60E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51508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92C552D"/>
    <w:multiLevelType w:val="multilevel"/>
    <w:tmpl w:val="B052BDF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A9A37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4EB95EFE"/>
    <w:multiLevelType w:val="hybridMultilevel"/>
    <w:tmpl w:val="11E6E7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7C2C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69018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5A716A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64F12D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6F3F0D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94349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042629115">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51363334">
    <w:abstractNumId w:val="8"/>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264339682">
    <w:abstractNumId w:val="24"/>
  </w:num>
  <w:num w:numId="4" w16cid:durableId="478497587">
    <w:abstractNumId w:val="2"/>
  </w:num>
  <w:num w:numId="5" w16cid:durableId="910776822">
    <w:abstractNumId w:val="0"/>
  </w:num>
  <w:num w:numId="6" w16cid:durableId="1113786859">
    <w:abstractNumId w:val="12"/>
  </w:num>
  <w:num w:numId="7" w16cid:durableId="25722402">
    <w:abstractNumId w:val="23"/>
  </w:num>
  <w:num w:numId="8" w16cid:durableId="1845901125">
    <w:abstractNumId w:val="27"/>
  </w:num>
  <w:num w:numId="9" w16cid:durableId="454099970">
    <w:abstractNumId w:val="17"/>
  </w:num>
  <w:num w:numId="10" w16cid:durableId="1465661961">
    <w:abstractNumId w:val="25"/>
  </w:num>
  <w:num w:numId="11" w16cid:durableId="1514421048">
    <w:abstractNumId w:val="14"/>
  </w:num>
  <w:num w:numId="12" w16cid:durableId="1500119615">
    <w:abstractNumId w:val="13"/>
  </w:num>
  <w:num w:numId="13" w16cid:durableId="379981693">
    <w:abstractNumId w:val="18"/>
  </w:num>
  <w:num w:numId="14" w16cid:durableId="17777224">
    <w:abstractNumId w:val="11"/>
  </w:num>
  <w:num w:numId="15" w16cid:durableId="148374219">
    <w:abstractNumId w:val="15"/>
  </w:num>
  <w:num w:numId="16" w16cid:durableId="610091241">
    <w:abstractNumId w:val="20"/>
  </w:num>
  <w:num w:numId="17" w16cid:durableId="1368293060">
    <w:abstractNumId w:val="26"/>
  </w:num>
  <w:num w:numId="18" w16cid:durableId="1905874064">
    <w:abstractNumId w:val="16"/>
  </w:num>
  <w:num w:numId="19" w16cid:durableId="568075691">
    <w:abstractNumId w:val="28"/>
  </w:num>
  <w:num w:numId="20" w16cid:durableId="1741519581">
    <w:abstractNumId w:val="22"/>
  </w:num>
  <w:num w:numId="21" w16cid:durableId="1111362720">
    <w:abstractNumId w:val="9"/>
  </w:num>
  <w:num w:numId="22" w16cid:durableId="1879775722">
    <w:abstractNumId w:val="19"/>
  </w:num>
  <w:num w:numId="23" w16cid:durableId="1222596048">
    <w:abstractNumId w:val="21"/>
  </w:num>
  <w:num w:numId="24" w16cid:durableId="2004383399">
    <w:abstractNumId w:val="1"/>
  </w:num>
  <w:num w:numId="25" w16cid:durableId="581795228">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EB"/>
    <w:rsid w:val="00000B20"/>
    <w:rsid w:val="00000B30"/>
    <w:rsid w:val="00000C35"/>
    <w:rsid w:val="00000C61"/>
    <w:rsid w:val="00000D25"/>
    <w:rsid w:val="00000E95"/>
    <w:rsid w:val="0000130D"/>
    <w:rsid w:val="0000153F"/>
    <w:rsid w:val="000015B8"/>
    <w:rsid w:val="00001D69"/>
    <w:rsid w:val="00001EC9"/>
    <w:rsid w:val="00002469"/>
    <w:rsid w:val="000028F2"/>
    <w:rsid w:val="00002CA2"/>
    <w:rsid w:val="000031FB"/>
    <w:rsid w:val="0000328A"/>
    <w:rsid w:val="00003B5D"/>
    <w:rsid w:val="000040C0"/>
    <w:rsid w:val="0000412D"/>
    <w:rsid w:val="000047AB"/>
    <w:rsid w:val="00004ACF"/>
    <w:rsid w:val="00004D7F"/>
    <w:rsid w:val="00004EA8"/>
    <w:rsid w:val="00005097"/>
    <w:rsid w:val="00005102"/>
    <w:rsid w:val="0000517B"/>
    <w:rsid w:val="00005212"/>
    <w:rsid w:val="000053A2"/>
    <w:rsid w:val="00005404"/>
    <w:rsid w:val="0000593E"/>
    <w:rsid w:val="00005CD3"/>
    <w:rsid w:val="00005FE5"/>
    <w:rsid w:val="00006260"/>
    <w:rsid w:val="000064B2"/>
    <w:rsid w:val="000068F9"/>
    <w:rsid w:val="00006948"/>
    <w:rsid w:val="000069B4"/>
    <w:rsid w:val="00006B12"/>
    <w:rsid w:val="00006F28"/>
    <w:rsid w:val="0000702F"/>
    <w:rsid w:val="0000741C"/>
    <w:rsid w:val="0000744E"/>
    <w:rsid w:val="00007824"/>
    <w:rsid w:val="00007B73"/>
    <w:rsid w:val="0001013F"/>
    <w:rsid w:val="00010630"/>
    <w:rsid w:val="00010DDE"/>
    <w:rsid w:val="000115DE"/>
    <w:rsid w:val="0001187E"/>
    <w:rsid w:val="000118A2"/>
    <w:rsid w:val="0001255F"/>
    <w:rsid w:val="0001296E"/>
    <w:rsid w:val="00013275"/>
    <w:rsid w:val="00013966"/>
    <w:rsid w:val="0001423A"/>
    <w:rsid w:val="000144E4"/>
    <w:rsid w:val="0001461E"/>
    <w:rsid w:val="00014E5D"/>
    <w:rsid w:val="000150E7"/>
    <w:rsid w:val="000153BE"/>
    <w:rsid w:val="00015561"/>
    <w:rsid w:val="00015707"/>
    <w:rsid w:val="00015B28"/>
    <w:rsid w:val="00015E5E"/>
    <w:rsid w:val="000163FC"/>
    <w:rsid w:val="00016535"/>
    <w:rsid w:val="00016868"/>
    <w:rsid w:val="00016DB8"/>
    <w:rsid w:val="00016DD4"/>
    <w:rsid w:val="000170B4"/>
    <w:rsid w:val="000178D9"/>
    <w:rsid w:val="00017F77"/>
    <w:rsid w:val="00017FA3"/>
    <w:rsid w:val="00020D59"/>
    <w:rsid w:val="00021018"/>
    <w:rsid w:val="00021081"/>
    <w:rsid w:val="00021166"/>
    <w:rsid w:val="000212F3"/>
    <w:rsid w:val="0002142B"/>
    <w:rsid w:val="000219AA"/>
    <w:rsid w:val="00021B62"/>
    <w:rsid w:val="00021E1A"/>
    <w:rsid w:val="0002203A"/>
    <w:rsid w:val="0002209E"/>
    <w:rsid w:val="000226B2"/>
    <w:rsid w:val="00022CCE"/>
    <w:rsid w:val="00022F0A"/>
    <w:rsid w:val="00022F7D"/>
    <w:rsid w:val="00022FE8"/>
    <w:rsid w:val="0002331E"/>
    <w:rsid w:val="000235F2"/>
    <w:rsid w:val="000236EA"/>
    <w:rsid w:val="00024851"/>
    <w:rsid w:val="00025009"/>
    <w:rsid w:val="00025118"/>
    <w:rsid w:val="00025745"/>
    <w:rsid w:val="000260A7"/>
    <w:rsid w:val="00026214"/>
    <w:rsid w:val="00026367"/>
    <w:rsid w:val="00026551"/>
    <w:rsid w:val="00026B62"/>
    <w:rsid w:val="00026FD6"/>
    <w:rsid w:val="000273C2"/>
    <w:rsid w:val="00027EA9"/>
    <w:rsid w:val="00027F21"/>
    <w:rsid w:val="00030327"/>
    <w:rsid w:val="000303BD"/>
    <w:rsid w:val="00030D2F"/>
    <w:rsid w:val="00031009"/>
    <w:rsid w:val="000311C4"/>
    <w:rsid w:val="000319AB"/>
    <w:rsid w:val="00031E3C"/>
    <w:rsid w:val="00032741"/>
    <w:rsid w:val="00032EB8"/>
    <w:rsid w:val="0003360A"/>
    <w:rsid w:val="00033B9A"/>
    <w:rsid w:val="00033E26"/>
    <w:rsid w:val="00033F30"/>
    <w:rsid w:val="00033FC2"/>
    <w:rsid w:val="00034A67"/>
    <w:rsid w:val="000351ED"/>
    <w:rsid w:val="000354FD"/>
    <w:rsid w:val="00035906"/>
    <w:rsid w:val="000359C9"/>
    <w:rsid w:val="00035C37"/>
    <w:rsid w:val="00035FFE"/>
    <w:rsid w:val="000365D1"/>
    <w:rsid w:val="00036E52"/>
    <w:rsid w:val="00037019"/>
    <w:rsid w:val="000373EB"/>
    <w:rsid w:val="000373FE"/>
    <w:rsid w:val="00037679"/>
    <w:rsid w:val="00037C13"/>
    <w:rsid w:val="00037FC2"/>
    <w:rsid w:val="00040D90"/>
    <w:rsid w:val="0004108F"/>
    <w:rsid w:val="000410A0"/>
    <w:rsid w:val="00041192"/>
    <w:rsid w:val="00041509"/>
    <w:rsid w:val="00041615"/>
    <w:rsid w:val="0004174F"/>
    <w:rsid w:val="000417E0"/>
    <w:rsid w:val="00041B58"/>
    <w:rsid w:val="00041D98"/>
    <w:rsid w:val="000423D0"/>
    <w:rsid w:val="000425E1"/>
    <w:rsid w:val="0004283F"/>
    <w:rsid w:val="00042BEF"/>
    <w:rsid w:val="00043298"/>
    <w:rsid w:val="000432EE"/>
    <w:rsid w:val="0004331C"/>
    <w:rsid w:val="00043617"/>
    <w:rsid w:val="00043C85"/>
    <w:rsid w:val="00044127"/>
    <w:rsid w:val="000444DE"/>
    <w:rsid w:val="00044512"/>
    <w:rsid w:val="00044518"/>
    <w:rsid w:val="0004456A"/>
    <w:rsid w:val="000445D1"/>
    <w:rsid w:val="000446D4"/>
    <w:rsid w:val="00044AF4"/>
    <w:rsid w:val="00044D7E"/>
    <w:rsid w:val="00045504"/>
    <w:rsid w:val="000455AA"/>
    <w:rsid w:val="0004591D"/>
    <w:rsid w:val="000459C1"/>
    <w:rsid w:val="00045C8B"/>
    <w:rsid w:val="00045C8C"/>
    <w:rsid w:val="00045CFC"/>
    <w:rsid w:val="0004611C"/>
    <w:rsid w:val="000463DA"/>
    <w:rsid w:val="000467DF"/>
    <w:rsid w:val="00046D0B"/>
    <w:rsid w:val="00046F9F"/>
    <w:rsid w:val="0004714A"/>
    <w:rsid w:val="00047189"/>
    <w:rsid w:val="00047471"/>
    <w:rsid w:val="0004796D"/>
    <w:rsid w:val="00047A2E"/>
    <w:rsid w:val="00047B8D"/>
    <w:rsid w:val="00047DE3"/>
    <w:rsid w:val="00047EEA"/>
    <w:rsid w:val="00050FA1"/>
    <w:rsid w:val="00051101"/>
    <w:rsid w:val="00051232"/>
    <w:rsid w:val="00051693"/>
    <w:rsid w:val="00051A43"/>
    <w:rsid w:val="00051B0D"/>
    <w:rsid w:val="00051D81"/>
    <w:rsid w:val="00051F07"/>
    <w:rsid w:val="00051F1E"/>
    <w:rsid w:val="000529E5"/>
    <w:rsid w:val="00052CAA"/>
    <w:rsid w:val="00052D6E"/>
    <w:rsid w:val="00052E48"/>
    <w:rsid w:val="00053071"/>
    <w:rsid w:val="000531F6"/>
    <w:rsid w:val="00053682"/>
    <w:rsid w:val="00053A4B"/>
    <w:rsid w:val="00053A59"/>
    <w:rsid w:val="00053BCF"/>
    <w:rsid w:val="00053DAD"/>
    <w:rsid w:val="000542DC"/>
    <w:rsid w:val="00054372"/>
    <w:rsid w:val="00054BAA"/>
    <w:rsid w:val="000551A6"/>
    <w:rsid w:val="0005539A"/>
    <w:rsid w:val="00055688"/>
    <w:rsid w:val="00055A9E"/>
    <w:rsid w:val="00055D68"/>
    <w:rsid w:val="000564CD"/>
    <w:rsid w:val="00056644"/>
    <w:rsid w:val="000566D6"/>
    <w:rsid w:val="00056AA6"/>
    <w:rsid w:val="00056B84"/>
    <w:rsid w:val="00056BA9"/>
    <w:rsid w:val="0005714D"/>
    <w:rsid w:val="00057876"/>
    <w:rsid w:val="000578B9"/>
    <w:rsid w:val="000578F8"/>
    <w:rsid w:val="0005798F"/>
    <w:rsid w:val="00057A6A"/>
    <w:rsid w:val="00057D37"/>
    <w:rsid w:val="000603A9"/>
    <w:rsid w:val="00060488"/>
    <w:rsid w:val="00060A52"/>
    <w:rsid w:val="00060E89"/>
    <w:rsid w:val="0006107E"/>
    <w:rsid w:val="000612B9"/>
    <w:rsid w:val="000612BB"/>
    <w:rsid w:val="00062852"/>
    <w:rsid w:val="00062AAB"/>
    <w:rsid w:val="00062C27"/>
    <w:rsid w:val="00062F71"/>
    <w:rsid w:val="000630A4"/>
    <w:rsid w:val="0006320E"/>
    <w:rsid w:val="00063CAB"/>
    <w:rsid w:val="00063E76"/>
    <w:rsid w:val="00063FD7"/>
    <w:rsid w:val="00063FDE"/>
    <w:rsid w:val="0006401D"/>
    <w:rsid w:val="00064049"/>
    <w:rsid w:val="00064920"/>
    <w:rsid w:val="000651FB"/>
    <w:rsid w:val="00065600"/>
    <w:rsid w:val="0006561D"/>
    <w:rsid w:val="00065705"/>
    <w:rsid w:val="00065735"/>
    <w:rsid w:val="00065755"/>
    <w:rsid w:val="00065F86"/>
    <w:rsid w:val="0006612F"/>
    <w:rsid w:val="0006613D"/>
    <w:rsid w:val="000663EF"/>
    <w:rsid w:val="00067671"/>
    <w:rsid w:val="00067726"/>
    <w:rsid w:val="00070449"/>
    <w:rsid w:val="000704D6"/>
    <w:rsid w:val="00070D29"/>
    <w:rsid w:val="0007119A"/>
    <w:rsid w:val="0007214F"/>
    <w:rsid w:val="000726EE"/>
    <w:rsid w:val="00072903"/>
    <w:rsid w:val="000729E2"/>
    <w:rsid w:val="00072A3D"/>
    <w:rsid w:val="00073044"/>
    <w:rsid w:val="000733E8"/>
    <w:rsid w:val="00073655"/>
    <w:rsid w:val="00073687"/>
    <w:rsid w:val="00073C47"/>
    <w:rsid w:val="00073C93"/>
    <w:rsid w:val="00073F05"/>
    <w:rsid w:val="00074424"/>
    <w:rsid w:val="00074A36"/>
    <w:rsid w:val="00074BC7"/>
    <w:rsid w:val="00075CBE"/>
    <w:rsid w:val="0007611C"/>
    <w:rsid w:val="00076324"/>
    <w:rsid w:val="000767EF"/>
    <w:rsid w:val="000769DA"/>
    <w:rsid w:val="00076A7D"/>
    <w:rsid w:val="00076C22"/>
    <w:rsid w:val="00076F02"/>
    <w:rsid w:val="0007732C"/>
    <w:rsid w:val="00077412"/>
    <w:rsid w:val="000775C8"/>
    <w:rsid w:val="0007763F"/>
    <w:rsid w:val="00077CD9"/>
    <w:rsid w:val="00077F10"/>
    <w:rsid w:val="00077F26"/>
    <w:rsid w:val="000800F1"/>
    <w:rsid w:val="00080142"/>
    <w:rsid w:val="00080150"/>
    <w:rsid w:val="0008077C"/>
    <w:rsid w:val="0008103E"/>
    <w:rsid w:val="00081248"/>
    <w:rsid w:val="00081AD9"/>
    <w:rsid w:val="00081C79"/>
    <w:rsid w:val="00081D51"/>
    <w:rsid w:val="00082429"/>
    <w:rsid w:val="000828C1"/>
    <w:rsid w:val="000829F5"/>
    <w:rsid w:val="00082BB4"/>
    <w:rsid w:val="00082C00"/>
    <w:rsid w:val="00082D19"/>
    <w:rsid w:val="00082DD3"/>
    <w:rsid w:val="00083CF8"/>
    <w:rsid w:val="00083D5C"/>
    <w:rsid w:val="00083D91"/>
    <w:rsid w:val="00083E74"/>
    <w:rsid w:val="000840C1"/>
    <w:rsid w:val="000842FA"/>
    <w:rsid w:val="000847EC"/>
    <w:rsid w:val="0008481E"/>
    <w:rsid w:val="00084B9F"/>
    <w:rsid w:val="00084F6F"/>
    <w:rsid w:val="00085086"/>
    <w:rsid w:val="0008526A"/>
    <w:rsid w:val="0008534E"/>
    <w:rsid w:val="00085F75"/>
    <w:rsid w:val="0008652A"/>
    <w:rsid w:val="000867D3"/>
    <w:rsid w:val="00086C3B"/>
    <w:rsid w:val="000872BA"/>
    <w:rsid w:val="000873F2"/>
    <w:rsid w:val="000878E7"/>
    <w:rsid w:val="00087E62"/>
    <w:rsid w:val="00087EEB"/>
    <w:rsid w:val="00090AC0"/>
    <w:rsid w:val="00090BBA"/>
    <w:rsid w:val="00090D72"/>
    <w:rsid w:val="00090FC7"/>
    <w:rsid w:val="00091033"/>
    <w:rsid w:val="000910C9"/>
    <w:rsid w:val="00091898"/>
    <w:rsid w:val="000918A4"/>
    <w:rsid w:val="00092BF1"/>
    <w:rsid w:val="00092D0B"/>
    <w:rsid w:val="00093318"/>
    <w:rsid w:val="00093587"/>
    <w:rsid w:val="0009361B"/>
    <w:rsid w:val="00093956"/>
    <w:rsid w:val="00093DDC"/>
    <w:rsid w:val="00093FE0"/>
    <w:rsid w:val="00094901"/>
    <w:rsid w:val="00094CE8"/>
    <w:rsid w:val="00095057"/>
    <w:rsid w:val="00095245"/>
    <w:rsid w:val="000952E9"/>
    <w:rsid w:val="00095D0E"/>
    <w:rsid w:val="00095FA5"/>
    <w:rsid w:val="000961E4"/>
    <w:rsid w:val="00096642"/>
    <w:rsid w:val="0009672B"/>
    <w:rsid w:val="000974A2"/>
    <w:rsid w:val="00097503"/>
    <w:rsid w:val="00097581"/>
    <w:rsid w:val="000978F7"/>
    <w:rsid w:val="00097E6E"/>
    <w:rsid w:val="00097F83"/>
    <w:rsid w:val="000A0809"/>
    <w:rsid w:val="000A0CBE"/>
    <w:rsid w:val="000A0E7E"/>
    <w:rsid w:val="000A12ED"/>
    <w:rsid w:val="000A13C7"/>
    <w:rsid w:val="000A1501"/>
    <w:rsid w:val="000A19DB"/>
    <w:rsid w:val="000A1B0F"/>
    <w:rsid w:val="000A1C37"/>
    <w:rsid w:val="000A1E5B"/>
    <w:rsid w:val="000A1F57"/>
    <w:rsid w:val="000A2096"/>
    <w:rsid w:val="000A225F"/>
    <w:rsid w:val="000A2526"/>
    <w:rsid w:val="000A26FB"/>
    <w:rsid w:val="000A28A9"/>
    <w:rsid w:val="000A2E0E"/>
    <w:rsid w:val="000A31A0"/>
    <w:rsid w:val="000A33E2"/>
    <w:rsid w:val="000A34CA"/>
    <w:rsid w:val="000A358A"/>
    <w:rsid w:val="000A36CD"/>
    <w:rsid w:val="000A37A7"/>
    <w:rsid w:val="000A3931"/>
    <w:rsid w:val="000A419C"/>
    <w:rsid w:val="000A41D9"/>
    <w:rsid w:val="000A43A5"/>
    <w:rsid w:val="000A4CA9"/>
    <w:rsid w:val="000A4E84"/>
    <w:rsid w:val="000A53B1"/>
    <w:rsid w:val="000A54D4"/>
    <w:rsid w:val="000A57B9"/>
    <w:rsid w:val="000A57F2"/>
    <w:rsid w:val="000A587C"/>
    <w:rsid w:val="000A5A17"/>
    <w:rsid w:val="000A5E6A"/>
    <w:rsid w:val="000A5E93"/>
    <w:rsid w:val="000A5F2A"/>
    <w:rsid w:val="000A6313"/>
    <w:rsid w:val="000A662F"/>
    <w:rsid w:val="000A669F"/>
    <w:rsid w:val="000A6891"/>
    <w:rsid w:val="000A6C88"/>
    <w:rsid w:val="000A74F2"/>
    <w:rsid w:val="000A78DC"/>
    <w:rsid w:val="000A7968"/>
    <w:rsid w:val="000B0277"/>
    <w:rsid w:val="000B0798"/>
    <w:rsid w:val="000B0925"/>
    <w:rsid w:val="000B0AC3"/>
    <w:rsid w:val="000B1248"/>
    <w:rsid w:val="000B18E8"/>
    <w:rsid w:val="000B1B5A"/>
    <w:rsid w:val="000B21AB"/>
    <w:rsid w:val="000B265C"/>
    <w:rsid w:val="000B2756"/>
    <w:rsid w:val="000B2877"/>
    <w:rsid w:val="000B348E"/>
    <w:rsid w:val="000B3652"/>
    <w:rsid w:val="000B3AE4"/>
    <w:rsid w:val="000B3BE0"/>
    <w:rsid w:val="000B3CEA"/>
    <w:rsid w:val="000B3DB1"/>
    <w:rsid w:val="000B428B"/>
    <w:rsid w:val="000B44AD"/>
    <w:rsid w:val="000B45F8"/>
    <w:rsid w:val="000B4693"/>
    <w:rsid w:val="000B5737"/>
    <w:rsid w:val="000B5865"/>
    <w:rsid w:val="000B5F21"/>
    <w:rsid w:val="000B5F29"/>
    <w:rsid w:val="000B5FBC"/>
    <w:rsid w:val="000B62D0"/>
    <w:rsid w:val="000B6511"/>
    <w:rsid w:val="000B65FA"/>
    <w:rsid w:val="000B6B9D"/>
    <w:rsid w:val="000B6DBB"/>
    <w:rsid w:val="000B6EC2"/>
    <w:rsid w:val="000B6F94"/>
    <w:rsid w:val="000B7024"/>
    <w:rsid w:val="000B7605"/>
    <w:rsid w:val="000B767C"/>
    <w:rsid w:val="000C0229"/>
    <w:rsid w:val="000C02AC"/>
    <w:rsid w:val="000C02B2"/>
    <w:rsid w:val="000C06D7"/>
    <w:rsid w:val="000C0C2F"/>
    <w:rsid w:val="000C11F1"/>
    <w:rsid w:val="000C1467"/>
    <w:rsid w:val="000C15D1"/>
    <w:rsid w:val="000C21A3"/>
    <w:rsid w:val="000C22FD"/>
    <w:rsid w:val="000C2730"/>
    <w:rsid w:val="000C2B88"/>
    <w:rsid w:val="000C3064"/>
    <w:rsid w:val="000C3521"/>
    <w:rsid w:val="000C3688"/>
    <w:rsid w:val="000C383C"/>
    <w:rsid w:val="000C38A0"/>
    <w:rsid w:val="000C3965"/>
    <w:rsid w:val="000C3F9D"/>
    <w:rsid w:val="000C3FC3"/>
    <w:rsid w:val="000C4674"/>
    <w:rsid w:val="000C46C7"/>
    <w:rsid w:val="000C4BC7"/>
    <w:rsid w:val="000C4DC0"/>
    <w:rsid w:val="000C5056"/>
    <w:rsid w:val="000C540F"/>
    <w:rsid w:val="000C5ECE"/>
    <w:rsid w:val="000C5FBD"/>
    <w:rsid w:val="000C649F"/>
    <w:rsid w:val="000C6BD3"/>
    <w:rsid w:val="000C7321"/>
    <w:rsid w:val="000C747E"/>
    <w:rsid w:val="000C7556"/>
    <w:rsid w:val="000C7796"/>
    <w:rsid w:val="000C7952"/>
    <w:rsid w:val="000C7F1D"/>
    <w:rsid w:val="000D0020"/>
    <w:rsid w:val="000D00D0"/>
    <w:rsid w:val="000D0315"/>
    <w:rsid w:val="000D03A8"/>
    <w:rsid w:val="000D1376"/>
    <w:rsid w:val="000D1528"/>
    <w:rsid w:val="000D1E51"/>
    <w:rsid w:val="000D203B"/>
    <w:rsid w:val="000D2265"/>
    <w:rsid w:val="000D290F"/>
    <w:rsid w:val="000D29B9"/>
    <w:rsid w:val="000D2A2F"/>
    <w:rsid w:val="000D2AF3"/>
    <w:rsid w:val="000D2E85"/>
    <w:rsid w:val="000D30F2"/>
    <w:rsid w:val="000D393E"/>
    <w:rsid w:val="000D3EA6"/>
    <w:rsid w:val="000D42BC"/>
    <w:rsid w:val="000D433B"/>
    <w:rsid w:val="000D4B3B"/>
    <w:rsid w:val="000D4D86"/>
    <w:rsid w:val="000D5116"/>
    <w:rsid w:val="000D54C7"/>
    <w:rsid w:val="000D5571"/>
    <w:rsid w:val="000D5A85"/>
    <w:rsid w:val="000D5AD6"/>
    <w:rsid w:val="000D5B6A"/>
    <w:rsid w:val="000D5DFA"/>
    <w:rsid w:val="000D5EFF"/>
    <w:rsid w:val="000D61F1"/>
    <w:rsid w:val="000D67B1"/>
    <w:rsid w:val="000D6E9E"/>
    <w:rsid w:val="000D766F"/>
    <w:rsid w:val="000D7CEB"/>
    <w:rsid w:val="000E031E"/>
    <w:rsid w:val="000E07DE"/>
    <w:rsid w:val="000E1061"/>
    <w:rsid w:val="000E1999"/>
    <w:rsid w:val="000E19EC"/>
    <w:rsid w:val="000E1F51"/>
    <w:rsid w:val="000E20A6"/>
    <w:rsid w:val="000E2454"/>
    <w:rsid w:val="000E27F7"/>
    <w:rsid w:val="000E2992"/>
    <w:rsid w:val="000E2A1E"/>
    <w:rsid w:val="000E2DA8"/>
    <w:rsid w:val="000E2EA0"/>
    <w:rsid w:val="000E30BA"/>
    <w:rsid w:val="000E39C9"/>
    <w:rsid w:val="000E3D80"/>
    <w:rsid w:val="000E3FC5"/>
    <w:rsid w:val="000E422B"/>
    <w:rsid w:val="000E43CD"/>
    <w:rsid w:val="000E4806"/>
    <w:rsid w:val="000E4E91"/>
    <w:rsid w:val="000E4F23"/>
    <w:rsid w:val="000E5051"/>
    <w:rsid w:val="000E53B5"/>
    <w:rsid w:val="000E5425"/>
    <w:rsid w:val="000E5676"/>
    <w:rsid w:val="000E5A32"/>
    <w:rsid w:val="000E5C4B"/>
    <w:rsid w:val="000E5C55"/>
    <w:rsid w:val="000E5E93"/>
    <w:rsid w:val="000E665A"/>
    <w:rsid w:val="000E6797"/>
    <w:rsid w:val="000E6A94"/>
    <w:rsid w:val="000E6B9E"/>
    <w:rsid w:val="000E6C05"/>
    <w:rsid w:val="000E7916"/>
    <w:rsid w:val="000E79C6"/>
    <w:rsid w:val="000E7EDE"/>
    <w:rsid w:val="000F003C"/>
    <w:rsid w:val="000F057B"/>
    <w:rsid w:val="000F09C2"/>
    <w:rsid w:val="000F10BC"/>
    <w:rsid w:val="000F11B6"/>
    <w:rsid w:val="000F1AA2"/>
    <w:rsid w:val="000F1BF1"/>
    <w:rsid w:val="000F1C45"/>
    <w:rsid w:val="000F20E9"/>
    <w:rsid w:val="000F2573"/>
    <w:rsid w:val="000F2D4A"/>
    <w:rsid w:val="000F3322"/>
    <w:rsid w:val="000F3504"/>
    <w:rsid w:val="000F3785"/>
    <w:rsid w:val="000F37EE"/>
    <w:rsid w:val="000F388E"/>
    <w:rsid w:val="000F3916"/>
    <w:rsid w:val="000F3A8D"/>
    <w:rsid w:val="000F3F31"/>
    <w:rsid w:val="000F4117"/>
    <w:rsid w:val="000F4242"/>
    <w:rsid w:val="000F46AB"/>
    <w:rsid w:val="000F4DC5"/>
    <w:rsid w:val="000F54BC"/>
    <w:rsid w:val="000F60CF"/>
    <w:rsid w:val="000F61FC"/>
    <w:rsid w:val="000F6599"/>
    <w:rsid w:val="000F65D8"/>
    <w:rsid w:val="000F66ED"/>
    <w:rsid w:val="000F6822"/>
    <w:rsid w:val="000F6973"/>
    <w:rsid w:val="000F6975"/>
    <w:rsid w:val="000F6CB1"/>
    <w:rsid w:val="000F6D14"/>
    <w:rsid w:val="000F747F"/>
    <w:rsid w:val="000F787D"/>
    <w:rsid w:val="000F7BD9"/>
    <w:rsid w:val="000F7D3F"/>
    <w:rsid w:val="000F7E84"/>
    <w:rsid w:val="00100034"/>
    <w:rsid w:val="0010020A"/>
    <w:rsid w:val="001002BC"/>
    <w:rsid w:val="00100DB3"/>
    <w:rsid w:val="00100DB6"/>
    <w:rsid w:val="00100E7D"/>
    <w:rsid w:val="0010161A"/>
    <w:rsid w:val="0010190B"/>
    <w:rsid w:val="00101CE8"/>
    <w:rsid w:val="001020C0"/>
    <w:rsid w:val="0010216B"/>
    <w:rsid w:val="001023BC"/>
    <w:rsid w:val="00102F41"/>
    <w:rsid w:val="00102FA0"/>
    <w:rsid w:val="00103078"/>
    <w:rsid w:val="0010329E"/>
    <w:rsid w:val="00103A28"/>
    <w:rsid w:val="00103F53"/>
    <w:rsid w:val="00104072"/>
    <w:rsid w:val="00104156"/>
    <w:rsid w:val="001044AE"/>
    <w:rsid w:val="00104753"/>
    <w:rsid w:val="00104DF2"/>
    <w:rsid w:val="00105094"/>
    <w:rsid w:val="00105AEE"/>
    <w:rsid w:val="00105D6D"/>
    <w:rsid w:val="00106032"/>
    <w:rsid w:val="0010623F"/>
    <w:rsid w:val="00106FE6"/>
    <w:rsid w:val="001070AB"/>
    <w:rsid w:val="00107221"/>
    <w:rsid w:val="00107811"/>
    <w:rsid w:val="00107B33"/>
    <w:rsid w:val="00110029"/>
    <w:rsid w:val="0011037C"/>
    <w:rsid w:val="00110462"/>
    <w:rsid w:val="0011046F"/>
    <w:rsid w:val="001104ED"/>
    <w:rsid w:val="00110896"/>
    <w:rsid w:val="00110F91"/>
    <w:rsid w:val="00111325"/>
    <w:rsid w:val="001115C6"/>
    <w:rsid w:val="0011168F"/>
    <w:rsid w:val="00111723"/>
    <w:rsid w:val="00111A09"/>
    <w:rsid w:val="00111A34"/>
    <w:rsid w:val="00111EC1"/>
    <w:rsid w:val="00112954"/>
    <w:rsid w:val="00112A31"/>
    <w:rsid w:val="00112E8E"/>
    <w:rsid w:val="0011304D"/>
    <w:rsid w:val="001131FF"/>
    <w:rsid w:val="001134AA"/>
    <w:rsid w:val="00113652"/>
    <w:rsid w:val="00113696"/>
    <w:rsid w:val="00113B12"/>
    <w:rsid w:val="00113C9B"/>
    <w:rsid w:val="00114267"/>
    <w:rsid w:val="00114317"/>
    <w:rsid w:val="0011506D"/>
    <w:rsid w:val="00115098"/>
    <w:rsid w:val="00115186"/>
    <w:rsid w:val="001152B3"/>
    <w:rsid w:val="001155B1"/>
    <w:rsid w:val="001155CF"/>
    <w:rsid w:val="0011594E"/>
    <w:rsid w:val="00115A25"/>
    <w:rsid w:val="00115A54"/>
    <w:rsid w:val="00116722"/>
    <w:rsid w:val="001167DA"/>
    <w:rsid w:val="00120022"/>
    <w:rsid w:val="001200D5"/>
    <w:rsid w:val="001204AA"/>
    <w:rsid w:val="001209DE"/>
    <w:rsid w:val="001209EE"/>
    <w:rsid w:val="00120A69"/>
    <w:rsid w:val="00120AFF"/>
    <w:rsid w:val="00120F63"/>
    <w:rsid w:val="001212C2"/>
    <w:rsid w:val="001219BF"/>
    <w:rsid w:val="00121BCF"/>
    <w:rsid w:val="00122611"/>
    <w:rsid w:val="001226E8"/>
    <w:rsid w:val="00122F76"/>
    <w:rsid w:val="0012320B"/>
    <w:rsid w:val="001232A3"/>
    <w:rsid w:val="00123664"/>
    <w:rsid w:val="0012368B"/>
    <w:rsid w:val="001236E7"/>
    <w:rsid w:val="00123A61"/>
    <w:rsid w:val="00123B78"/>
    <w:rsid w:val="00124758"/>
    <w:rsid w:val="00124AEA"/>
    <w:rsid w:val="00124B72"/>
    <w:rsid w:val="00124B78"/>
    <w:rsid w:val="00124C02"/>
    <w:rsid w:val="001256C3"/>
    <w:rsid w:val="00125901"/>
    <w:rsid w:val="00125D8C"/>
    <w:rsid w:val="00125E76"/>
    <w:rsid w:val="00125F82"/>
    <w:rsid w:val="00126154"/>
    <w:rsid w:val="001264C8"/>
    <w:rsid w:val="0012683C"/>
    <w:rsid w:val="001268F1"/>
    <w:rsid w:val="00126A3F"/>
    <w:rsid w:val="00126FB8"/>
    <w:rsid w:val="0012723B"/>
    <w:rsid w:val="001301A6"/>
    <w:rsid w:val="00130776"/>
    <w:rsid w:val="00131239"/>
    <w:rsid w:val="00131275"/>
    <w:rsid w:val="001316CC"/>
    <w:rsid w:val="0013189E"/>
    <w:rsid w:val="001320B5"/>
    <w:rsid w:val="001327F7"/>
    <w:rsid w:val="00132C1F"/>
    <w:rsid w:val="00132CD9"/>
    <w:rsid w:val="00132DF6"/>
    <w:rsid w:val="001330F2"/>
    <w:rsid w:val="001332A5"/>
    <w:rsid w:val="00133610"/>
    <w:rsid w:val="001337AA"/>
    <w:rsid w:val="00133D61"/>
    <w:rsid w:val="00133D74"/>
    <w:rsid w:val="0013443B"/>
    <w:rsid w:val="00134B70"/>
    <w:rsid w:val="00134C20"/>
    <w:rsid w:val="00134FC9"/>
    <w:rsid w:val="001354AB"/>
    <w:rsid w:val="0013560E"/>
    <w:rsid w:val="00135662"/>
    <w:rsid w:val="001356C1"/>
    <w:rsid w:val="001356F8"/>
    <w:rsid w:val="0013571B"/>
    <w:rsid w:val="00136231"/>
    <w:rsid w:val="001366DB"/>
    <w:rsid w:val="00136736"/>
    <w:rsid w:val="00136BFE"/>
    <w:rsid w:val="00136D82"/>
    <w:rsid w:val="00136F33"/>
    <w:rsid w:val="00137601"/>
    <w:rsid w:val="00137CD2"/>
    <w:rsid w:val="00140D83"/>
    <w:rsid w:val="00140FB7"/>
    <w:rsid w:val="001413D4"/>
    <w:rsid w:val="001414CB"/>
    <w:rsid w:val="00141882"/>
    <w:rsid w:val="00141D88"/>
    <w:rsid w:val="0014207D"/>
    <w:rsid w:val="001427A5"/>
    <w:rsid w:val="001427CE"/>
    <w:rsid w:val="00142A2E"/>
    <w:rsid w:val="00142A41"/>
    <w:rsid w:val="001431F5"/>
    <w:rsid w:val="00143694"/>
    <w:rsid w:val="00143747"/>
    <w:rsid w:val="001437F4"/>
    <w:rsid w:val="001440ED"/>
    <w:rsid w:val="0014413D"/>
    <w:rsid w:val="00144283"/>
    <w:rsid w:val="00144D5B"/>
    <w:rsid w:val="00145005"/>
    <w:rsid w:val="001451FC"/>
    <w:rsid w:val="00145478"/>
    <w:rsid w:val="00145523"/>
    <w:rsid w:val="00145720"/>
    <w:rsid w:val="001457CA"/>
    <w:rsid w:val="00145F15"/>
    <w:rsid w:val="00145F42"/>
    <w:rsid w:val="00145F4E"/>
    <w:rsid w:val="0014619B"/>
    <w:rsid w:val="001461B1"/>
    <w:rsid w:val="001462B4"/>
    <w:rsid w:val="00146923"/>
    <w:rsid w:val="00146AD4"/>
    <w:rsid w:val="00146DF0"/>
    <w:rsid w:val="001470C2"/>
    <w:rsid w:val="001474CE"/>
    <w:rsid w:val="00147A1B"/>
    <w:rsid w:val="001501D9"/>
    <w:rsid w:val="00150ACD"/>
    <w:rsid w:val="00151454"/>
    <w:rsid w:val="001519BF"/>
    <w:rsid w:val="00151D71"/>
    <w:rsid w:val="001529EE"/>
    <w:rsid w:val="00152A63"/>
    <w:rsid w:val="00152F97"/>
    <w:rsid w:val="00153176"/>
    <w:rsid w:val="001534CC"/>
    <w:rsid w:val="00153787"/>
    <w:rsid w:val="00153E63"/>
    <w:rsid w:val="00154142"/>
    <w:rsid w:val="0015424D"/>
    <w:rsid w:val="00154548"/>
    <w:rsid w:val="00154DC2"/>
    <w:rsid w:val="00155236"/>
    <w:rsid w:val="001557B1"/>
    <w:rsid w:val="00155968"/>
    <w:rsid w:val="00155B2C"/>
    <w:rsid w:val="00155DCE"/>
    <w:rsid w:val="00156237"/>
    <w:rsid w:val="00156502"/>
    <w:rsid w:val="0015667E"/>
    <w:rsid w:val="00156F14"/>
    <w:rsid w:val="0015703E"/>
    <w:rsid w:val="00157291"/>
    <w:rsid w:val="001575BF"/>
    <w:rsid w:val="00157786"/>
    <w:rsid w:val="00157A43"/>
    <w:rsid w:val="00157DBE"/>
    <w:rsid w:val="00160166"/>
    <w:rsid w:val="001601F4"/>
    <w:rsid w:val="001603B5"/>
    <w:rsid w:val="0016052F"/>
    <w:rsid w:val="00160700"/>
    <w:rsid w:val="001610B6"/>
    <w:rsid w:val="001611F3"/>
    <w:rsid w:val="0016140C"/>
    <w:rsid w:val="00161535"/>
    <w:rsid w:val="00161A85"/>
    <w:rsid w:val="0016235D"/>
    <w:rsid w:val="00162C34"/>
    <w:rsid w:val="00162D92"/>
    <w:rsid w:val="001631F9"/>
    <w:rsid w:val="0016335A"/>
    <w:rsid w:val="0016351C"/>
    <w:rsid w:val="00163547"/>
    <w:rsid w:val="001639A7"/>
    <w:rsid w:val="001639D9"/>
    <w:rsid w:val="0016405A"/>
    <w:rsid w:val="00164234"/>
    <w:rsid w:val="001644D7"/>
    <w:rsid w:val="001646F2"/>
    <w:rsid w:val="00164889"/>
    <w:rsid w:val="00164BB7"/>
    <w:rsid w:val="00164C7D"/>
    <w:rsid w:val="00164F51"/>
    <w:rsid w:val="00165B44"/>
    <w:rsid w:val="00165BC4"/>
    <w:rsid w:val="00166703"/>
    <w:rsid w:val="00166A22"/>
    <w:rsid w:val="0016732E"/>
    <w:rsid w:val="00167A51"/>
    <w:rsid w:val="00167D34"/>
    <w:rsid w:val="00167F97"/>
    <w:rsid w:val="00170077"/>
    <w:rsid w:val="00170793"/>
    <w:rsid w:val="00170989"/>
    <w:rsid w:val="00170D03"/>
    <w:rsid w:val="00170D2A"/>
    <w:rsid w:val="00170EE4"/>
    <w:rsid w:val="0017146E"/>
    <w:rsid w:val="0017149E"/>
    <w:rsid w:val="001715F0"/>
    <w:rsid w:val="00171CC7"/>
    <w:rsid w:val="00171CDB"/>
    <w:rsid w:val="001720E6"/>
    <w:rsid w:val="00172376"/>
    <w:rsid w:val="001724FE"/>
    <w:rsid w:val="00172520"/>
    <w:rsid w:val="00172632"/>
    <w:rsid w:val="00172669"/>
    <w:rsid w:val="0017282D"/>
    <w:rsid w:val="00172956"/>
    <w:rsid w:val="00172D25"/>
    <w:rsid w:val="00172FC1"/>
    <w:rsid w:val="001745CE"/>
    <w:rsid w:val="0017460A"/>
    <w:rsid w:val="00174FB4"/>
    <w:rsid w:val="00175106"/>
    <w:rsid w:val="0017510F"/>
    <w:rsid w:val="0017554C"/>
    <w:rsid w:val="00175FD7"/>
    <w:rsid w:val="00175FE7"/>
    <w:rsid w:val="001762E7"/>
    <w:rsid w:val="00176754"/>
    <w:rsid w:val="00176C70"/>
    <w:rsid w:val="00177567"/>
    <w:rsid w:val="00177570"/>
    <w:rsid w:val="001776C2"/>
    <w:rsid w:val="001778A8"/>
    <w:rsid w:val="00177A3D"/>
    <w:rsid w:val="00177C0A"/>
    <w:rsid w:val="0018002F"/>
    <w:rsid w:val="00180062"/>
    <w:rsid w:val="001802F2"/>
    <w:rsid w:val="0018056C"/>
    <w:rsid w:val="00180875"/>
    <w:rsid w:val="001809A2"/>
    <w:rsid w:val="00180E89"/>
    <w:rsid w:val="00180FDD"/>
    <w:rsid w:val="0018110D"/>
    <w:rsid w:val="001812DB"/>
    <w:rsid w:val="0018151E"/>
    <w:rsid w:val="001817F2"/>
    <w:rsid w:val="00181A1C"/>
    <w:rsid w:val="0018224E"/>
    <w:rsid w:val="0018242A"/>
    <w:rsid w:val="00182B36"/>
    <w:rsid w:val="00183060"/>
    <w:rsid w:val="00183068"/>
    <w:rsid w:val="001834BC"/>
    <w:rsid w:val="00183C25"/>
    <w:rsid w:val="00183D6B"/>
    <w:rsid w:val="00183D80"/>
    <w:rsid w:val="00183FCC"/>
    <w:rsid w:val="00184109"/>
    <w:rsid w:val="00184115"/>
    <w:rsid w:val="001843F7"/>
    <w:rsid w:val="0018451E"/>
    <w:rsid w:val="001846E1"/>
    <w:rsid w:val="001847EB"/>
    <w:rsid w:val="00184A9A"/>
    <w:rsid w:val="00184E8F"/>
    <w:rsid w:val="00185050"/>
    <w:rsid w:val="00185235"/>
    <w:rsid w:val="001852B9"/>
    <w:rsid w:val="001854AB"/>
    <w:rsid w:val="001856D9"/>
    <w:rsid w:val="0018579A"/>
    <w:rsid w:val="001857BA"/>
    <w:rsid w:val="001858E5"/>
    <w:rsid w:val="00186002"/>
    <w:rsid w:val="0018632E"/>
    <w:rsid w:val="00186C42"/>
    <w:rsid w:val="00187107"/>
    <w:rsid w:val="00187890"/>
    <w:rsid w:val="00187A7D"/>
    <w:rsid w:val="00187B19"/>
    <w:rsid w:val="00187DAC"/>
    <w:rsid w:val="0019029F"/>
    <w:rsid w:val="0019033E"/>
    <w:rsid w:val="00190404"/>
    <w:rsid w:val="00190A0F"/>
    <w:rsid w:val="00190A1A"/>
    <w:rsid w:val="00190C6A"/>
    <w:rsid w:val="00190DBE"/>
    <w:rsid w:val="0019198C"/>
    <w:rsid w:val="00191A38"/>
    <w:rsid w:val="0019214B"/>
    <w:rsid w:val="001921FD"/>
    <w:rsid w:val="00192219"/>
    <w:rsid w:val="001925EA"/>
    <w:rsid w:val="00192AB1"/>
    <w:rsid w:val="00192E1C"/>
    <w:rsid w:val="001936B7"/>
    <w:rsid w:val="001937EE"/>
    <w:rsid w:val="001937EF"/>
    <w:rsid w:val="001939D5"/>
    <w:rsid w:val="00193AD2"/>
    <w:rsid w:val="00193C45"/>
    <w:rsid w:val="00193D8C"/>
    <w:rsid w:val="00194027"/>
    <w:rsid w:val="0019462A"/>
    <w:rsid w:val="001948B6"/>
    <w:rsid w:val="0019493D"/>
    <w:rsid w:val="00194A70"/>
    <w:rsid w:val="001951F4"/>
    <w:rsid w:val="00195672"/>
    <w:rsid w:val="00195CD5"/>
    <w:rsid w:val="001963F1"/>
    <w:rsid w:val="0019674F"/>
    <w:rsid w:val="00196B67"/>
    <w:rsid w:val="00196BDB"/>
    <w:rsid w:val="00196DE4"/>
    <w:rsid w:val="00197344"/>
    <w:rsid w:val="00197779"/>
    <w:rsid w:val="001A09EB"/>
    <w:rsid w:val="001A0A4C"/>
    <w:rsid w:val="001A0B97"/>
    <w:rsid w:val="001A0F24"/>
    <w:rsid w:val="001A154B"/>
    <w:rsid w:val="001A1848"/>
    <w:rsid w:val="001A18AF"/>
    <w:rsid w:val="001A1D6F"/>
    <w:rsid w:val="001A1FFD"/>
    <w:rsid w:val="001A2004"/>
    <w:rsid w:val="001A21B3"/>
    <w:rsid w:val="001A22CA"/>
    <w:rsid w:val="001A23B4"/>
    <w:rsid w:val="001A28D2"/>
    <w:rsid w:val="001A2A32"/>
    <w:rsid w:val="001A30EE"/>
    <w:rsid w:val="001A3165"/>
    <w:rsid w:val="001A324B"/>
    <w:rsid w:val="001A384D"/>
    <w:rsid w:val="001A3A7E"/>
    <w:rsid w:val="001A3B80"/>
    <w:rsid w:val="001A3F5B"/>
    <w:rsid w:val="001A419B"/>
    <w:rsid w:val="001A4557"/>
    <w:rsid w:val="001A4673"/>
    <w:rsid w:val="001A4B4C"/>
    <w:rsid w:val="001A4C49"/>
    <w:rsid w:val="001A4D4D"/>
    <w:rsid w:val="001A5060"/>
    <w:rsid w:val="001A51DE"/>
    <w:rsid w:val="001A5413"/>
    <w:rsid w:val="001A5981"/>
    <w:rsid w:val="001A5B11"/>
    <w:rsid w:val="001A5B9A"/>
    <w:rsid w:val="001A5E96"/>
    <w:rsid w:val="001A5EBD"/>
    <w:rsid w:val="001A6044"/>
    <w:rsid w:val="001A6814"/>
    <w:rsid w:val="001A6B1C"/>
    <w:rsid w:val="001B05C0"/>
    <w:rsid w:val="001B0692"/>
    <w:rsid w:val="001B0C0F"/>
    <w:rsid w:val="001B1CDE"/>
    <w:rsid w:val="001B1FE5"/>
    <w:rsid w:val="001B256F"/>
    <w:rsid w:val="001B26D5"/>
    <w:rsid w:val="001B36DE"/>
    <w:rsid w:val="001B3AA8"/>
    <w:rsid w:val="001B3C54"/>
    <w:rsid w:val="001B3C88"/>
    <w:rsid w:val="001B409F"/>
    <w:rsid w:val="001B47C0"/>
    <w:rsid w:val="001B4B2E"/>
    <w:rsid w:val="001B4C9B"/>
    <w:rsid w:val="001B4CBB"/>
    <w:rsid w:val="001B4FA0"/>
    <w:rsid w:val="001B4FAB"/>
    <w:rsid w:val="001B5CC5"/>
    <w:rsid w:val="001B5D0B"/>
    <w:rsid w:val="001B5D45"/>
    <w:rsid w:val="001B5D54"/>
    <w:rsid w:val="001B5D80"/>
    <w:rsid w:val="001B607F"/>
    <w:rsid w:val="001B6208"/>
    <w:rsid w:val="001B6C6F"/>
    <w:rsid w:val="001B6F8A"/>
    <w:rsid w:val="001B7199"/>
    <w:rsid w:val="001B71F9"/>
    <w:rsid w:val="001B727F"/>
    <w:rsid w:val="001B7390"/>
    <w:rsid w:val="001B74F5"/>
    <w:rsid w:val="001B7710"/>
    <w:rsid w:val="001B7B3A"/>
    <w:rsid w:val="001B7D91"/>
    <w:rsid w:val="001C0593"/>
    <w:rsid w:val="001C0782"/>
    <w:rsid w:val="001C0F9B"/>
    <w:rsid w:val="001C12F9"/>
    <w:rsid w:val="001C139B"/>
    <w:rsid w:val="001C165D"/>
    <w:rsid w:val="001C2069"/>
    <w:rsid w:val="001C24F3"/>
    <w:rsid w:val="001C266F"/>
    <w:rsid w:val="001C27E5"/>
    <w:rsid w:val="001C3046"/>
    <w:rsid w:val="001C3A4A"/>
    <w:rsid w:val="001C3E63"/>
    <w:rsid w:val="001C3E7C"/>
    <w:rsid w:val="001C4079"/>
    <w:rsid w:val="001C41A9"/>
    <w:rsid w:val="001C44FF"/>
    <w:rsid w:val="001C4579"/>
    <w:rsid w:val="001C45D8"/>
    <w:rsid w:val="001C472E"/>
    <w:rsid w:val="001C4B14"/>
    <w:rsid w:val="001C4EEA"/>
    <w:rsid w:val="001C4FBA"/>
    <w:rsid w:val="001C52F4"/>
    <w:rsid w:val="001C5777"/>
    <w:rsid w:val="001C57FA"/>
    <w:rsid w:val="001C5D03"/>
    <w:rsid w:val="001C5D28"/>
    <w:rsid w:val="001C6180"/>
    <w:rsid w:val="001C6F82"/>
    <w:rsid w:val="001C71FE"/>
    <w:rsid w:val="001C72BC"/>
    <w:rsid w:val="001C7367"/>
    <w:rsid w:val="001C7EA0"/>
    <w:rsid w:val="001D03D9"/>
    <w:rsid w:val="001D04E5"/>
    <w:rsid w:val="001D0793"/>
    <w:rsid w:val="001D0914"/>
    <w:rsid w:val="001D0AD8"/>
    <w:rsid w:val="001D0CB9"/>
    <w:rsid w:val="001D1AE1"/>
    <w:rsid w:val="001D2435"/>
    <w:rsid w:val="001D248D"/>
    <w:rsid w:val="001D2528"/>
    <w:rsid w:val="001D2B42"/>
    <w:rsid w:val="001D2D89"/>
    <w:rsid w:val="001D2F83"/>
    <w:rsid w:val="001D36CB"/>
    <w:rsid w:val="001D3A8C"/>
    <w:rsid w:val="001D3B6F"/>
    <w:rsid w:val="001D3BE0"/>
    <w:rsid w:val="001D4368"/>
    <w:rsid w:val="001D43B1"/>
    <w:rsid w:val="001D444C"/>
    <w:rsid w:val="001D4475"/>
    <w:rsid w:val="001D461B"/>
    <w:rsid w:val="001D474B"/>
    <w:rsid w:val="001D5038"/>
    <w:rsid w:val="001D50A7"/>
    <w:rsid w:val="001D53F6"/>
    <w:rsid w:val="001D5746"/>
    <w:rsid w:val="001D5B21"/>
    <w:rsid w:val="001D5ED0"/>
    <w:rsid w:val="001D67E5"/>
    <w:rsid w:val="001D6C45"/>
    <w:rsid w:val="001D7099"/>
    <w:rsid w:val="001D721B"/>
    <w:rsid w:val="001E02F6"/>
    <w:rsid w:val="001E036E"/>
    <w:rsid w:val="001E0520"/>
    <w:rsid w:val="001E135F"/>
    <w:rsid w:val="001E14C2"/>
    <w:rsid w:val="001E22D2"/>
    <w:rsid w:val="001E25F5"/>
    <w:rsid w:val="001E2BBF"/>
    <w:rsid w:val="001E2E3D"/>
    <w:rsid w:val="001E3005"/>
    <w:rsid w:val="001E34CB"/>
    <w:rsid w:val="001E3D19"/>
    <w:rsid w:val="001E4188"/>
    <w:rsid w:val="001E482F"/>
    <w:rsid w:val="001E4859"/>
    <w:rsid w:val="001E4950"/>
    <w:rsid w:val="001E4D4A"/>
    <w:rsid w:val="001E4D71"/>
    <w:rsid w:val="001E4E0D"/>
    <w:rsid w:val="001E4E13"/>
    <w:rsid w:val="001E531E"/>
    <w:rsid w:val="001E5563"/>
    <w:rsid w:val="001E55D1"/>
    <w:rsid w:val="001E55DF"/>
    <w:rsid w:val="001E5773"/>
    <w:rsid w:val="001E5829"/>
    <w:rsid w:val="001E58B0"/>
    <w:rsid w:val="001E5F28"/>
    <w:rsid w:val="001E618F"/>
    <w:rsid w:val="001E6BDF"/>
    <w:rsid w:val="001E6D5D"/>
    <w:rsid w:val="001E71FD"/>
    <w:rsid w:val="001E744D"/>
    <w:rsid w:val="001F0156"/>
    <w:rsid w:val="001F038B"/>
    <w:rsid w:val="001F03AF"/>
    <w:rsid w:val="001F0AC0"/>
    <w:rsid w:val="001F0D87"/>
    <w:rsid w:val="001F0FAE"/>
    <w:rsid w:val="001F10B7"/>
    <w:rsid w:val="001F189B"/>
    <w:rsid w:val="001F1A18"/>
    <w:rsid w:val="001F221D"/>
    <w:rsid w:val="001F2A80"/>
    <w:rsid w:val="001F2B59"/>
    <w:rsid w:val="001F2E92"/>
    <w:rsid w:val="001F2FC8"/>
    <w:rsid w:val="001F3255"/>
    <w:rsid w:val="001F3C13"/>
    <w:rsid w:val="001F3EE6"/>
    <w:rsid w:val="001F41AE"/>
    <w:rsid w:val="001F496F"/>
    <w:rsid w:val="001F4B27"/>
    <w:rsid w:val="001F5081"/>
    <w:rsid w:val="001F5118"/>
    <w:rsid w:val="001F511A"/>
    <w:rsid w:val="001F5616"/>
    <w:rsid w:val="001F59C3"/>
    <w:rsid w:val="001F5D8F"/>
    <w:rsid w:val="001F5D98"/>
    <w:rsid w:val="001F632C"/>
    <w:rsid w:val="001F6889"/>
    <w:rsid w:val="001F691C"/>
    <w:rsid w:val="001F6BDC"/>
    <w:rsid w:val="001F6CE3"/>
    <w:rsid w:val="001F7072"/>
    <w:rsid w:val="001F76D8"/>
    <w:rsid w:val="00200088"/>
    <w:rsid w:val="0020079D"/>
    <w:rsid w:val="002008EE"/>
    <w:rsid w:val="00201CF1"/>
    <w:rsid w:val="00201F39"/>
    <w:rsid w:val="00202180"/>
    <w:rsid w:val="002022C8"/>
    <w:rsid w:val="00202362"/>
    <w:rsid w:val="002023A0"/>
    <w:rsid w:val="0020284E"/>
    <w:rsid w:val="002030E1"/>
    <w:rsid w:val="00203318"/>
    <w:rsid w:val="00203496"/>
    <w:rsid w:val="00203795"/>
    <w:rsid w:val="00203C26"/>
    <w:rsid w:val="00203F21"/>
    <w:rsid w:val="00204164"/>
    <w:rsid w:val="002041D3"/>
    <w:rsid w:val="002041FB"/>
    <w:rsid w:val="00204252"/>
    <w:rsid w:val="00204363"/>
    <w:rsid w:val="002045E8"/>
    <w:rsid w:val="00204ADD"/>
    <w:rsid w:val="00204BB0"/>
    <w:rsid w:val="00204E45"/>
    <w:rsid w:val="00204F51"/>
    <w:rsid w:val="002053F7"/>
    <w:rsid w:val="002053FC"/>
    <w:rsid w:val="00205427"/>
    <w:rsid w:val="0020552B"/>
    <w:rsid w:val="002061ED"/>
    <w:rsid w:val="002062FD"/>
    <w:rsid w:val="00206881"/>
    <w:rsid w:val="00206A91"/>
    <w:rsid w:val="00206AE4"/>
    <w:rsid w:val="002079B5"/>
    <w:rsid w:val="00207DB4"/>
    <w:rsid w:val="00207FFA"/>
    <w:rsid w:val="0021145D"/>
    <w:rsid w:val="00211777"/>
    <w:rsid w:val="00211DD5"/>
    <w:rsid w:val="002120DA"/>
    <w:rsid w:val="00213330"/>
    <w:rsid w:val="002133A3"/>
    <w:rsid w:val="00213876"/>
    <w:rsid w:val="00213947"/>
    <w:rsid w:val="002143ED"/>
    <w:rsid w:val="002147E2"/>
    <w:rsid w:val="00214C65"/>
    <w:rsid w:val="002154F8"/>
    <w:rsid w:val="00215511"/>
    <w:rsid w:val="002156F7"/>
    <w:rsid w:val="002159C3"/>
    <w:rsid w:val="00215F0B"/>
    <w:rsid w:val="0021690E"/>
    <w:rsid w:val="0021747D"/>
    <w:rsid w:val="00217F80"/>
    <w:rsid w:val="00217FDB"/>
    <w:rsid w:val="002203CB"/>
    <w:rsid w:val="00220701"/>
    <w:rsid w:val="002208FA"/>
    <w:rsid w:val="00221130"/>
    <w:rsid w:val="002216EC"/>
    <w:rsid w:val="002217A2"/>
    <w:rsid w:val="00222337"/>
    <w:rsid w:val="002223A2"/>
    <w:rsid w:val="0022261D"/>
    <w:rsid w:val="00222EB1"/>
    <w:rsid w:val="00223433"/>
    <w:rsid w:val="002234EC"/>
    <w:rsid w:val="0022378B"/>
    <w:rsid w:val="00223C04"/>
    <w:rsid w:val="00225145"/>
    <w:rsid w:val="002251CF"/>
    <w:rsid w:val="002258BD"/>
    <w:rsid w:val="00225C17"/>
    <w:rsid w:val="00226CB3"/>
    <w:rsid w:val="00226E86"/>
    <w:rsid w:val="002271D0"/>
    <w:rsid w:val="002274B9"/>
    <w:rsid w:val="00227AD5"/>
    <w:rsid w:val="00227B72"/>
    <w:rsid w:val="00227FE9"/>
    <w:rsid w:val="00230B91"/>
    <w:rsid w:val="00230C56"/>
    <w:rsid w:val="00230D3F"/>
    <w:rsid w:val="0023115A"/>
    <w:rsid w:val="0023116A"/>
    <w:rsid w:val="00231477"/>
    <w:rsid w:val="00231E28"/>
    <w:rsid w:val="0023259C"/>
    <w:rsid w:val="00232F67"/>
    <w:rsid w:val="00233089"/>
    <w:rsid w:val="002333A2"/>
    <w:rsid w:val="0023340B"/>
    <w:rsid w:val="002334AA"/>
    <w:rsid w:val="00233664"/>
    <w:rsid w:val="00233ECE"/>
    <w:rsid w:val="002341D8"/>
    <w:rsid w:val="00234542"/>
    <w:rsid w:val="00234608"/>
    <w:rsid w:val="00234881"/>
    <w:rsid w:val="00234944"/>
    <w:rsid w:val="00235278"/>
    <w:rsid w:val="00235333"/>
    <w:rsid w:val="002357B3"/>
    <w:rsid w:val="00235ECD"/>
    <w:rsid w:val="002363B2"/>
    <w:rsid w:val="00236611"/>
    <w:rsid w:val="00236674"/>
    <w:rsid w:val="00236913"/>
    <w:rsid w:val="00236B32"/>
    <w:rsid w:val="00237F06"/>
    <w:rsid w:val="00237FFC"/>
    <w:rsid w:val="0024002A"/>
    <w:rsid w:val="00240612"/>
    <w:rsid w:val="0024063F"/>
    <w:rsid w:val="00240934"/>
    <w:rsid w:val="0024093C"/>
    <w:rsid w:val="00240CE2"/>
    <w:rsid w:val="00240F62"/>
    <w:rsid w:val="0024103C"/>
    <w:rsid w:val="0024129D"/>
    <w:rsid w:val="00241B72"/>
    <w:rsid w:val="00241F8B"/>
    <w:rsid w:val="00242096"/>
    <w:rsid w:val="0024250A"/>
    <w:rsid w:val="00242734"/>
    <w:rsid w:val="002429E0"/>
    <w:rsid w:val="00242B0B"/>
    <w:rsid w:val="00242BDF"/>
    <w:rsid w:val="00242F20"/>
    <w:rsid w:val="002431B8"/>
    <w:rsid w:val="00243458"/>
    <w:rsid w:val="00243544"/>
    <w:rsid w:val="002438B7"/>
    <w:rsid w:val="00244353"/>
    <w:rsid w:val="002443C3"/>
    <w:rsid w:val="00244699"/>
    <w:rsid w:val="0024483D"/>
    <w:rsid w:val="00244870"/>
    <w:rsid w:val="00244B99"/>
    <w:rsid w:val="00244DB4"/>
    <w:rsid w:val="00245357"/>
    <w:rsid w:val="00245431"/>
    <w:rsid w:val="00245B60"/>
    <w:rsid w:val="00245D46"/>
    <w:rsid w:val="00246087"/>
    <w:rsid w:val="002467DA"/>
    <w:rsid w:val="00246BD4"/>
    <w:rsid w:val="002501BD"/>
    <w:rsid w:val="0025022E"/>
    <w:rsid w:val="00250239"/>
    <w:rsid w:val="002505B5"/>
    <w:rsid w:val="00250ACC"/>
    <w:rsid w:val="0025149E"/>
    <w:rsid w:val="00251866"/>
    <w:rsid w:val="002518AB"/>
    <w:rsid w:val="00251944"/>
    <w:rsid w:val="002523D6"/>
    <w:rsid w:val="002524DD"/>
    <w:rsid w:val="00252650"/>
    <w:rsid w:val="002528B1"/>
    <w:rsid w:val="00252EDE"/>
    <w:rsid w:val="00253374"/>
    <w:rsid w:val="00253640"/>
    <w:rsid w:val="00253D26"/>
    <w:rsid w:val="00254994"/>
    <w:rsid w:val="00254B8D"/>
    <w:rsid w:val="00254BDE"/>
    <w:rsid w:val="0025517E"/>
    <w:rsid w:val="002559D7"/>
    <w:rsid w:val="002559DD"/>
    <w:rsid w:val="00255E0D"/>
    <w:rsid w:val="00255EA0"/>
    <w:rsid w:val="00255EB1"/>
    <w:rsid w:val="002560FA"/>
    <w:rsid w:val="00256523"/>
    <w:rsid w:val="00256A9C"/>
    <w:rsid w:val="00256E12"/>
    <w:rsid w:val="00257006"/>
    <w:rsid w:val="002573BE"/>
    <w:rsid w:val="002577B0"/>
    <w:rsid w:val="002579E0"/>
    <w:rsid w:val="00257B10"/>
    <w:rsid w:val="00257FDB"/>
    <w:rsid w:val="002601B1"/>
    <w:rsid w:val="002606A1"/>
    <w:rsid w:val="002606AC"/>
    <w:rsid w:val="0026168C"/>
    <w:rsid w:val="0026183F"/>
    <w:rsid w:val="002618C6"/>
    <w:rsid w:val="00262AC7"/>
    <w:rsid w:val="00262B30"/>
    <w:rsid w:val="002631EF"/>
    <w:rsid w:val="00263386"/>
    <w:rsid w:val="002633CF"/>
    <w:rsid w:val="00263484"/>
    <w:rsid w:val="00263504"/>
    <w:rsid w:val="00263637"/>
    <w:rsid w:val="002638F3"/>
    <w:rsid w:val="00263C14"/>
    <w:rsid w:val="00264270"/>
    <w:rsid w:val="00264DDC"/>
    <w:rsid w:val="00265143"/>
    <w:rsid w:val="00265302"/>
    <w:rsid w:val="00265FFD"/>
    <w:rsid w:val="002666AC"/>
    <w:rsid w:val="00266C95"/>
    <w:rsid w:val="002676A9"/>
    <w:rsid w:val="00267F29"/>
    <w:rsid w:val="002700B7"/>
    <w:rsid w:val="002705D8"/>
    <w:rsid w:val="00270D5E"/>
    <w:rsid w:val="00270E35"/>
    <w:rsid w:val="002716C0"/>
    <w:rsid w:val="0027194C"/>
    <w:rsid w:val="00271A74"/>
    <w:rsid w:val="00271A83"/>
    <w:rsid w:val="002722FE"/>
    <w:rsid w:val="00272470"/>
    <w:rsid w:val="002726E2"/>
    <w:rsid w:val="00272775"/>
    <w:rsid w:val="002727C4"/>
    <w:rsid w:val="00272834"/>
    <w:rsid w:val="00272951"/>
    <w:rsid w:val="00272D4E"/>
    <w:rsid w:val="002731A7"/>
    <w:rsid w:val="0027384E"/>
    <w:rsid w:val="00273AA8"/>
    <w:rsid w:val="00273C4F"/>
    <w:rsid w:val="00273DB6"/>
    <w:rsid w:val="00273F76"/>
    <w:rsid w:val="002740A6"/>
    <w:rsid w:val="00274292"/>
    <w:rsid w:val="002747FB"/>
    <w:rsid w:val="00274B32"/>
    <w:rsid w:val="00275C2F"/>
    <w:rsid w:val="00275C7A"/>
    <w:rsid w:val="00275F1F"/>
    <w:rsid w:val="00276654"/>
    <w:rsid w:val="002769DE"/>
    <w:rsid w:val="00276A2C"/>
    <w:rsid w:val="00276A3A"/>
    <w:rsid w:val="00276BEB"/>
    <w:rsid w:val="00276D87"/>
    <w:rsid w:val="00280031"/>
    <w:rsid w:val="0028062D"/>
    <w:rsid w:val="002807F3"/>
    <w:rsid w:val="0028080B"/>
    <w:rsid w:val="002808A5"/>
    <w:rsid w:val="0028094F"/>
    <w:rsid w:val="002809EE"/>
    <w:rsid w:val="00280BDB"/>
    <w:rsid w:val="002811AE"/>
    <w:rsid w:val="00281619"/>
    <w:rsid w:val="00281A47"/>
    <w:rsid w:val="00281ED8"/>
    <w:rsid w:val="00282562"/>
    <w:rsid w:val="002825FF"/>
    <w:rsid w:val="00282FF8"/>
    <w:rsid w:val="00283434"/>
    <w:rsid w:val="002834B0"/>
    <w:rsid w:val="00283954"/>
    <w:rsid w:val="00283E6D"/>
    <w:rsid w:val="00283E99"/>
    <w:rsid w:val="00284003"/>
    <w:rsid w:val="00284208"/>
    <w:rsid w:val="0028466D"/>
    <w:rsid w:val="0028468F"/>
    <w:rsid w:val="002846F9"/>
    <w:rsid w:val="00284762"/>
    <w:rsid w:val="00284835"/>
    <w:rsid w:val="0028494B"/>
    <w:rsid w:val="00284E09"/>
    <w:rsid w:val="0028543D"/>
    <w:rsid w:val="00285923"/>
    <w:rsid w:val="00285D06"/>
    <w:rsid w:val="00285F77"/>
    <w:rsid w:val="00286080"/>
    <w:rsid w:val="0028624F"/>
    <w:rsid w:val="0028628E"/>
    <w:rsid w:val="0028675B"/>
    <w:rsid w:val="00286C3E"/>
    <w:rsid w:val="00286C4A"/>
    <w:rsid w:val="0028751D"/>
    <w:rsid w:val="00287622"/>
    <w:rsid w:val="002876F5"/>
    <w:rsid w:val="00287A1B"/>
    <w:rsid w:val="00287AD4"/>
    <w:rsid w:val="00287B76"/>
    <w:rsid w:val="00287E3C"/>
    <w:rsid w:val="00290BFA"/>
    <w:rsid w:val="00290E2A"/>
    <w:rsid w:val="00290F1B"/>
    <w:rsid w:val="00291025"/>
    <w:rsid w:val="002916C4"/>
    <w:rsid w:val="00291BCB"/>
    <w:rsid w:val="00291BFD"/>
    <w:rsid w:val="00291C31"/>
    <w:rsid w:val="00292131"/>
    <w:rsid w:val="00292CD0"/>
    <w:rsid w:val="0029325C"/>
    <w:rsid w:val="002932BA"/>
    <w:rsid w:val="0029394B"/>
    <w:rsid w:val="002944E3"/>
    <w:rsid w:val="002945AE"/>
    <w:rsid w:val="002950BF"/>
    <w:rsid w:val="002952B5"/>
    <w:rsid w:val="00295558"/>
    <w:rsid w:val="002955C7"/>
    <w:rsid w:val="0029591D"/>
    <w:rsid w:val="00295C20"/>
    <w:rsid w:val="00295C60"/>
    <w:rsid w:val="002964BD"/>
    <w:rsid w:val="00297736"/>
    <w:rsid w:val="002977B0"/>
    <w:rsid w:val="002977DC"/>
    <w:rsid w:val="00297A12"/>
    <w:rsid w:val="00297B49"/>
    <w:rsid w:val="002A02C5"/>
    <w:rsid w:val="002A030F"/>
    <w:rsid w:val="002A0509"/>
    <w:rsid w:val="002A0E6D"/>
    <w:rsid w:val="002A135B"/>
    <w:rsid w:val="002A15EC"/>
    <w:rsid w:val="002A1E93"/>
    <w:rsid w:val="002A262E"/>
    <w:rsid w:val="002A273E"/>
    <w:rsid w:val="002A2B8D"/>
    <w:rsid w:val="002A2F23"/>
    <w:rsid w:val="002A2F8D"/>
    <w:rsid w:val="002A32CF"/>
    <w:rsid w:val="002A359A"/>
    <w:rsid w:val="002A36AB"/>
    <w:rsid w:val="002A4383"/>
    <w:rsid w:val="002A4630"/>
    <w:rsid w:val="002A497C"/>
    <w:rsid w:val="002A4B76"/>
    <w:rsid w:val="002A5B03"/>
    <w:rsid w:val="002A5B05"/>
    <w:rsid w:val="002A5B64"/>
    <w:rsid w:val="002A5CCD"/>
    <w:rsid w:val="002A6035"/>
    <w:rsid w:val="002A6152"/>
    <w:rsid w:val="002A65ED"/>
    <w:rsid w:val="002A664B"/>
    <w:rsid w:val="002A6667"/>
    <w:rsid w:val="002A6909"/>
    <w:rsid w:val="002A6C33"/>
    <w:rsid w:val="002A6D0A"/>
    <w:rsid w:val="002A7046"/>
    <w:rsid w:val="002A73A2"/>
    <w:rsid w:val="002A7732"/>
    <w:rsid w:val="002A7BA0"/>
    <w:rsid w:val="002A7C6B"/>
    <w:rsid w:val="002A7D5E"/>
    <w:rsid w:val="002A7EF0"/>
    <w:rsid w:val="002B00AA"/>
    <w:rsid w:val="002B0A2F"/>
    <w:rsid w:val="002B0AAC"/>
    <w:rsid w:val="002B0BAC"/>
    <w:rsid w:val="002B0CAB"/>
    <w:rsid w:val="002B0D33"/>
    <w:rsid w:val="002B121F"/>
    <w:rsid w:val="002B124A"/>
    <w:rsid w:val="002B1697"/>
    <w:rsid w:val="002B1824"/>
    <w:rsid w:val="002B22F8"/>
    <w:rsid w:val="002B25FD"/>
    <w:rsid w:val="002B2858"/>
    <w:rsid w:val="002B28B9"/>
    <w:rsid w:val="002B2A2B"/>
    <w:rsid w:val="002B34B3"/>
    <w:rsid w:val="002B34B5"/>
    <w:rsid w:val="002B3D6E"/>
    <w:rsid w:val="002B4143"/>
    <w:rsid w:val="002B444C"/>
    <w:rsid w:val="002B4764"/>
    <w:rsid w:val="002B4961"/>
    <w:rsid w:val="002B4A2D"/>
    <w:rsid w:val="002B4AC8"/>
    <w:rsid w:val="002B5492"/>
    <w:rsid w:val="002B574E"/>
    <w:rsid w:val="002B5E6C"/>
    <w:rsid w:val="002B5ED0"/>
    <w:rsid w:val="002B6122"/>
    <w:rsid w:val="002B62FC"/>
    <w:rsid w:val="002B69E7"/>
    <w:rsid w:val="002B6A35"/>
    <w:rsid w:val="002B6BBB"/>
    <w:rsid w:val="002B6C80"/>
    <w:rsid w:val="002B6D24"/>
    <w:rsid w:val="002B7571"/>
    <w:rsid w:val="002B759D"/>
    <w:rsid w:val="002B7670"/>
    <w:rsid w:val="002B768C"/>
    <w:rsid w:val="002C0337"/>
    <w:rsid w:val="002C151E"/>
    <w:rsid w:val="002C17D9"/>
    <w:rsid w:val="002C19B4"/>
    <w:rsid w:val="002C1F4E"/>
    <w:rsid w:val="002C1FD2"/>
    <w:rsid w:val="002C2CF3"/>
    <w:rsid w:val="002C3203"/>
    <w:rsid w:val="002C32EB"/>
    <w:rsid w:val="002C3BBE"/>
    <w:rsid w:val="002C3EA0"/>
    <w:rsid w:val="002C490A"/>
    <w:rsid w:val="002C4CD0"/>
    <w:rsid w:val="002C4D9C"/>
    <w:rsid w:val="002C526A"/>
    <w:rsid w:val="002C5431"/>
    <w:rsid w:val="002C5487"/>
    <w:rsid w:val="002C5B08"/>
    <w:rsid w:val="002C6B26"/>
    <w:rsid w:val="002C6EEE"/>
    <w:rsid w:val="002C70A5"/>
    <w:rsid w:val="002C711E"/>
    <w:rsid w:val="002C7346"/>
    <w:rsid w:val="002C75AF"/>
    <w:rsid w:val="002C7AB8"/>
    <w:rsid w:val="002C7C09"/>
    <w:rsid w:val="002C7D89"/>
    <w:rsid w:val="002D0891"/>
    <w:rsid w:val="002D0B53"/>
    <w:rsid w:val="002D0D8A"/>
    <w:rsid w:val="002D0FAD"/>
    <w:rsid w:val="002D109D"/>
    <w:rsid w:val="002D10CF"/>
    <w:rsid w:val="002D123B"/>
    <w:rsid w:val="002D1478"/>
    <w:rsid w:val="002D1853"/>
    <w:rsid w:val="002D196F"/>
    <w:rsid w:val="002D19A6"/>
    <w:rsid w:val="002D2090"/>
    <w:rsid w:val="002D20DE"/>
    <w:rsid w:val="002D21AB"/>
    <w:rsid w:val="002D23BF"/>
    <w:rsid w:val="002D2785"/>
    <w:rsid w:val="002D27BB"/>
    <w:rsid w:val="002D2A40"/>
    <w:rsid w:val="002D2E10"/>
    <w:rsid w:val="002D3142"/>
    <w:rsid w:val="002D334F"/>
    <w:rsid w:val="002D33AF"/>
    <w:rsid w:val="002D35AC"/>
    <w:rsid w:val="002D35F8"/>
    <w:rsid w:val="002D3936"/>
    <w:rsid w:val="002D4321"/>
    <w:rsid w:val="002D4920"/>
    <w:rsid w:val="002D4C21"/>
    <w:rsid w:val="002D4F44"/>
    <w:rsid w:val="002D520A"/>
    <w:rsid w:val="002D5A8E"/>
    <w:rsid w:val="002D5B65"/>
    <w:rsid w:val="002D5B7F"/>
    <w:rsid w:val="002D61FE"/>
    <w:rsid w:val="002D6389"/>
    <w:rsid w:val="002D66F0"/>
    <w:rsid w:val="002D76F1"/>
    <w:rsid w:val="002D7A4C"/>
    <w:rsid w:val="002E036C"/>
    <w:rsid w:val="002E0F73"/>
    <w:rsid w:val="002E1213"/>
    <w:rsid w:val="002E1B14"/>
    <w:rsid w:val="002E1D2A"/>
    <w:rsid w:val="002E2401"/>
    <w:rsid w:val="002E28CB"/>
    <w:rsid w:val="002E37CA"/>
    <w:rsid w:val="002E3800"/>
    <w:rsid w:val="002E3BC8"/>
    <w:rsid w:val="002E3D3D"/>
    <w:rsid w:val="002E3D98"/>
    <w:rsid w:val="002E3F66"/>
    <w:rsid w:val="002E3F9C"/>
    <w:rsid w:val="002E4400"/>
    <w:rsid w:val="002E458C"/>
    <w:rsid w:val="002E4A25"/>
    <w:rsid w:val="002E4C27"/>
    <w:rsid w:val="002E4D65"/>
    <w:rsid w:val="002E4EDF"/>
    <w:rsid w:val="002E55E1"/>
    <w:rsid w:val="002E5873"/>
    <w:rsid w:val="002E5C50"/>
    <w:rsid w:val="002E63C7"/>
    <w:rsid w:val="002E6714"/>
    <w:rsid w:val="002E6EFC"/>
    <w:rsid w:val="002E7046"/>
    <w:rsid w:val="002E710B"/>
    <w:rsid w:val="002E7425"/>
    <w:rsid w:val="002E761E"/>
    <w:rsid w:val="002E769E"/>
    <w:rsid w:val="002E76B4"/>
    <w:rsid w:val="002E786C"/>
    <w:rsid w:val="002E7AAD"/>
    <w:rsid w:val="002E7AFF"/>
    <w:rsid w:val="002E7E2A"/>
    <w:rsid w:val="002F04C6"/>
    <w:rsid w:val="002F0944"/>
    <w:rsid w:val="002F09F2"/>
    <w:rsid w:val="002F152A"/>
    <w:rsid w:val="002F16E4"/>
    <w:rsid w:val="002F18ED"/>
    <w:rsid w:val="002F1C75"/>
    <w:rsid w:val="002F1FCA"/>
    <w:rsid w:val="002F2184"/>
    <w:rsid w:val="002F2446"/>
    <w:rsid w:val="002F250A"/>
    <w:rsid w:val="002F2764"/>
    <w:rsid w:val="002F2ED7"/>
    <w:rsid w:val="002F3379"/>
    <w:rsid w:val="002F33C3"/>
    <w:rsid w:val="002F3E45"/>
    <w:rsid w:val="002F3E7E"/>
    <w:rsid w:val="002F3E87"/>
    <w:rsid w:val="002F4996"/>
    <w:rsid w:val="002F5291"/>
    <w:rsid w:val="002F556D"/>
    <w:rsid w:val="002F5834"/>
    <w:rsid w:val="002F5905"/>
    <w:rsid w:val="002F5C0B"/>
    <w:rsid w:val="002F6547"/>
    <w:rsid w:val="002F6D31"/>
    <w:rsid w:val="002F6D56"/>
    <w:rsid w:val="002F7176"/>
    <w:rsid w:val="002F739F"/>
    <w:rsid w:val="002F73CD"/>
    <w:rsid w:val="002F75ED"/>
    <w:rsid w:val="002F7A0D"/>
    <w:rsid w:val="002F7D17"/>
    <w:rsid w:val="00300316"/>
    <w:rsid w:val="00300442"/>
    <w:rsid w:val="003004A7"/>
    <w:rsid w:val="00300F26"/>
    <w:rsid w:val="00301607"/>
    <w:rsid w:val="00301A29"/>
    <w:rsid w:val="00301EEB"/>
    <w:rsid w:val="003024A9"/>
    <w:rsid w:val="00302ADB"/>
    <w:rsid w:val="0030314C"/>
    <w:rsid w:val="00303455"/>
    <w:rsid w:val="003037F9"/>
    <w:rsid w:val="00303C12"/>
    <w:rsid w:val="00303C7F"/>
    <w:rsid w:val="00304025"/>
    <w:rsid w:val="0030456E"/>
    <w:rsid w:val="00304621"/>
    <w:rsid w:val="00304857"/>
    <w:rsid w:val="00304B8F"/>
    <w:rsid w:val="00304B95"/>
    <w:rsid w:val="00304C03"/>
    <w:rsid w:val="00304DB0"/>
    <w:rsid w:val="0030533E"/>
    <w:rsid w:val="0030542C"/>
    <w:rsid w:val="00305A13"/>
    <w:rsid w:val="00306563"/>
    <w:rsid w:val="00306915"/>
    <w:rsid w:val="00306A9D"/>
    <w:rsid w:val="00306C70"/>
    <w:rsid w:val="00306D55"/>
    <w:rsid w:val="003074E9"/>
    <w:rsid w:val="00307575"/>
    <w:rsid w:val="003076F1"/>
    <w:rsid w:val="00307ADD"/>
    <w:rsid w:val="00307F7C"/>
    <w:rsid w:val="00307FE3"/>
    <w:rsid w:val="00310065"/>
    <w:rsid w:val="00310176"/>
    <w:rsid w:val="00310D90"/>
    <w:rsid w:val="00310EE6"/>
    <w:rsid w:val="00311BA1"/>
    <w:rsid w:val="003122A8"/>
    <w:rsid w:val="003127B2"/>
    <w:rsid w:val="00312FC3"/>
    <w:rsid w:val="0031318B"/>
    <w:rsid w:val="003132FD"/>
    <w:rsid w:val="003135AD"/>
    <w:rsid w:val="00313769"/>
    <w:rsid w:val="00313968"/>
    <w:rsid w:val="003139A1"/>
    <w:rsid w:val="00313BB0"/>
    <w:rsid w:val="00313CFC"/>
    <w:rsid w:val="00314064"/>
    <w:rsid w:val="0031454C"/>
    <w:rsid w:val="003153B4"/>
    <w:rsid w:val="00315712"/>
    <w:rsid w:val="00315863"/>
    <w:rsid w:val="00315B34"/>
    <w:rsid w:val="00315D53"/>
    <w:rsid w:val="00315D82"/>
    <w:rsid w:val="00316324"/>
    <w:rsid w:val="00316E16"/>
    <w:rsid w:val="00317201"/>
    <w:rsid w:val="003172ED"/>
    <w:rsid w:val="0031742B"/>
    <w:rsid w:val="00317D4D"/>
    <w:rsid w:val="00317F22"/>
    <w:rsid w:val="003204BB"/>
    <w:rsid w:val="003206CE"/>
    <w:rsid w:val="00321213"/>
    <w:rsid w:val="00321A3F"/>
    <w:rsid w:val="00322854"/>
    <w:rsid w:val="003229A1"/>
    <w:rsid w:val="00322F7C"/>
    <w:rsid w:val="003235B6"/>
    <w:rsid w:val="00323CE6"/>
    <w:rsid w:val="00324717"/>
    <w:rsid w:val="00324E30"/>
    <w:rsid w:val="0032505C"/>
    <w:rsid w:val="003254DC"/>
    <w:rsid w:val="00325A90"/>
    <w:rsid w:val="00325BBB"/>
    <w:rsid w:val="00325DA7"/>
    <w:rsid w:val="00325E98"/>
    <w:rsid w:val="0032607D"/>
    <w:rsid w:val="0032626C"/>
    <w:rsid w:val="00326434"/>
    <w:rsid w:val="00326679"/>
    <w:rsid w:val="00326BC8"/>
    <w:rsid w:val="00326DEE"/>
    <w:rsid w:val="0032705E"/>
    <w:rsid w:val="0032708B"/>
    <w:rsid w:val="00327388"/>
    <w:rsid w:val="003273A8"/>
    <w:rsid w:val="0032795E"/>
    <w:rsid w:val="00327D21"/>
    <w:rsid w:val="00327EF4"/>
    <w:rsid w:val="00330067"/>
    <w:rsid w:val="003308EC"/>
    <w:rsid w:val="00330920"/>
    <w:rsid w:val="00330A4E"/>
    <w:rsid w:val="00330E94"/>
    <w:rsid w:val="00330F31"/>
    <w:rsid w:val="003319DD"/>
    <w:rsid w:val="00331A7B"/>
    <w:rsid w:val="00332179"/>
    <w:rsid w:val="0033233E"/>
    <w:rsid w:val="00332B4A"/>
    <w:rsid w:val="00332FBB"/>
    <w:rsid w:val="0033318C"/>
    <w:rsid w:val="0033328E"/>
    <w:rsid w:val="00333414"/>
    <w:rsid w:val="0033359D"/>
    <w:rsid w:val="003336A2"/>
    <w:rsid w:val="003339F9"/>
    <w:rsid w:val="00333C6F"/>
    <w:rsid w:val="003342C6"/>
    <w:rsid w:val="003345C0"/>
    <w:rsid w:val="00334801"/>
    <w:rsid w:val="00334DC7"/>
    <w:rsid w:val="0033544B"/>
    <w:rsid w:val="00335497"/>
    <w:rsid w:val="00335699"/>
    <w:rsid w:val="00335E14"/>
    <w:rsid w:val="00336010"/>
    <w:rsid w:val="0033614B"/>
    <w:rsid w:val="003364E4"/>
    <w:rsid w:val="003368CB"/>
    <w:rsid w:val="00336B2B"/>
    <w:rsid w:val="00336B48"/>
    <w:rsid w:val="00336D40"/>
    <w:rsid w:val="0033730C"/>
    <w:rsid w:val="00337333"/>
    <w:rsid w:val="0033748C"/>
    <w:rsid w:val="0033759A"/>
    <w:rsid w:val="003377D7"/>
    <w:rsid w:val="00340680"/>
    <w:rsid w:val="003412B5"/>
    <w:rsid w:val="00341655"/>
    <w:rsid w:val="003417A7"/>
    <w:rsid w:val="003419F7"/>
    <w:rsid w:val="00341A38"/>
    <w:rsid w:val="003425CF"/>
    <w:rsid w:val="0034298D"/>
    <w:rsid w:val="00342B2A"/>
    <w:rsid w:val="00342C47"/>
    <w:rsid w:val="00342DB7"/>
    <w:rsid w:val="003430CB"/>
    <w:rsid w:val="003430E0"/>
    <w:rsid w:val="003433E3"/>
    <w:rsid w:val="00343986"/>
    <w:rsid w:val="00343BD2"/>
    <w:rsid w:val="00343BDA"/>
    <w:rsid w:val="00343CF9"/>
    <w:rsid w:val="00343EC5"/>
    <w:rsid w:val="003440DC"/>
    <w:rsid w:val="00344370"/>
    <w:rsid w:val="0034437A"/>
    <w:rsid w:val="00344ADC"/>
    <w:rsid w:val="00344BEF"/>
    <w:rsid w:val="00344DE3"/>
    <w:rsid w:val="00344F32"/>
    <w:rsid w:val="0034501C"/>
    <w:rsid w:val="003450C5"/>
    <w:rsid w:val="00345A1E"/>
    <w:rsid w:val="00345FBD"/>
    <w:rsid w:val="00346BDA"/>
    <w:rsid w:val="0034746B"/>
    <w:rsid w:val="0034798E"/>
    <w:rsid w:val="00347A2C"/>
    <w:rsid w:val="00347A89"/>
    <w:rsid w:val="00347DC0"/>
    <w:rsid w:val="00347DF0"/>
    <w:rsid w:val="00350310"/>
    <w:rsid w:val="003503FD"/>
    <w:rsid w:val="00350498"/>
    <w:rsid w:val="00351922"/>
    <w:rsid w:val="00351BB7"/>
    <w:rsid w:val="00352443"/>
    <w:rsid w:val="0035251A"/>
    <w:rsid w:val="00352C34"/>
    <w:rsid w:val="00352C3B"/>
    <w:rsid w:val="00352D08"/>
    <w:rsid w:val="00352E57"/>
    <w:rsid w:val="00353848"/>
    <w:rsid w:val="0035387F"/>
    <w:rsid w:val="00353C8E"/>
    <w:rsid w:val="00353E39"/>
    <w:rsid w:val="00353FD6"/>
    <w:rsid w:val="00354234"/>
    <w:rsid w:val="00354F29"/>
    <w:rsid w:val="00354FDA"/>
    <w:rsid w:val="00355696"/>
    <w:rsid w:val="003557AC"/>
    <w:rsid w:val="00355BF6"/>
    <w:rsid w:val="00355D41"/>
    <w:rsid w:val="00356167"/>
    <w:rsid w:val="00356340"/>
    <w:rsid w:val="00356444"/>
    <w:rsid w:val="00356632"/>
    <w:rsid w:val="0035678A"/>
    <w:rsid w:val="00356CBE"/>
    <w:rsid w:val="003574C3"/>
    <w:rsid w:val="00360172"/>
    <w:rsid w:val="0036121D"/>
    <w:rsid w:val="00361276"/>
    <w:rsid w:val="00361282"/>
    <w:rsid w:val="00361702"/>
    <w:rsid w:val="0036189A"/>
    <w:rsid w:val="00361A4E"/>
    <w:rsid w:val="00361A58"/>
    <w:rsid w:val="00361AF7"/>
    <w:rsid w:val="00361C8C"/>
    <w:rsid w:val="00361F1C"/>
    <w:rsid w:val="003620E8"/>
    <w:rsid w:val="003624B0"/>
    <w:rsid w:val="0036261B"/>
    <w:rsid w:val="00362958"/>
    <w:rsid w:val="00362BD0"/>
    <w:rsid w:val="00362FB3"/>
    <w:rsid w:val="0036309B"/>
    <w:rsid w:val="003634C5"/>
    <w:rsid w:val="00363609"/>
    <w:rsid w:val="00363B2D"/>
    <w:rsid w:val="00363C86"/>
    <w:rsid w:val="00363D40"/>
    <w:rsid w:val="00363EF1"/>
    <w:rsid w:val="0036456A"/>
    <w:rsid w:val="003651D3"/>
    <w:rsid w:val="003652AD"/>
    <w:rsid w:val="00365371"/>
    <w:rsid w:val="00365474"/>
    <w:rsid w:val="003657FE"/>
    <w:rsid w:val="00365B20"/>
    <w:rsid w:val="00366031"/>
    <w:rsid w:val="003661A6"/>
    <w:rsid w:val="00366581"/>
    <w:rsid w:val="00367225"/>
    <w:rsid w:val="003674B8"/>
    <w:rsid w:val="00367589"/>
    <w:rsid w:val="00367A01"/>
    <w:rsid w:val="00367D4E"/>
    <w:rsid w:val="00367EB5"/>
    <w:rsid w:val="00367F2E"/>
    <w:rsid w:val="00367FE0"/>
    <w:rsid w:val="00370441"/>
    <w:rsid w:val="0037124D"/>
    <w:rsid w:val="00371C69"/>
    <w:rsid w:val="00371CD8"/>
    <w:rsid w:val="00372095"/>
    <w:rsid w:val="003720AF"/>
    <w:rsid w:val="00372632"/>
    <w:rsid w:val="00372C12"/>
    <w:rsid w:val="00372E02"/>
    <w:rsid w:val="00373569"/>
    <w:rsid w:val="003735D9"/>
    <w:rsid w:val="00373E8D"/>
    <w:rsid w:val="0037422C"/>
    <w:rsid w:val="003742ED"/>
    <w:rsid w:val="0037436C"/>
    <w:rsid w:val="00374620"/>
    <w:rsid w:val="00374760"/>
    <w:rsid w:val="00374823"/>
    <w:rsid w:val="00374950"/>
    <w:rsid w:val="0037536F"/>
    <w:rsid w:val="00375547"/>
    <w:rsid w:val="003756D5"/>
    <w:rsid w:val="00375FA6"/>
    <w:rsid w:val="003761D7"/>
    <w:rsid w:val="00376272"/>
    <w:rsid w:val="00376A4C"/>
    <w:rsid w:val="00377086"/>
    <w:rsid w:val="0037744C"/>
    <w:rsid w:val="00377667"/>
    <w:rsid w:val="00377674"/>
    <w:rsid w:val="0037775F"/>
    <w:rsid w:val="003778DD"/>
    <w:rsid w:val="003806C4"/>
    <w:rsid w:val="003808B2"/>
    <w:rsid w:val="00380953"/>
    <w:rsid w:val="00380F39"/>
    <w:rsid w:val="00381140"/>
    <w:rsid w:val="003812BC"/>
    <w:rsid w:val="00381455"/>
    <w:rsid w:val="00381690"/>
    <w:rsid w:val="003820BB"/>
    <w:rsid w:val="0038279A"/>
    <w:rsid w:val="00382A6F"/>
    <w:rsid w:val="00382CAE"/>
    <w:rsid w:val="003831EE"/>
    <w:rsid w:val="003842DF"/>
    <w:rsid w:val="003848BA"/>
    <w:rsid w:val="0038549E"/>
    <w:rsid w:val="00385653"/>
    <w:rsid w:val="00385719"/>
    <w:rsid w:val="003858EE"/>
    <w:rsid w:val="00385A23"/>
    <w:rsid w:val="00385AF4"/>
    <w:rsid w:val="00385BFF"/>
    <w:rsid w:val="00386319"/>
    <w:rsid w:val="00386941"/>
    <w:rsid w:val="003869EA"/>
    <w:rsid w:val="00386D98"/>
    <w:rsid w:val="00387731"/>
    <w:rsid w:val="003878A2"/>
    <w:rsid w:val="00387D45"/>
    <w:rsid w:val="00387D94"/>
    <w:rsid w:val="00387FE8"/>
    <w:rsid w:val="003905C4"/>
    <w:rsid w:val="0039086F"/>
    <w:rsid w:val="0039096A"/>
    <w:rsid w:val="00390ECB"/>
    <w:rsid w:val="0039141E"/>
    <w:rsid w:val="00391474"/>
    <w:rsid w:val="00391787"/>
    <w:rsid w:val="00391826"/>
    <w:rsid w:val="003918B3"/>
    <w:rsid w:val="00391989"/>
    <w:rsid w:val="00391D07"/>
    <w:rsid w:val="00392804"/>
    <w:rsid w:val="00392D1A"/>
    <w:rsid w:val="00392EFE"/>
    <w:rsid w:val="00392F78"/>
    <w:rsid w:val="003931BE"/>
    <w:rsid w:val="00393C49"/>
    <w:rsid w:val="00393E73"/>
    <w:rsid w:val="00393EC7"/>
    <w:rsid w:val="00394C1F"/>
    <w:rsid w:val="00394CAF"/>
    <w:rsid w:val="0039500E"/>
    <w:rsid w:val="00395254"/>
    <w:rsid w:val="003952FB"/>
    <w:rsid w:val="003954C9"/>
    <w:rsid w:val="003965E2"/>
    <w:rsid w:val="003968F6"/>
    <w:rsid w:val="00397027"/>
    <w:rsid w:val="00397135"/>
    <w:rsid w:val="00397B8A"/>
    <w:rsid w:val="00397C9F"/>
    <w:rsid w:val="003A019E"/>
    <w:rsid w:val="003A01AC"/>
    <w:rsid w:val="003A0BAC"/>
    <w:rsid w:val="003A127F"/>
    <w:rsid w:val="003A169C"/>
    <w:rsid w:val="003A18A4"/>
    <w:rsid w:val="003A1B5A"/>
    <w:rsid w:val="003A1BC1"/>
    <w:rsid w:val="003A1F66"/>
    <w:rsid w:val="003A205F"/>
    <w:rsid w:val="003A21DE"/>
    <w:rsid w:val="003A2482"/>
    <w:rsid w:val="003A2697"/>
    <w:rsid w:val="003A288F"/>
    <w:rsid w:val="003A3111"/>
    <w:rsid w:val="003A38BC"/>
    <w:rsid w:val="003A39CC"/>
    <w:rsid w:val="003A3A01"/>
    <w:rsid w:val="003A57C8"/>
    <w:rsid w:val="003A5A95"/>
    <w:rsid w:val="003A5C2F"/>
    <w:rsid w:val="003A5E70"/>
    <w:rsid w:val="003A61EC"/>
    <w:rsid w:val="003A659A"/>
    <w:rsid w:val="003A65BF"/>
    <w:rsid w:val="003A6C37"/>
    <w:rsid w:val="003A6DC7"/>
    <w:rsid w:val="003A6E02"/>
    <w:rsid w:val="003A71EE"/>
    <w:rsid w:val="003A756D"/>
    <w:rsid w:val="003A7920"/>
    <w:rsid w:val="003A7A47"/>
    <w:rsid w:val="003A7A57"/>
    <w:rsid w:val="003A7F69"/>
    <w:rsid w:val="003A7F6B"/>
    <w:rsid w:val="003B0000"/>
    <w:rsid w:val="003B041F"/>
    <w:rsid w:val="003B0995"/>
    <w:rsid w:val="003B0A66"/>
    <w:rsid w:val="003B0BCB"/>
    <w:rsid w:val="003B0DB4"/>
    <w:rsid w:val="003B0E86"/>
    <w:rsid w:val="003B1238"/>
    <w:rsid w:val="003B150B"/>
    <w:rsid w:val="003B223C"/>
    <w:rsid w:val="003B28F4"/>
    <w:rsid w:val="003B2E40"/>
    <w:rsid w:val="003B3432"/>
    <w:rsid w:val="003B344A"/>
    <w:rsid w:val="003B39A1"/>
    <w:rsid w:val="003B3AD6"/>
    <w:rsid w:val="003B3BAC"/>
    <w:rsid w:val="003B3E55"/>
    <w:rsid w:val="003B44AA"/>
    <w:rsid w:val="003B458F"/>
    <w:rsid w:val="003B543D"/>
    <w:rsid w:val="003B576C"/>
    <w:rsid w:val="003B66E2"/>
    <w:rsid w:val="003B6807"/>
    <w:rsid w:val="003B68EC"/>
    <w:rsid w:val="003B7501"/>
    <w:rsid w:val="003B792F"/>
    <w:rsid w:val="003B7D0F"/>
    <w:rsid w:val="003B7FBC"/>
    <w:rsid w:val="003C03E9"/>
    <w:rsid w:val="003C0767"/>
    <w:rsid w:val="003C0E3F"/>
    <w:rsid w:val="003C0FE7"/>
    <w:rsid w:val="003C1204"/>
    <w:rsid w:val="003C13AE"/>
    <w:rsid w:val="003C1488"/>
    <w:rsid w:val="003C14B7"/>
    <w:rsid w:val="003C1502"/>
    <w:rsid w:val="003C1FB6"/>
    <w:rsid w:val="003C2334"/>
    <w:rsid w:val="003C23F6"/>
    <w:rsid w:val="003C2899"/>
    <w:rsid w:val="003C2B63"/>
    <w:rsid w:val="003C3531"/>
    <w:rsid w:val="003C3966"/>
    <w:rsid w:val="003C3BBA"/>
    <w:rsid w:val="003C3E20"/>
    <w:rsid w:val="003C3EC4"/>
    <w:rsid w:val="003C3F62"/>
    <w:rsid w:val="003C433B"/>
    <w:rsid w:val="003C46C1"/>
    <w:rsid w:val="003C546A"/>
    <w:rsid w:val="003C5A85"/>
    <w:rsid w:val="003C5D48"/>
    <w:rsid w:val="003C5DB4"/>
    <w:rsid w:val="003C5F34"/>
    <w:rsid w:val="003C62A8"/>
    <w:rsid w:val="003C642B"/>
    <w:rsid w:val="003C64A6"/>
    <w:rsid w:val="003C6AB8"/>
    <w:rsid w:val="003C72C5"/>
    <w:rsid w:val="003C770F"/>
    <w:rsid w:val="003C79FC"/>
    <w:rsid w:val="003C7A42"/>
    <w:rsid w:val="003C7C31"/>
    <w:rsid w:val="003C7DA1"/>
    <w:rsid w:val="003C7F3E"/>
    <w:rsid w:val="003D0DE9"/>
    <w:rsid w:val="003D1335"/>
    <w:rsid w:val="003D13F5"/>
    <w:rsid w:val="003D1423"/>
    <w:rsid w:val="003D15A7"/>
    <w:rsid w:val="003D1A92"/>
    <w:rsid w:val="003D1C8D"/>
    <w:rsid w:val="003D25E1"/>
    <w:rsid w:val="003D27B2"/>
    <w:rsid w:val="003D2B61"/>
    <w:rsid w:val="003D3176"/>
    <w:rsid w:val="003D3514"/>
    <w:rsid w:val="003D3712"/>
    <w:rsid w:val="003D3B7E"/>
    <w:rsid w:val="003D40FE"/>
    <w:rsid w:val="003D41AF"/>
    <w:rsid w:val="003D4603"/>
    <w:rsid w:val="003D4612"/>
    <w:rsid w:val="003D4723"/>
    <w:rsid w:val="003D4ABF"/>
    <w:rsid w:val="003D4F80"/>
    <w:rsid w:val="003D5072"/>
    <w:rsid w:val="003D5648"/>
    <w:rsid w:val="003D57A2"/>
    <w:rsid w:val="003D5CC5"/>
    <w:rsid w:val="003D5F72"/>
    <w:rsid w:val="003D67A5"/>
    <w:rsid w:val="003D6AEF"/>
    <w:rsid w:val="003D706B"/>
    <w:rsid w:val="003D71D9"/>
    <w:rsid w:val="003D7602"/>
    <w:rsid w:val="003D786E"/>
    <w:rsid w:val="003D7CC3"/>
    <w:rsid w:val="003E0A7F"/>
    <w:rsid w:val="003E0B4E"/>
    <w:rsid w:val="003E12DC"/>
    <w:rsid w:val="003E13D8"/>
    <w:rsid w:val="003E1531"/>
    <w:rsid w:val="003E16BC"/>
    <w:rsid w:val="003E1960"/>
    <w:rsid w:val="003E1C16"/>
    <w:rsid w:val="003E1DD6"/>
    <w:rsid w:val="003E1E86"/>
    <w:rsid w:val="003E1FF1"/>
    <w:rsid w:val="003E2002"/>
    <w:rsid w:val="003E21A3"/>
    <w:rsid w:val="003E28F1"/>
    <w:rsid w:val="003E2B3D"/>
    <w:rsid w:val="003E2DE3"/>
    <w:rsid w:val="003E2FCA"/>
    <w:rsid w:val="003E2FDC"/>
    <w:rsid w:val="003E3010"/>
    <w:rsid w:val="003E310A"/>
    <w:rsid w:val="003E36B5"/>
    <w:rsid w:val="003E38AF"/>
    <w:rsid w:val="003E38D8"/>
    <w:rsid w:val="003E3AA3"/>
    <w:rsid w:val="003E3CC1"/>
    <w:rsid w:val="003E3DCF"/>
    <w:rsid w:val="003E3F4C"/>
    <w:rsid w:val="003E40B6"/>
    <w:rsid w:val="003E49EA"/>
    <w:rsid w:val="003E4C53"/>
    <w:rsid w:val="003E4DE4"/>
    <w:rsid w:val="003E5836"/>
    <w:rsid w:val="003E5844"/>
    <w:rsid w:val="003E5B8C"/>
    <w:rsid w:val="003E5C50"/>
    <w:rsid w:val="003E5C99"/>
    <w:rsid w:val="003E5D46"/>
    <w:rsid w:val="003E60D1"/>
    <w:rsid w:val="003E622B"/>
    <w:rsid w:val="003E6239"/>
    <w:rsid w:val="003E66A9"/>
    <w:rsid w:val="003E69A9"/>
    <w:rsid w:val="003E6C83"/>
    <w:rsid w:val="003E6E22"/>
    <w:rsid w:val="003E6F48"/>
    <w:rsid w:val="003E6F6A"/>
    <w:rsid w:val="003E74E5"/>
    <w:rsid w:val="003E775C"/>
    <w:rsid w:val="003E782C"/>
    <w:rsid w:val="003E7A39"/>
    <w:rsid w:val="003E7BC6"/>
    <w:rsid w:val="003E7DF7"/>
    <w:rsid w:val="003E7E7A"/>
    <w:rsid w:val="003F0052"/>
    <w:rsid w:val="003F04BF"/>
    <w:rsid w:val="003F04EB"/>
    <w:rsid w:val="003F0B5E"/>
    <w:rsid w:val="003F1123"/>
    <w:rsid w:val="003F13FD"/>
    <w:rsid w:val="003F1494"/>
    <w:rsid w:val="003F18FA"/>
    <w:rsid w:val="003F1AC4"/>
    <w:rsid w:val="003F1CB0"/>
    <w:rsid w:val="003F212F"/>
    <w:rsid w:val="003F2147"/>
    <w:rsid w:val="003F2158"/>
    <w:rsid w:val="003F272F"/>
    <w:rsid w:val="003F28EA"/>
    <w:rsid w:val="003F301D"/>
    <w:rsid w:val="003F3647"/>
    <w:rsid w:val="003F3AC0"/>
    <w:rsid w:val="003F40AC"/>
    <w:rsid w:val="003F462D"/>
    <w:rsid w:val="003F4CD5"/>
    <w:rsid w:val="003F4DDB"/>
    <w:rsid w:val="003F5300"/>
    <w:rsid w:val="003F549A"/>
    <w:rsid w:val="003F5894"/>
    <w:rsid w:val="003F5C0C"/>
    <w:rsid w:val="003F5C65"/>
    <w:rsid w:val="003F67CE"/>
    <w:rsid w:val="003F6AB0"/>
    <w:rsid w:val="003F6C00"/>
    <w:rsid w:val="003F6DB1"/>
    <w:rsid w:val="003F746E"/>
    <w:rsid w:val="003F77A8"/>
    <w:rsid w:val="003F7885"/>
    <w:rsid w:val="003F7CBF"/>
    <w:rsid w:val="004000B9"/>
    <w:rsid w:val="004001B6"/>
    <w:rsid w:val="00400251"/>
    <w:rsid w:val="0040066E"/>
    <w:rsid w:val="00400BC3"/>
    <w:rsid w:val="00400C5D"/>
    <w:rsid w:val="0040159E"/>
    <w:rsid w:val="00401811"/>
    <w:rsid w:val="00401BCB"/>
    <w:rsid w:val="0040268D"/>
    <w:rsid w:val="004027BE"/>
    <w:rsid w:val="00402895"/>
    <w:rsid w:val="00402F09"/>
    <w:rsid w:val="0040339B"/>
    <w:rsid w:val="00404C84"/>
    <w:rsid w:val="00404E78"/>
    <w:rsid w:val="00405A19"/>
    <w:rsid w:val="00405ABF"/>
    <w:rsid w:val="00405E72"/>
    <w:rsid w:val="0040626A"/>
    <w:rsid w:val="004062D9"/>
    <w:rsid w:val="00406F3A"/>
    <w:rsid w:val="00407093"/>
    <w:rsid w:val="00407B9E"/>
    <w:rsid w:val="00410748"/>
    <w:rsid w:val="004116B3"/>
    <w:rsid w:val="00411725"/>
    <w:rsid w:val="00411921"/>
    <w:rsid w:val="00411968"/>
    <w:rsid w:val="00412A83"/>
    <w:rsid w:val="00412D4D"/>
    <w:rsid w:val="00412ED1"/>
    <w:rsid w:val="0041314C"/>
    <w:rsid w:val="00413356"/>
    <w:rsid w:val="00413583"/>
    <w:rsid w:val="00413804"/>
    <w:rsid w:val="0041456C"/>
    <w:rsid w:val="004145D2"/>
    <w:rsid w:val="00414B63"/>
    <w:rsid w:val="00414FF6"/>
    <w:rsid w:val="0041519D"/>
    <w:rsid w:val="004158BB"/>
    <w:rsid w:val="00415AC7"/>
    <w:rsid w:val="00415E8B"/>
    <w:rsid w:val="0041606F"/>
    <w:rsid w:val="00416564"/>
    <w:rsid w:val="004167EC"/>
    <w:rsid w:val="004167F0"/>
    <w:rsid w:val="0041688F"/>
    <w:rsid w:val="00416D4D"/>
    <w:rsid w:val="004171B3"/>
    <w:rsid w:val="00417653"/>
    <w:rsid w:val="00417B5D"/>
    <w:rsid w:val="004202FF"/>
    <w:rsid w:val="00421156"/>
    <w:rsid w:val="00421618"/>
    <w:rsid w:val="00421868"/>
    <w:rsid w:val="00421B23"/>
    <w:rsid w:val="00422144"/>
    <w:rsid w:val="00422976"/>
    <w:rsid w:val="00422CBC"/>
    <w:rsid w:val="00422EE1"/>
    <w:rsid w:val="004230A6"/>
    <w:rsid w:val="004237D2"/>
    <w:rsid w:val="004237ED"/>
    <w:rsid w:val="00423E19"/>
    <w:rsid w:val="00424372"/>
    <w:rsid w:val="004243F9"/>
    <w:rsid w:val="00424862"/>
    <w:rsid w:val="00424EF1"/>
    <w:rsid w:val="00424F71"/>
    <w:rsid w:val="00425151"/>
    <w:rsid w:val="00425720"/>
    <w:rsid w:val="004257C3"/>
    <w:rsid w:val="00425A1C"/>
    <w:rsid w:val="00425F23"/>
    <w:rsid w:val="00426AAD"/>
    <w:rsid w:val="00426FFF"/>
    <w:rsid w:val="00427057"/>
    <w:rsid w:val="004276D8"/>
    <w:rsid w:val="00427900"/>
    <w:rsid w:val="004301FD"/>
    <w:rsid w:val="004302F8"/>
    <w:rsid w:val="00430531"/>
    <w:rsid w:val="00430955"/>
    <w:rsid w:val="00430D39"/>
    <w:rsid w:val="00431163"/>
    <w:rsid w:val="0043178D"/>
    <w:rsid w:val="00431A9B"/>
    <w:rsid w:val="004322BB"/>
    <w:rsid w:val="004323A5"/>
    <w:rsid w:val="004328FB"/>
    <w:rsid w:val="00432D6F"/>
    <w:rsid w:val="00432EFC"/>
    <w:rsid w:val="00432FAC"/>
    <w:rsid w:val="00433412"/>
    <w:rsid w:val="0043355A"/>
    <w:rsid w:val="00433969"/>
    <w:rsid w:val="00433BD9"/>
    <w:rsid w:val="00433C7A"/>
    <w:rsid w:val="00433DAA"/>
    <w:rsid w:val="00433F1F"/>
    <w:rsid w:val="00434687"/>
    <w:rsid w:val="004346EE"/>
    <w:rsid w:val="00434877"/>
    <w:rsid w:val="0043487A"/>
    <w:rsid w:val="0043490C"/>
    <w:rsid w:val="00434E11"/>
    <w:rsid w:val="004350ED"/>
    <w:rsid w:val="00435C1D"/>
    <w:rsid w:val="00435E66"/>
    <w:rsid w:val="00435F03"/>
    <w:rsid w:val="00436406"/>
    <w:rsid w:val="00436509"/>
    <w:rsid w:val="0043687C"/>
    <w:rsid w:val="00436929"/>
    <w:rsid w:val="00436CCF"/>
    <w:rsid w:val="00437FBF"/>
    <w:rsid w:val="0044038B"/>
    <w:rsid w:val="004403FE"/>
    <w:rsid w:val="00440547"/>
    <w:rsid w:val="00440B0C"/>
    <w:rsid w:val="00440B5E"/>
    <w:rsid w:val="00440D12"/>
    <w:rsid w:val="00440DF6"/>
    <w:rsid w:val="004411B5"/>
    <w:rsid w:val="00441373"/>
    <w:rsid w:val="0044167B"/>
    <w:rsid w:val="00441704"/>
    <w:rsid w:val="00441D08"/>
    <w:rsid w:val="00441DE4"/>
    <w:rsid w:val="004421F0"/>
    <w:rsid w:val="00442B90"/>
    <w:rsid w:val="00442C9A"/>
    <w:rsid w:val="00442D32"/>
    <w:rsid w:val="00442DF3"/>
    <w:rsid w:val="0044376D"/>
    <w:rsid w:val="00443B46"/>
    <w:rsid w:val="004441B5"/>
    <w:rsid w:val="004449EF"/>
    <w:rsid w:val="00444A40"/>
    <w:rsid w:val="00444A5A"/>
    <w:rsid w:val="004451A8"/>
    <w:rsid w:val="004451C3"/>
    <w:rsid w:val="00445264"/>
    <w:rsid w:val="004453AA"/>
    <w:rsid w:val="00445BEF"/>
    <w:rsid w:val="00445CF7"/>
    <w:rsid w:val="00445FA7"/>
    <w:rsid w:val="00446165"/>
    <w:rsid w:val="00446180"/>
    <w:rsid w:val="00446A7B"/>
    <w:rsid w:val="00446D8E"/>
    <w:rsid w:val="00446E01"/>
    <w:rsid w:val="00446FFB"/>
    <w:rsid w:val="0044717A"/>
    <w:rsid w:val="00447241"/>
    <w:rsid w:val="00447779"/>
    <w:rsid w:val="00447C93"/>
    <w:rsid w:val="004500CC"/>
    <w:rsid w:val="00450438"/>
    <w:rsid w:val="0045093A"/>
    <w:rsid w:val="00450A2D"/>
    <w:rsid w:val="00450CA0"/>
    <w:rsid w:val="00450CDB"/>
    <w:rsid w:val="00450D61"/>
    <w:rsid w:val="00450FD3"/>
    <w:rsid w:val="00451667"/>
    <w:rsid w:val="00451967"/>
    <w:rsid w:val="00451A4F"/>
    <w:rsid w:val="00451FCA"/>
    <w:rsid w:val="0045207D"/>
    <w:rsid w:val="0045211C"/>
    <w:rsid w:val="004522C6"/>
    <w:rsid w:val="0045240C"/>
    <w:rsid w:val="0045242E"/>
    <w:rsid w:val="0045261E"/>
    <w:rsid w:val="004526BA"/>
    <w:rsid w:val="00452858"/>
    <w:rsid w:val="00452BE4"/>
    <w:rsid w:val="00452C58"/>
    <w:rsid w:val="00452F15"/>
    <w:rsid w:val="00453C45"/>
    <w:rsid w:val="00453CC2"/>
    <w:rsid w:val="00454387"/>
    <w:rsid w:val="004543A2"/>
    <w:rsid w:val="00454503"/>
    <w:rsid w:val="00454F23"/>
    <w:rsid w:val="00454FFB"/>
    <w:rsid w:val="0045580A"/>
    <w:rsid w:val="00455DA3"/>
    <w:rsid w:val="00455F8D"/>
    <w:rsid w:val="00456101"/>
    <w:rsid w:val="00456324"/>
    <w:rsid w:val="00457019"/>
    <w:rsid w:val="00457325"/>
    <w:rsid w:val="0045749E"/>
    <w:rsid w:val="00457B9C"/>
    <w:rsid w:val="004609BC"/>
    <w:rsid w:val="00460B4F"/>
    <w:rsid w:val="00460C9C"/>
    <w:rsid w:val="00460D9C"/>
    <w:rsid w:val="004614D7"/>
    <w:rsid w:val="00461538"/>
    <w:rsid w:val="00461774"/>
    <w:rsid w:val="00461BA5"/>
    <w:rsid w:val="00461DDC"/>
    <w:rsid w:val="00462250"/>
    <w:rsid w:val="00462365"/>
    <w:rsid w:val="00462707"/>
    <w:rsid w:val="0046299C"/>
    <w:rsid w:val="00462EEB"/>
    <w:rsid w:val="00463211"/>
    <w:rsid w:val="004636A2"/>
    <w:rsid w:val="00463762"/>
    <w:rsid w:val="004637F6"/>
    <w:rsid w:val="00464130"/>
    <w:rsid w:val="0046453F"/>
    <w:rsid w:val="0046468A"/>
    <w:rsid w:val="00464E03"/>
    <w:rsid w:val="00464FDA"/>
    <w:rsid w:val="00464FF2"/>
    <w:rsid w:val="0046513B"/>
    <w:rsid w:val="004654F0"/>
    <w:rsid w:val="00465FF5"/>
    <w:rsid w:val="00466197"/>
    <w:rsid w:val="00466CD9"/>
    <w:rsid w:val="004670D4"/>
    <w:rsid w:val="0046742F"/>
    <w:rsid w:val="0046767F"/>
    <w:rsid w:val="00467B3C"/>
    <w:rsid w:val="0047040A"/>
    <w:rsid w:val="004708D5"/>
    <w:rsid w:val="00470974"/>
    <w:rsid w:val="00470B45"/>
    <w:rsid w:val="00470C0B"/>
    <w:rsid w:val="00471179"/>
    <w:rsid w:val="004715E1"/>
    <w:rsid w:val="004717A1"/>
    <w:rsid w:val="00471901"/>
    <w:rsid w:val="0047201B"/>
    <w:rsid w:val="00472BCD"/>
    <w:rsid w:val="00472F70"/>
    <w:rsid w:val="0047327C"/>
    <w:rsid w:val="00474373"/>
    <w:rsid w:val="0047445B"/>
    <w:rsid w:val="00474B44"/>
    <w:rsid w:val="00474C99"/>
    <w:rsid w:val="00474D31"/>
    <w:rsid w:val="00474D4F"/>
    <w:rsid w:val="00474EF1"/>
    <w:rsid w:val="004750C3"/>
    <w:rsid w:val="0047526B"/>
    <w:rsid w:val="004753E0"/>
    <w:rsid w:val="00475A0F"/>
    <w:rsid w:val="00475D7A"/>
    <w:rsid w:val="00475F19"/>
    <w:rsid w:val="00476303"/>
    <w:rsid w:val="00476411"/>
    <w:rsid w:val="004767E8"/>
    <w:rsid w:val="00477244"/>
    <w:rsid w:val="00477B5E"/>
    <w:rsid w:val="00477FFC"/>
    <w:rsid w:val="0048031E"/>
    <w:rsid w:val="00480710"/>
    <w:rsid w:val="00481B41"/>
    <w:rsid w:val="00481E8E"/>
    <w:rsid w:val="004822BD"/>
    <w:rsid w:val="00482322"/>
    <w:rsid w:val="00482326"/>
    <w:rsid w:val="0048237A"/>
    <w:rsid w:val="0048237F"/>
    <w:rsid w:val="0048276A"/>
    <w:rsid w:val="00482790"/>
    <w:rsid w:val="00482872"/>
    <w:rsid w:val="00482993"/>
    <w:rsid w:val="00482D89"/>
    <w:rsid w:val="00483927"/>
    <w:rsid w:val="004844F7"/>
    <w:rsid w:val="00484BBE"/>
    <w:rsid w:val="004853DE"/>
    <w:rsid w:val="00485E28"/>
    <w:rsid w:val="00485EF0"/>
    <w:rsid w:val="00486001"/>
    <w:rsid w:val="00486172"/>
    <w:rsid w:val="004861C6"/>
    <w:rsid w:val="004868DF"/>
    <w:rsid w:val="00486AD1"/>
    <w:rsid w:val="00486D56"/>
    <w:rsid w:val="00486E24"/>
    <w:rsid w:val="0048727F"/>
    <w:rsid w:val="004873E2"/>
    <w:rsid w:val="004877F5"/>
    <w:rsid w:val="0048781B"/>
    <w:rsid w:val="004879F9"/>
    <w:rsid w:val="00487C6F"/>
    <w:rsid w:val="00490390"/>
    <w:rsid w:val="00490AB7"/>
    <w:rsid w:val="00490B1D"/>
    <w:rsid w:val="004911A5"/>
    <w:rsid w:val="00491388"/>
    <w:rsid w:val="00491488"/>
    <w:rsid w:val="004914F4"/>
    <w:rsid w:val="004916F4"/>
    <w:rsid w:val="00491C81"/>
    <w:rsid w:val="004920CE"/>
    <w:rsid w:val="004923EF"/>
    <w:rsid w:val="00492760"/>
    <w:rsid w:val="00492826"/>
    <w:rsid w:val="004936AC"/>
    <w:rsid w:val="004938A3"/>
    <w:rsid w:val="0049396A"/>
    <w:rsid w:val="00493C80"/>
    <w:rsid w:val="004940BC"/>
    <w:rsid w:val="0049425C"/>
    <w:rsid w:val="004943C5"/>
    <w:rsid w:val="004943D7"/>
    <w:rsid w:val="0049483F"/>
    <w:rsid w:val="00494859"/>
    <w:rsid w:val="00494C32"/>
    <w:rsid w:val="00494E5C"/>
    <w:rsid w:val="004958C9"/>
    <w:rsid w:val="00495CE3"/>
    <w:rsid w:val="00495EC2"/>
    <w:rsid w:val="00495FC2"/>
    <w:rsid w:val="00496696"/>
    <w:rsid w:val="00496A83"/>
    <w:rsid w:val="00497074"/>
    <w:rsid w:val="00497105"/>
    <w:rsid w:val="00497A9A"/>
    <w:rsid w:val="004A002F"/>
    <w:rsid w:val="004A02DA"/>
    <w:rsid w:val="004A02FF"/>
    <w:rsid w:val="004A073E"/>
    <w:rsid w:val="004A07E3"/>
    <w:rsid w:val="004A0A21"/>
    <w:rsid w:val="004A0D22"/>
    <w:rsid w:val="004A10ED"/>
    <w:rsid w:val="004A11C3"/>
    <w:rsid w:val="004A1206"/>
    <w:rsid w:val="004A1326"/>
    <w:rsid w:val="004A1500"/>
    <w:rsid w:val="004A1572"/>
    <w:rsid w:val="004A165C"/>
    <w:rsid w:val="004A1890"/>
    <w:rsid w:val="004A19ED"/>
    <w:rsid w:val="004A2539"/>
    <w:rsid w:val="004A2580"/>
    <w:rsid w:val="004A3083"/>
    <w:rsid w:val="004A352D"/>
    <w:rsid w:val="004A407D"/>
    <w:rsid w:val="004A47C5"/>
    <w:rsid w:val="004A47CA"/>
    <w:rsid w:val="004A47EC"/>
    <w:rsid w:val="004A490B"/>
    <w:rsid w:val="004A513D"/>
    <w:rsid w:val="004A5388"/>
    <w:rsid w:val="004A5601"/>
    <w:rsid w:val="004A5781"/>
    <w:rsid w:val="004A57D6"/>
    <w:rsid w:val="004A5894"/>
    <w:rsid w:val="004A594A"/>
    <w:rsid w:val="004A5A93"/>
    <w:rsid w:val="004A5CCC"/>
    <w:rsid w:val="004A5CD4"/>
    <w:rsid w:val="004A5FA8"/>
    <w:rsid w:val="004A63AC"/>
    <w:rsid w:val="004A6C2E"/>
    <w:rsid w:val="004A6DEF"/>
    <w:rsid w:val="004A731F"/>
    <w:rsid w:val="004A73CB"/>
    <w:rsid w:val="004A7568"/>
    <w:rsid w:val="004A7647"/>
    <w:rsid w:val="004A79DE"/>
    <w:rsid w:val="004A7F5A"/>
    <w:rsid w:val="004B0460"/>
    <w:rsid w:val="004B07E3"/>
    <w:rsid w:val="004B08E4"/>
    <w:rsid w:val="004B0B46"/>
    <w:rsid w:val="004B1010"/>
    <w:rsid w:val="004B1147"/>
    <w:rsid w:val="004B1630"/>
    <w:rsid w:val="004B1779"/>
    <w:rsid w:val="004B2580"/>
    <w:rsid w:val="004B25CD"/>
    <w:rsid w:val="004B29CF"/>
    <w:rsid w:val="004B34F8"/>
    <w:rsid w:val="004B3C6D"/>
    <w:rsid w:val="004B3EB3"/>
    <w:rsid w:val="004B4047"/>
    <w:rsid w:val="004B45AE"/>
    <w:rsid w:val="004B4E13"/>
    <w:rsid w:val="004B52AE"/>
    <w:rsid w:val="004B5636"/>
    <w:rsid w:val="004B584B"/>
    <w:rsid w:val="004B58A0"/>
    <w:rsid w:val="004B5DF0"/>
    <w:rsid w:val="004B5FE2"/>
    <w:rsid w:val="004B60CF"/>
    <w:rsid w:val="004B6122"/>
    <w:rsid w:val="004B65AB"/>
    <w:rsid w:val="004B6657"/>
    <w:rsid w:val="004B7820"/>
    <w:rsid w:val="004C033E"/>
    <w:rsid w:val="004C056E"/>
    <w:rsid w:val="004C08A3"/>
    <w:rsid w:val="004C096F"/>
    <w:rsid w:val="004C0C0E"/>
    <w:rsid w:val="004C0C57"/>
    <w:rsid w:val="004C1225"/>
    <w:rsid w:val="004C1534"/>
    <w:rsid w:val="004C168C"/>
    <w:rsid w:val="004C17CA"/>
    <w:rsid w:val="004C1A96"/>
    <w:rsid w:val="004C1C1E"/>
    <w:rsid w:val="004C1EF0"/>
    <w:rsid w:val="004C2303"/>
    <w:rsid w:val="004C269D"/>
    <w:rsid w:val="004C293A"/>
    <w:rsid w:val="004C2A06"/>
    <w:rsid w:val="004C2D2E"/>
    <w:rsid w:val="004C2E4A"/>
    <w:rsid w:val="004C30F3"/>
    <w:rsid w:val="004C3987"/>
    <w:rsid w:val="004C4453"/>
    <w:rsid w:val="004C4672"/>
    <w:rsid w:val="004C4877"/>
    <w:rsid w:val="004C4DC4"/>
    <w:rsid w:val="004C4DD0"/>
    <w:rsid w:val="004C522E"/>
    <w:rsid w:val="004C544C"/>
    <w:rsid w:val="004C56CB"/>
    <w:rsid w:val="004C5800"/>
    <w:rsid w:val="004C5BD9"/>
    <w:rsid w:val="004C5DF7"/>
    <w:rsid w:val="004C5FFD"/>
    <w:rsid w:val="004C6241"/>
    <w:rsid w:val="004C630B"/>
    <w:rsid w:val="004C6A2D"/>
    <w:rsid w:val="004C74B6"/>
    <w:rsid w:val="004C7586"/>
    <w:rsid w:val="004C784D"/>
    <w:rsid w:val="004C7C80"/>
    <w:rsid w:val="004C7DE3"/>
    <w:rsid w:val="004C7F7A"/>
    <w:rsid w:val="004D0406"/>
    <w:rsid w:val="004D0440"/>
    <w:rsid w:val="004D05E4"/>
    <w:rsid w:val="004D0668"/>
    <w:rsid w:val="004D0977"/>
    <w:rsid w:val="004D0D9A"/>
    <w:rsid w:val="004D0DFA"/>
    <w:rsid w:val="004D0EA4"/>
    <w:rsid w:val="004D1388"/>
    <w:rsid w:val="004D1408"/>
    <w:rsid w:val="004D1783"/>
    <w:rsid w:val="004D1DEF"/>
    <w:rsid w:val="004D2031"/>
    <w:rsid w:val="004D2344"/>
    <w:rsid w:val="004D23A8"/>
    <w:rsid w:val="004D37C9"/>
    <w:rsid w:val="004D3967"/>
    <w:rsid w:val="004D39F3"/>
    <w:rsid w:val="004D3B8C"/>
    <w:rsid w:val="004D3E49"/>
    <w:rsid w:val="004D3EB0"/>
    <w:rsid w:val="004D43A7"/>
    <w:rsid w:val="004D46E6"/>
    <w:rsid w:val="004D52A6"/>
    <w:rsid w:val="004D579C"/>
    <w:rsid w:val="004D586F"/>
    <w:rsid w:val="004D5BE2"/>
    <w:rsid w:val="004D5CF5"/>
    <w:rsid w:val="004D631C"/>
    <w:rsid w:val="004D6454"/>
    <w:rsid w:val="004D660C"/>
    <w:rsid w:val="004D6674"/>
    <w:rsid w:val="004D68E1"/>
    <w:rsid w:val="004D6BA7"/>
    <w:rsid w:val="004D6D88"/>
    <w:rsid w:val="004D6E2E"/>
    <w:rsid w:val="004D7095"/>
    <w:rsid w:val="004D7B55"/>
    <w:rsid w:val="004D7FEB"/>
    <w:rsid w:val="004E01DA"/>
    <w:rsid w:val="004E03A4"/>
    <w:rsid w:val="004E03C1"/>
    <w:rsid w:val="004E0428"/>
    <w:rsid w:val="004E048F"/>
    <w:rsid w:val="004E051C"/>
    <w:rsid w:val="004E0714"/>
    <w:rsid w:val="004E09DC"/>
    <w:rsid w:val="004E0E0C"/>
    <w:rsid w:val="004E0F06"/>
    <w:rsid w:val="004E156D"/>
    <w:rsid w:val="004E1A1B"/>
    <w:rsid w:val="004E1A69"/>
    <w:rsid w:val="004E247D"/>
    <w:rsid w:val="004E24B0"/>
    <w:rsid w:val="004E33E7"/>
    <w:rsid w:val="004E35F4"/>
    <w:rsid w:val="004E363E"/>
    <w:rsid w:val="004E38B2"/>
    <w:rsid w:val="004E38C6"/>
    <w:rsid w:val="004E3CD5"/>
    <w:rsid w:val="004E3EA0"/>
    <w:rsid w:val="004E42BA"/>
    <w:rsid w:val="004E4E98"/>
    <w:rsid w:val="004E5278"/>
    <w:rsid w:val="004E52CD"/>
    <w:rsid w:val="004E536B"/>
    <w:rsid w:val="004E6DBB"/>
    <w:rsid w:val="004E709C"/>
    <w:rsid w:val="004E7409"/>
    <w:rsid w:val="004E76E9"/>
    <w:rsid w:val="004E7706"/>
    <w:rsid w:val="004E7B39"/>
    <w:rsid w:val="004E7C8E"/>
    <w:rsid w:val="004F0098"/>
    <w:rsid w:val="004F0AB3"/>
    <w:rsid w:val="004F17C6"/>
    <w:rsid w:val="004F23F4"/>
    <w:rsid w:val="004F2473"/>
    <w:rsid w:val="004F25B7"/>
    <w:rsid w:val="004F28EF"/>
    <w:rsid w:val="004F2A13"/>
    <w:rsid w:val="004F2A3D"/>
    <w:rsid w:val="004F2ECA"/>
    <w:rsid w:val="004F2F68"/>
    <w:rsid w:val="004F33BA"/>
    <w:rsid w:val="004F3BD7"/>
    <w:rsid w:val="004F3D98"/>
    <w:rsid w:val="004F3F07"/>
    <w:rsid w:val="004F480E"/>
    <w:rsid w:val="004F4CFE"/>
    <w:rsid w:val="004F5159"/>
    <w:rsid w:val="004F53EB"/>
    <w:rsid w:val="004F5BBA"/>
    <w:rsid w:val="004F5DFF"/>
    <w:rsid w:val="004F5FED"/>
    <w:rsid w:val="004F613E"/>
    <w:rsid w:val="004F61AD"/>
    <w:rsid w:val="004F634E"/>
    <w:rsid w:val="004F65B0"/>
    <w:rsid w:val="004F68EE"/>
    <w:rsid w:val="004F6969"/>
    <w:rsid w:val="004F6A1C"/>
    <w:rsid w:val="004F7285"/>
    <w:rsid w:val="004F77BF"/>
    <w:rsid w:val="004F79C9"/>
    <w:rsid w:val="004F7ADF"/>
    <w:rsid w:val="004F7E55"/>
    <w:rsid w:val="0050017F"/>
    <w:rsid w:val="005004AC"/>
    <w:rsid w:val="00501219"/>
    <w:rsid w:val="00501285"/>
    <w:rsid w:val="0050131D"/>
    <w:rsid w:val="0050168C"/>
    <w:rsid w:val="0050198F"/>
    <w:rsid w:val="005019C3"/>
    <w:rsid w:val="00501E92"/>
    <w:rsid w:val="005022AC"/>
    <w:rsid w:val="005022BB"/>
    <w:rsid w:val="005025B7"/>
    <w:rsid w:val="00502852"/>
    <w:rsid w:val="0050296D"/>
    <w:rsid w:val="00502EDB"/>
    <w:rsid w:val="005037E7"/>
    <w:rsid w:val="005038C7"/>
    <w:rsid w:val="0050391E"/>
    <w:rsid w:val="0050406F"/>
    <w:rsid w:val="0050465E"/>
    <w:rsid w:val="005048BD"/>
    <w:rsid w:val="00504F11"/>
    <w:rsid w:val="00505051"/>
    <w:rsid w:val="0050516A"/>
    <w:rsid w:val="00505F6F"/>
    <w:rsid w:val="0050618E"/>
    <w:rsid w:val="00506DF4"/>
    <w:rsid w:val="00506E57"/>
    <w:rsid w:val="00506F58"/>
    <w:rsid w:val="005074B5"/>
    <w:rsid w:val="00507528"/>
    <w:rsid w:val="0050774D"/>
    <w:rsid w:val="00507806"/>
    <w:rsid w:val="005079F4"/>
    <w:rsid w:val="00507B55"/>
    <w:rsid w:val="00507D4C"/>
    <w:rsid w:val="00507D4D"/>
    <w:rsid w:val="0051002A"/>
    <w:rsid w:val="00510197"/>
    <w:rsid w:val="00510B40"/>
    <w:rsid w:val="00510B9A"/>
    <w:rsid w:val="005115DA"/>
    <w:rsid w:val="0051200A"/>
    <w:rsid w:val="0051328A"/>
    <w:rsid w:val="005135F8"/>
    <w:rsid w:val="00513A06"/>
    <w:rsid w:val="00513D8A"/>
    <w:rsid w:val="0051488D"/>
    <w:rsid w:val="005148A3"/>
    <w:rsid w:val="005149FB"/>
    <w:rsid w:val="005151CE"/>
    <w:rsid w:val="00515383"/>
    <w:rsid w:val="00515592"/>
    <w:rsid w:val="00515816"/>
    <w:rsid w:val="005159DA"/>
    <w:rsid w:val="005159FD"/>
    <w:rsid w:val="00515D5A"/>
    <w:rsid w:val="00515DB8"/>
    <w:rsid w:val="005160F6"/>
    <w:rsid w:val="005161A4"/>
    <w:rsid w:val="005161D3"/>
    <w:rsid w:val="005167BB"/>
    <w:rsid w:val="00516827"/>
    <w:rsid w:val="00516A84"/>
    <w:rsid w:val="00516AE9"/>
    <w:rsid w:val="00516EBA"/>
    <w:rsid w:val="0051747E"/>
    <w:rsid w:val="00517A9C"/>
    <w:rsid w:val="00517ABB"/>
    <w:rsid w:val="00517ACC"/>
    <w:rsid w:val="0052005F"/>
    <w:rsid w:val="00520127"/>
    <w:rsid w:val="00520614"/>
    <w:rsid w:val="00520AE0"/>
    <w:rsid w:val="00520B42"/>
    <w:rsid w:val="00521495"/>
    <w:rsid w:val="00522284"/>
    <w:rsid w:val="00522531"/>
    <w:rsid w:val="00522617"/>
    <w:rsid w:val="00522665"/>
    <w:rsid w:val="005231BC"/>
    <w:rsid w:val="005233F9"/>
    <w:rsid w:val="00523604"/>
    <w:rsid w:val="005236E7"/>
    <w:rsid w:val="00523C24"/>
    <w:rsid w:val="00523CD5"/>
    <w:rsid w:val="0052499B"/>
    <w:rsid w:val="00524DFB"/>
    <w:rsid w:val="00524E99"/>
    <w:rsid w:val="00524FA1"/>
    <w:rsid w:val="00525421"/>
    <w:rsid w:val="005255AB"/>
    <w:rsid w:val="005256A5"/>
    <w:rsid w:val="00525A90"/>
    <w:rsid w:val="005264C8"/>
    <w:rsid w:val="0052650F"/>
    <w:rsid w:val="0052665A"/>
    <w:rsid w:val="00526C49"/>
    <w:rsid w:val="00526DEE"/>
    <w:rsid w:val="005272B5"/>
    <w:rsid w:val="00527F77"/>
    <w:rsid w:val="0053012E"/>
    <w:rsid w:val="005308AC"/>
    <w:rsid w:val="00530F80"/>
    <w:rsid w:val="005314ED"/>
    <w:rsid w:val="005319A4"/>
    <w:rsid w:val="00531A10"/>
    <w:rsid w:val="00531B41"/>
    <w:rsid w:val="005321AB"/>
    <w:rsid w:val="005325F6"/>
    <w:rsid w:val="00532663"/>
    <w:rsid w:val="005329FE"/>
    <w:rsid w:val="00532ECE"/>
    <w:rsid w:val="005331C3"/>
    <w:rsid w:val="005334AF"/>
    <w:rsid w:val="00533B93"/>
    <w:rsid w:val="00533BD2"/>
    <w:rsid w:val="0053409C"/>
    <w:rsid w:val="00534B34"/>
    <w:rsid w:val="00534B5B"/>
    <w:rsid w:val="00534FE2"/>
    <w:rsid w:val="0053528C"/>
    <w:rsid w:val="005357E7"/>
    <w:rsid w:val="00535B96"/>
    <w:rsid w:val="00535FD0"/>
    <w:rsid w:val="00536548"/>
    <w:rsid w:val="00536980"/>
    <w:rsid w:val="00536E01"/>
    <w:rsid w:val="00536FD1"/>
    <w:rsid w:val="00537239"/>
    <w:rsid w:val="00537388"/>
    <w:rsid w:val="005374D1"/>
    <w:rsid w:val="00537509"/>
    <w:rsid w:val="00537666"/>
    <w:rsid w:val="005401FE"/>
    <w:rsid w:val="005402B5"/>
    <w:rsid w:val="0054049F"/>
    <w:rsid w:val="00540829"/>
    <w:rsid w:val="00540949"/>
    <w:rsid w:val="00540C98"/>
    <w:rsid w:val="0054171D"/>
    <w:rsid w:val="0054182C"/>
    <w:rsid w:val="0054194C"/>
    <w:rsid w:val="00541E9B"/>
    <w:rsid w:val="00541EC3"/>
    <w:rsid w:val="00542280"/>
    <w:rsid w:val="0054239F"/>
    <w:rsid w:val="005424E5"/>
    <w:rsid w:val="00542B50"/>
    <w:rsid w:val="005432B7"/>
    <w:rsid w:val="005434EF"/>
    <w:rsid w:val="00543578"/>
    <w:rsid w:val="0054357A"/>
    <w:rsid w:val="005435F6"/>
    <w:rsid w:val="00543639"/>
    <w:rsid w:val="0054413D"/>
    <w:rsid w:val="00544161"/>
    <w:rsid w:val="0054448D"/>
    <w:rsid w:val="005445A0"/>
    <w:rsid w:val="005449DE"/>
    <w:rsid w:val="00544BDB"/>
    <w:rsid w:val="00544C34"/>
    <w:rsid w:val="005450AA"/>
    <w:rsid w:val="0054561F"/>
    <w:rsid w:val="0054577C"/>
    <w:rsid w:val="00545C13"/>
    <w:rsid w:val="005464F6"/>
    <w:rsid w:val="00546F02"/>
    <w:rsid w:val="0054727E"/>
    <w:rsid w:val="005475C7"/>
    <w:rsid w:val="0054796B"/>
    <w:rsid w:val="00547BEF"/>
    <w:rsid w:val="00547D54"/>
    <w:rsid w:val="005501F3"/>
    <w:rsid w:val="00550A87"/>
    <w:rsid w:val="00550AE7"/>
    <w:rsid w:val="00550C72"/>
    <w:rsid w:val="005511CC"/>
    <w:rsid w:val="00551265"/>
    <w:rsid w:val="005513FE"/>
    <w:rsid w:val="00551748"/>
    <w:rsid w:val="005520DE"/>
    <w:rsid w:val="00552301"/>
    <w:rsid w:val="005526A4"/>
    <w:rsid w:val="00553151"/>
    <w:rsid w:val="00553528"/>
    <w:rsid w:val="00553712"/>
    <w:rsid w:val="00553AFE"/>
    <w:rsid w:val="00553E85"/>
    <w:rsid w:val="005540DD"/>
    <w:rsid w:val="005540F8"/>
    <w:rsid w:val="00554AF7"/>
    <w:rsid w:val="0055542A"/>
    <w:rsid w:val="005554BB"/>
    <w:rsid w:val="00555936"/>
    <w:rsid w:val="00555A54"/>
    <w:rsid w:val="00555D53"/>
    <w:rsid w:val="00556735"/>
    <w:rsid w:val="00556881"/>
    <w:rsid w:val="005569E8"/>
    <w:rsid w:val="00556AD4"/>
    <w:rsid w:val="00556B0E"/>
    <w:rsid w:val="00556D56"/>
    <w:rsid w:val="00557306"/>
    <w:rsid w:val="00557597"/>
    <w:rsid w:val="005577E3"/>
    <w:rsid w:val="00557A9F"/>
    <w:rsid w:val="00557B91"/>
    <w:rsid w:val="00557C69"/>
    <w:rsid w:val="00557E46"/>
    <w:rsid w:val="00557EB2"/>
    <w:rsid w:val="00560636"/>
    <w:rsid w:val="00560D9E"/>
    <w:rsid w:val="00561506"/>
    <w:rsid w:val="00561737"/>
    <w:rsid w:val="00561B23"/>
    <w:rsid w:val="00561D2B"/>
    <w:rsid w:val="00561DD5"/>
    <w:rsid w:val="00562187"/>
    <w:rsid w:val="005628B0"/>
    <w:rsid w:val="00562D4A"/>
    <w:rsid w:val="005630CE"/>
    <w:rsid w:val="00563196"/>
    <w:rsid w:val="0056338D"/>
    <w:rsid w:val="005633C6"/>
    <w:rsid w:val="0056370A"/>
    <w:rsid w:val="0056386D"/>
    <w:rsid w:val="00563C6F"/>
    <w:rsid w:val="005640C2"/>
    <w:rsid w:val="005641FA"/>
    <w:rsid w:val="00564BC4"/>
    <w:rsid w:val="00564C4E"/>
    <w:rsid w:val="0056531D"/>
    <w:rsid w:val="00565825"/>
    <w:rsid w:val="00565869"/>
    <w:rsid w:val="0056586D"/>
    <w:rsid w:val="0056589E"/>
    <w:rsid w:val="00565D8F"/>
    <w:rsid w:val="0056604B"/>
    <w:rsid w:val="0056643A"/>
    <w:rsid w:val="0056647E"/>
    <w:rsid w:val="00566853"/>
    <w:rsid w:val="00567134"/>
    <w:rsid w:val="00567280"/>
    <w:rsid w:val="00567427"/>
    <w:rsid w:val="0056764B"/>
    <w:rsid w:val="0057026F"/>
    <w:rsid w:val="00570B86"/>
    <w:rsid w:val="00570CD0"/>
    <w:rsid w:val="00570E8F"/>
    <w:rsid w:val="00571281"/>
    <w:rsid w:val="00571CA3"/>
    <w:rsid w:val="00571CA8"/>
    <w:rsid w:val="00571DAF"/>
    <w:rsid w:val="0057215F"/>
    <w:rsid w:val="00572457"/>
    <w:rsid w:val="005724B8"/>
    <w:rsid w:val="00572A8E"/>
    <w:rsid w:val="00572EF8"/>
    <w:rsid w:val="00572FF0"/>
    <w:rsid w:val="00573206"/>
    <w:rsid w:val="0057336E"/>
    <w:rsid w:val="00573543"/>
    <w:rsid w:val="00573722"/>
    <w:rsid w:val="00573794"/>
    <w:rsid w:val="00573904"/>
    <w:rsid w:val="0057404E"/>
    <w:rsid w:val="005743ED"/>
    <w:rsid w:val="00574E1B"/>
    <w:rsid w:val="00574E35"/>
    <w:rsid w:val="00575E8D"/>
    <w:rsid w:val="005762DE"/>
    <w:rsid w:val="0057661E"/>
    <w:rsid w:val="00576A54"/>
    <w:rsid w:val="00576A5A"/>
    <w:rsid w:val="00576E22"/>
    <w:rsid w:val="0057782C"/>
    <w:rsid w:val="0057794D"/>
    <w:rsid w:val="00577CD9"/>
    <w:rsid w:val="00577F13"/>
    <w:rsid w:val="005801EF"/>
    <w:rsid w:val="00580651"/>
    <w:rsid w:val="0058078F"/>
    <w:rsid w:val="005813E9"/>
    <w:rsid w:val="0058185D"/>
    <w:rsid w:val="00581B48"/>
    <w:rsid w:val="00581E02"/>
    <w:rsid w:val="00582394"/>
    <w:rsid w:val="00582606"/>
    <w:rsid w:val="00582682"/>
    <w:rsid w:val="00582872"/>
    <w:rsid w:val="00582B3F"/>
    <w:rsid w:val="00582B9E"/>
    <w:rsid w:val="005830D0"/>
    <w:rsid w:val="00583721"/>
    <w:rsid w:val="00583A78"/>
    <w:rsid w:val="00584012"/>
    <w:rsid w:val="005847F6"/>
    <w:rsid w:val="005848EE"/>
    <w:rsid w:val="00585030"/>
    <w:rsid w:val="005851BB"/>
    <w:rsid w:val="0058534C"/>
    <w:rsid w:val="005853B9"/>
    <w:rsid w:val="0058554F"/>
    <w:rsid w:val="005855AD"/>
    <w:rsid w:val="005855E3"/>
    <w:rsid w:val="005859C4"/>
    <w:rsid w:val="005859C6"/>
    <w:rsid w:val="00585D12"/>
    <w:rsid w:val="00585D26"/>
    <w:rsid w:val="00586140"/>
    <w:rsid w:val="00586235"/>
    <w:rsid w:val="005864F1"/>
    <w:rsid w:val="0058668A"/>
    <w:rsid w:val="0058668E"/>
    <w:rsid w:val="00586A0D"/>
    <w:rsid w:val="00586B15"/>
    <w:rsid w:val="00586DE0"/>
    <w:rsid w:val="005870DF"/>
    <w:rsid w:val="005873DC"/>
    <w:rsid w:val="00587A1D"/>
    <w:rsid w:val="005901B1"/>
    <w:rsid w:val="0059087E"/>
    <w:rsid w:val="00590DCD"/>
    <w:rsid w:val="00590E0C"/>
    <w:rsid w:val="005912EC"/>
    <w:rsid w:val="005914A9"/>
    <w:rsid w:val="00591D57"/>
    <w:rsid w:val="00592D9F"/>
    <w:rsid w:val="0059346E"/>
    <w:rsid w:val="00593B0A"/>
    <w:rsid w:val="00593CE5"/>
    <w:rsid w:val="00593D3C"/>
    <w:rsid w:val="0059405F"/>
    <w:rsid w:val="0059439C"/>
    <w:rsid w:val="0059454F"/>
    <w:rsid w:val="005947BD"/>
    <w:rsid w:val="00594888"/>
    <w:rsid w:val="00594B0A"/>
    <w:rsid w:val="005955F3"/>
    <w:rsid w:val="00595C0D"/>
    <w:rsid w:val="00595F5B"/>
    <w:rsid w:val="00596801"/>
    <w:rsid w:val="0059689C"/>
    <w:rsid w:val="00596B86"/>
    <w:rsid w:val="00596D24"/>
    <w:rsid w:val="00596D55"/>
    <w:rsid w:val="00597084"/>
    <w:rsid w:val="00597261"/>
    <w:rsid w:val="00597503"/>
    <w:rsid w:val="00597BA6"/>
    <w:rsid w:val="00597FC7"/>
    <w:rsid w:val="005A0456"/>
    <w:rsid w:val="005A06D6"/>
    <w:rsid w:val="005A0B28"/>
    <w:rsid w:val="005A0DD6"/>
    <w:rsid w:val="005A140A"/>
    <w:rsid w:val="005A1947"/>
    <w:rsid w:val="005A1AB6"/>
    <w:rsid w:val="005A1AD1"/>
    <w:rsid w:val="005A1D47"/>
    <w:rsid w:val="005A201A"/>
    <w:rsid w:val="005A23AD"/>
    <w:rsid w:val="005A2730"/>
    <w:rsid w:val="005A27BD"/>
    <w:rsid w:val="005A282B"/>
    <w:rsid w:val="005A3275"/>
    <w:rsid w:val="005A33F9"/>
    <w:rsid w:val="005A3AF8"/>
    <w:rsid w:val="005A3CB1"/>
    <w:rsid w:val="005A3D54"/>
    <w:rsid w:val="005A4222"/>
    <w:rsid w:val="005A4D2E"/>
    <w:rsid w:val="005A5342"/>
    <w:rsid w:val="005A5CB9"/>
    <w:rsid w:val="005A5DD7"/>
    <w:rsid w:val="005A5EF0"/>
    <w:rsid w:val="005A5EF6"/>
    <w:rsid w:val="005A61E3"/>
    <w:rsid w:val="005A6504"/>
    <w:rsid w:val="005A71B4"/>
    <w:rsid w:val="005A76E1"/>
    <w:rsid w:val="005A7758"/>
    <w:rsid w:val="005A78CB"/>
    <w:rsid w:val="005A7A32"/>
    <w:rsid w:val="005A7BB9"/>
    <w:rsid w:val="005A7F15"/>
    <w:rsid w:val="005A7F95"/>
    <w:rsid w:val="005B0487"/>
    <w:rsid w:val="005B0652"/>
    <w:rsid w:val="005B0849"/>
    <w:rsid w:val="005B0D79"/>
    <w:rsid w:val="005B1098"/>
    <w:rsid w:val="005B12B3"/>
    <w:rsid w:val="005B1315"/>
    <w:rsid w:val="005B140C"/>
    <w:rsid w:val="005B163F"/>
    <w:rsid w:val="005B17B8"/>
    <w:rsid w:val="005B187F"/>
    <w:rsid w:val="005B1890"/>
    <w:rsid w:val="005B24BA"/>
    <w:rsid w:val="005B26C8"/>
    <w:rsid w:val="005B3AF2"/>
    <w:rsid w:val="005B3D6C"/>
    <w:rsid w:val="005B3E34"/>
    <w:rsid w:val="005B4358"/>
    <w:rsid w:val="005B4CD4"/>
    <w:rsid w:val="005B4DAB"/>
    <w:rsid w:val="005B4E6D"/>
    <w:rsid w:val="005B4E9A"/>
    <w:rsid w:val="005B53B2"/>
    <w:rsid w:val="005B5633"/>
    <w:rsid w:val="005B5A54"/>
    <w:rsid w:val="005B5ABC"/>
    <w:rsid w:val="005B6264"/>
    <w:rsid w:val="005B62AD"/>
    <w:rsid w:val="005B65DE"/>
    <w:rsid w:val="005B6B5E"/>
    <w:rsid w:val="005B6BC2"/>
    <w:rsid w:val="005B7635"/>
    <w:rsid w:val="005B7935"/>
    <w:rsid w:val="005B79D2"/>
    <w:rsid w:val="005B7CC7"/>
    <w:rsid w:val="005B7EB4"/>
    <w:rsid w:val="005C020D"/>
    <w:rsid w:val="005C0646"/>
    <w:rsid w:val="005C080A"/>
    <w:rsid w:val="005C0975"/>
    <w:rsid w:val="005C0C5E"/>
    <w:rsid w:val="005C0C7E"/>
    <w:rsid w:val="005C14D5"/>
    <w:rsid w:val="005C1746"/>
    <w:rsid w:val="005C19B5"/>
    <w:rsid w:val="005C19C5"/>
    <w:rsid w:val="005C1B70"/>
    <w:rsid w:val="005C1B86"/>
    <w:rsid w:val="005C21C7"/>
    <w:rsid w:val="005C21D7"/>
    <w:rsid w:val="005C2242"/>
    <w:rsid w:val="005C22AD"/>
    <w:rsid w:val="005C2966"/>
    <w:rsid w:val="005C29AF"/>
    <w:rsid w:val="005C315F"/>
    <w:rsid w:val="005C33E9"/>
    <w:rsid w:val="005C3743"/>
    <w:rsid w:val="005C376D"/>
    <w:rsid w:val="005C3DFB"/>
    <w:rsid w:val="005C3E5A"/>
    <w:rsid w:val="005C3E83"/>
    <w:rsid w:val="005C4590"/>
    <w:rsid w:val="005C46FE"/>
    <w:rsid w:val="005C4AFF"/>
    <w:rsid w:val="005C4D19"/>
    <w:rsid w:val="005C4FEF"/>
    <w:rsid w:val="005C502A"/>
    <w:rsid w:val="005C5860"/>
    <w:rsid w:val="005C589C"/>
    <w:rsid w:val="005C5B1A"/>
    <w:rsid w:val="005C5BD7"/>
    <w:rsid w:val="005C5C1D"/>
    <w:rsid w:val="005C5D89"/>
    <w:rsid w:val="005C5EC8"/>
    <w:rsid w:val="005C5FA9"/>
    <w:rsid w:val="005C5FF6"/>
    <w:rsid w:val="005C72F9"/>
    <w:rsid w:val="005C7310"/>
    <w:rsid w:val="005C7AE5"/>
    <w:rsid w:val="005C7BCB"/>
    <w:rsid w:val="005D007B"/>
    <w:rsid w:val="005D068C"/>
    <w:rsid w:val="005D0752"/>
    <w:rsid w:val="005D0779"/>
    <w:rsid w:val="005D0809"/>
    <w:rsid w:val="005D0C5C"/>
    <w:rsid w:val="005D0CD8"/>
    <w:rsid w:val="005D0F0D"/>
    <w:rsid w:val="005D278A"/>
    <w:rsid w:val="005D2A6B"/>
    <w:rsid w:val="005D2FFD"/>
    <w:rsid w:val="005D347A"/>
    <w:rsid w:val="005D3DA4"/>
    <w:rsid w:val="005D3FF9"/>
    <w:rsid w:val="005D4489"/>
    <w:rsid w:val="005D47B1"/>
    <w:rsid w:val="005D4873"/>
    <w:rsid w:val="005D4B6A"/>
    <w:rsid w:val="005D4D40"/>
    <w:rsid w:val="005D4E00"/>
    <w:rsid w:val="005D55A2"/>
    <w:rsid w:val="005D5A30"/>
    <w:rsid w:val="005D5E5A"/>
    <w:rsid w:val="005D64B3"/>
    <w:rsid w:val="005D66E1"/>
    <w:rsid w:val="005D6A2F"/>
    <w:rsid w:val="005D6D2E"/>
    <w:rsid w:val="005D71E5"/>
    <w:rsid w:val="005D72D7"/>
    <w:rsid w:val="005D78F0"/>
    <w:rsid w:val="005E0273"/>
    <w:rsid w:val="005E04F6"/>
    <w:rsid w:val="005E0B80"/>
    <w:rsid w:val="005E0C9D"/>
    <w:rsid w:val="005E1240"/>
    <w:rsid w:val="005E1511"/>
    <w:rsid w:val="005E1568"/>
    <w:rsid w:val="005E1925"/>
    <w:rsid w:val="005E1C27"/>
    <w:rsid w:val="005E240B"/>
    <w:rsid w:val="005E2BD5"/>
    <w:rsid w:val="005E2C0D"/>
    <w:rsid w:val="005E2ECF"/>
    <w:rsid w:val="005E38A2"/>
    <w:rsid w:val="005E3F5C"/>
    <w:rsid w:val="005E429B"/>
    <w:rsid w:val="005E4472"/>
    <w:rsid w:val="005E4896"/>
    <w:rsid w:val="005E492C"/>
    <w:rsid w:val="005E4F95"/>
    <w:rsid w:val="005E50DF"/>
    <w:rsid w:val="005E5449"/>
    <w:rsid w:val="005E54FC"/>
    <w:rsid w:val="005E55F4"/>
    <w:rsid w:val="005E571D"/>
    <w:rsid w:val="005E5D0B"/>
    <w:rsid w:val="005E5DC7"/>
    <w:rsid w:val="005E5FC7"/>
    <w:rsid w:val="005E60D9"/>
    <w:rsid w:val="005E6333"/>
    <w:rsid w:val="005E7643"/>
    <w:rsid w:val="005E79A8"/>
    <w:rsid w:val="005E7A38"/>
    <w:rsid w:val="005E7CB7"/>
    <w:rsid w:val="005F0274"/>
    <w:rsid w:val="005F0473"/>
    <w:rsid w:val="005F053A"/>
    <w:rsid w:val="005F056B"/>
    <w:rsid w:val="005F068E"/>
    <w:rsid w:val="005F0BCA"/>
    <w:rsid w:val="005F0DDB"/>
    <w:rsid w:val="005F1175"/>
    <w:rsid w:val="005F140C"/>
    <w:rsid w:val="005F148B"/>
    <w:rsid w:val="005F18FF"/>
    <w:rsid w:val="005F1AD8"/>
    <w:rsid w:val="005F1C28"/>
    <w:rsid w:val="005F1EA6"/>
    <w:rsid w:val="005F1F47"/>
    <w:rsid w:val="005F2611"/>
    <w:rsid w:val="005F290F"/>
    <w:rsid w:val="005F29A1"/>
    <w:rsid w:val="005F2A27"/>
    <w:rsid w:val="005F2EAC"/>
    <w:rsid w:val="005F3342"/>
    <w:rsid w:val="005F36D5"/>
    <w:rsid w:val="005F409F"/>
    <w:rsid w:val="005F4351"/>
    <w:rsid w:val="005F43C4"/>
    <w:rsid w:val="005F45E3"/>
    <w:rsid w:val="005F47AC"/>
    <w:rsid w:val="005F4F46"/>
    <w:rsid w:val="005F4F7F"/>
    <w:rsid w:val="005F516D"/>
    <w:rsid w:val="005F52A6"/>
    <w:rsid w:val="005F5594"/>
    <w:rsid w:val="005F591A"/>
    <w:rsid w:val="005F5D36"/>
    <w:rsid w:val="005F64AC"/>
    <w:rsid w:val="005F6666"/>
    <w:rsid w:val="005F69A9"/>
    <w:rsid w:val="005F6D19"/>
    <w:rsid w:val="005F6E40"/>
    <w:rsid w:val="005F6EEF"/>
    <w:rsid w:val="005F7367"/>
    <w:rsid w:val="005F74D7"/>
    <w:rsid w:val="005F76AE"/>
    <w:rsid w:val="005F7A88"/>
    <w:rsid w:val="006005BD"/>
    <w:rsid w:val="0060084E"/>
    <w:rsid w:val="006008D4"/>
    <w:rsid w:val="0060097F"/>
    <w:rsid w:val="00600985"/>
    <w:rsid w:val="00600ED8"/>
    <w:rsid w:val="00600F31"/>
    <w:rsid w:val="00601F11"/>
    <w:rsid w:val="006025C0"/>
    <w:rsid w:val="00602880"/>
    <w:rsid w:val="0060294A"/>
    <w:rsid w:val="006032AE"/>
    <w:rsid w:val="0060352C"/>
    <w:rsid w:val="00604D65"/>
    <w:rsid w:val="00604D67"/>
    <w:rsid w:val="00604D74"/>
    <w:rsid w:val="00604F5F"/>
    <w:rsid w:val="0060505E"/>
    <w:rsid w:val="00605081"/>
    <w:rsid w:val="0060586E"/>
    <w:rsid w:val="00605A65"/>
    <w:rsid w:val="00605CBE"/>
    <w:rsid w:val="00605EED"/>
    <w:rsid w:val="00606B6F"/>
    <w:rsid w:val="00606C19"/>
    <w:rsid w:val="0060707E"/>
    <w:rsid w:val="0060726C"/>
    <w:rsid w:val="00607779"/>
    <w:rsid w:val="00607E8C"/>
    <w:rsid w:val="006101E7"/>
    <w:rsid w:val="00610936"/>
    <w:rsid w:val="00610ECE"/>
    <w:rsid w:val="00611256"/>
    <w:rsid w:val="00611320"/>
    <w:rsid w:val="006113EE"/>
    <w:rsid w:val="00611A77"/>
    <w:rsid w:val="00611B8E"/>
    <w:rsid w:val="00611DCD"/>
    <w:rsid w:val="00611FAC"/>
    <w:rsid w:val="006125B3"/>
    <w:rsid w:val="00612A6D"/>
    <w:rsid w:val="00613022"/>
    <w:rsid w:val="0061332E"/>
    <w:rsid w:val="006137DF"/>
    <w:rsid w:val="006139E7"/>
    <w:rsid w:val="00613CCF"/>
    <w:rsid w:val="00614275"/>
    <w:rsid w:val="00614404"/>
    <w:rsid w:val="00614608"/>
    <w:rsid w:val="00614677"/>
    <w:rsid w:val="0061488E"/>
    <w:rsid w:val="00614B35"/>
    <w:rsid w:val="00614C52"/>
    <w:rsid w:val="00614D32"/>
    <w:rsid w:val="00614E1C"/>
    <w:rsid w:val="00614EE7"/>
    <w:rsid w:val="00614F7E"/>
    <w:rsid w:val="00614FAA"/>
    <w:rsid w:val="00615675"/>
    <w:rsid w:val="00615AF5"/>
    <w:rsid w:val="00615B9E"/>
    <w:rsid w:val="00616008"/>
    <w:rsid w:val="00616178"/>
    <w:rsid w:val="0061677A"/>
    <w:rsid w:val="00616832"/>
    <w:rsid w:val="00616891"/>
    <w:rsid w:val="006169BB"/>
    <w:rsid w:val="00620199"/>
    <w:rsid w:val="00620954"/>
    <w:rsid w:val="0062099D"/>
    <w:rsid w:val="00620A23"/>
    <w:rsid w:val="00620B87"/>
    <w:rsid w:val="006213D5"/>
    <w:rsid w:val="00621652"/>
    <w:rsid w:val="006216D6"/>
    <w:rsid w:val="00621777"/>
    <w:rsid w:val="0062195B"/>
    <w:rsid w:val="006219A5"/>
    <w:rsid w:val="006219EF"/>
    <w:rsid w:val="00621C55"/>
    <w:rsid w:val="00621FDA"/>
    <w:rsid w:val="006220D2"/>
    <w:rsid w:val="00622D35"/>
    <w:rsid w:val="00622DCB"/>
    <w:rsid w:val="00622DD3"/>
    <w:rsid w:val="006233D5"/>
    <w:rsid w:val="00623599"/>
    <w:rsid w:val="006236E3"/>
    <w:rsid w:val="00623A27"/>
    <w:rsid w:val="00623A96"/>
    <w:rsid w:val="00623CB4"/>
    <w:rsid w:val="0062425C"/>
    <w:rsid w:val="006242EE"/>
    <w:rsid w:val="006245A2"/>
    <w:rsid w:val="006246FC"/>
    <w:rsid w:val="0062483F"/>
    <w:rsid w:val="00624AF8"/>
    <w:rsid w:val="00624B85"/>
    <w:rsid w:val="006251B2"/>
    <w:rsid w:val="006254BE"/>
    <w:rsid w:val="00625A6B"/>
    <w:rsid w:val="00625E6F"/>
    <w:rsid w:val="00625FBA"/>
    <w:rsid w:val="00626014"/>
    <w:rsid w:val="00626390"/>
    <w:rsid w:val="006265E8"/>
    <w:rsid w:val="006267B0"/>
    <w:rsid w:val="0062681E"/>
    <w:rsid w:val="00626924"/>
    <w:rsid w:val="00626E65"/>
    <w:rsid w:val="00626EBE"/>
    <w:rsid w:val="0062724E"/>
    <w:rsid w:val="00627A06"/>
    <w:rsid w:val="00627E3A"/>
    <w:rsid w:val="00627EBB"/>
    <w:rsid w:val="00630A64"/>
    <w:rsid w:val="00630C7E"/>
    <w:rsid w:val="00630E07"/>
    <w:rsid w:val="00631A8F"/>
    <w:rsid w:val="00631D6C"/>
    <w:rsid w:val="00632460"/>
    <w:rsid w:val="006328CB"/>
    <w:rsid w:val="00632E12"/>
    <w:rsid w:val="006332D5"/>
    <w:rsid w:val="00633312"/>
    <w:rsid w:val="00633684"/>
    <w:rsid w:val="00633D49"/>
    <w:rsid w:val="00633FA3"/>
    <w:rsid w:val="00634098"/>
    <w:rsid w:val="006340A2"/>
    <w:rsid w:val="006340FB"/>
    <w:rsid w:val="0063446F"/>
    <w:rsid w:val="006346C4"/>
    <w:rsid w:val="00635754"/>
    <w:rsid w:val="00635B74"/>
    <w:rsid w:val="006362B0"/>
    <w:rsid w:val="006363FD"/>
    <w:rsid w:val="006364DD"/>
    <w:rsid w:val="00636560"/>
    <w:rsid w:val="006367C9"/>
    <w:rsid w:val="006368B2"/>
    <w:rsid w:val="006369EE"/>
    <w:rsid w:val="00636AAD"/>
    <w:rsid w:val="00636B76"/>
    <w:rsid w:val="00636C20"/>
    <w:rsid w:val="00636C82"/>
    <w:rsid w:val="00636D25"/>
    <w:rsid w:val="00636EBC"/>
    <w:rsid w:val="00636F57"/>
    <w:rsid w:val="00636FFE"/>
    <w:rsid w:val="00637010"/>
    <w:rsid w:val="00637012"/>
    <w:rsid w:val="006373C3"/>
    <w:rsid w:val="0063766A"/>
    <w:rsid w:val="006404F2"/>
    <w:rsid w:val="006406B5"/>
    <w:rsid w:val="0064070B"/>
    <w:rsid w:val="00640776"/>
    <w:rsid w:val="00640798"/>
    <w:rsid w:val="006409EB"/>
    <w:rsid w:val="006409EF"/>
    <w:rsid w:val="00640BF0"/>
    <w:rsid w:val="00640DF9"/>
    <w:rsid w:val="00641227"/>
    <w:rsid w:val="00641B2A"/>
    <w:rsid w:val="006420FB"/>
    <w:rsid w:val="006422F2"/>
    <w:rsid w:val="00642751"/>
    <w:rsid w:val="0064290B"/>
    <w:rsid w:val="00642A07"/>
    <w:rsid w:val="00642BC3"/>
    <w:rsid w:val="006432B8"/>
    <w:rsid w:val="006433AA"/>
    <w:rsid w:val="00643460"/>
    <w:rsid w:val="006436E6"/>
    <w:rsid w:val="00643857"/>
    <w:rsid w:val="006438FF"/>
    <w:rsid w:val="00643D71"/>
    <w:rsid w:val="00643DCB"/>
    <w:rsid w:val="006446A7"/>
    <w:rsid w:val="00644837"/>
    <w:rsid w:val="00644A14"/>
    <w:rsid w:val="00644A50"/>
    <w:rsid w:val="00644AF8"/>
    <w:rsid w:val="00644BB7"/>
    <w:rsid w:val="00645032"/>
    <w:rsid w:val="006456B6"/>
    <w:rsid w:val="0064589B"/>
    <w:rsid w:val="006458EB"/>
    <w:rsid w:val="00645973"/>
    <w:rsid w:val="00645B59"/>
    <w:rsid w:val="00645DD8"/>
    <w:rsid w:val="00646457"/>
    <w:rsid w:val="0064666A"/>
    <w:rsid w:val="0064696C"/>
    <w:rsid w:val="00646AE6"/>
    <w:rsid w:val="00646B43"/>
    <w:rsid w:val="00646E05"/>
    <w:rsid w:val="0064747E"/>
    <w:rsid w:val="00647510"/>
    <w:rsid w:val="00647523"/>
    <w:rsid w:val="00647541"/>
    <w:rsid w:val="00647DEB"/>
    <w:rsid w:val="00650361"/>
    <w:rsid w:val="006503CE"/>
    <w:rsid w:val="0065075F"/>
    <w:rsid w:val="006512F6"/>
    <w:rsid w:val="00651418"/>
    <w:rsid w:val="00651421"/>
    <w:rsid w:val="006520B6"/>
    <w:rsid w:val="0065215E"/>
    <w:rsid w:val="00652378"/>
    <w:rsid w:val="00652CE4"/>
    <w:rsid w:val="00652CF8"/>
    <w:rsid w:val="00652EE4"/>
    <w:rsid w:val="00653148"/>
    <w:rsid w:val="006531E5"/>
    <w:rsid w:val="0065396C"/>
    <w:rsid w:val="00653F54"/>
    <w:rsid w:val="00654ED7"/>
    <w:rsid w:val="006552B6"/>
    <w:rsid w:val="0065545D"/>
    <w:rsid w:val="006555CC"/>
    <w:rsid w:val="00655BE7"/>
    <w:rsid w:val="00656057"/>
    <w:rsid w:val="00656254"/>
    <w:rsid w:val="00656278"/>
    <w:rsid w:val="006563EB"/>
    <w:rsid w:val="00656412"/>
    <w:rsid w:val="006568FB"/>
    <w:rsid w:val="00657628"/>
    <w:rsid w:val="006576BC"/>
    <w:rsid w:val="00657834"/>
    <w:rsid w:val="006578E1"/>
    <w:rsid w:val="006578EE"/>
    <w:rsid w:val="00657D7F"/>
    <w:rsid w:val="00660277"/>
    <w:rsid w:val="006602D1"/>
    <w:rsid w:val="006610D5"/>
    <w:rsid w:val="0066127C"/>
    <w:rsid w:val="00661293"/>
    <w:rsid w:val="006612E4"/>
    <w:rsid w:val="00661341"/>
    <w:rsid w:val="006614BB"/>
    <w:rsid w:val="00661536"/>
    <w:rsid w:val="0066188E"/>
    <w:rsid w:val="00661AD5"/>
    <w:rsid w:val="006629E2"/>
    <w:rsid w:val="00662A60"/>
    <w:rsid w:val="00662B21"/>
    <w:rsid w:val="00662CDC"/>
    <w:rsid w:val="00662D82"/>
    <w:rsid w:val="00663312"/>
    <w:rsid w:val="00663414"/>
    <w:rsid w:val="00663631"/>
    <w:rsid w:val="00663666"/>
    <w:rsid w:val="00663920"/>
    <w:rsid w:val="00663A30"/>
    <w:rsid w:val="00663B5F"/>
    <w:rsid w:val="00663B6B"/>
    <w:rsid w:val="00663BE4"/>
    <w:rsid w:val="00663C8A"/>
    <w:rsid w:val="00664FE3"/>
    <w:rsid w:val="006654F5"/>
    <w:rsid w:val="00665A4F"/>
    <w:rsid w:val="00665BFA"/>
    <w:rsid w:val="00665FE8"/>
    <w:rsid w:val="0066643C"/>
    <w:rsid w:val="00666481"/>
    <w:rsid w:val="006665AC"/>
    <w:rsid w:val="006668D6"/>
    <w:rsid w:val="00666A84"/>
    <w:rsid w:val="00666AAD"/>
    <w:rsid w:val="00666D75"/>
    <w:rsid w:val="00667974"/>
    <w:rsid w:val="00667FA0"/>
    <w:rsid w:val="006701DD"/>
    <w:rsid w:val="00670310"/>
    <w:rsid w:val="006704BA"/>
    <w:rsid w:val="00670690"/>
    <w:rsid w:val="00670756"/>
    <w:rsid w:val="006707CF"/>
    <w:rsid w:val="00670C87"/>
    <w:rsid w:val="00670FB3"/>
    <w:rsid w:val="006715D8"/>
    <w:rsid w:val="006715FC"/>
    <w:rsid w:val="006716D6"/>
    <w:rsid w:val="00671795"/>
    <w:rsid w:val="006717A8"/>
    <w:rsid w:val="006718E5"/>
    <w:rsid w:val="0067192A"/>
    <w:rsid w:val="00671943"/>
    <w:rsid w:val="00671A24"/>
    <w:rsid w:val="00671B4E"/>
    <w:rsid w:val="00672A1F"/>
    <w:rsid w:val="00672ACE"/>
    <w:rsid w:val="00672F6F"/>
    <w:rsid w:val="00673090"/>
    <w:rsid w:val="0067327E"/>
    <w:rsid w:val="0067349A"/>
    <w:rsid w:val="00673C2D"/>
    <w:rsid w:val="00673E10"/>
    <w:rsid w:val="006741E5"/>
    <w:rsid w:val="006744D0"/>
    <w:rsid w:val="0067474B"/>
    <w:rsid w:val="00674EAA"/>
    <w:rsid w:val="006751C7"/>
    <w:rsid w:val="00675463"/>
    <w:rsid w:val="00675B08"/>
    <w:rsid w:val="00675D76"/>
    <w:rsid w:val="00675F97"/>
    <w:rsid w:val="00675FE2"/>
    <w:rsid w:val="00675FF5"/>
    <w:rsid w:val="006761D0"/>
    <w:rsid w:val="00676503"/>
    <w:rsid w:val="00676DB0"/>
    <w:rsid w:val="00677094"/>
    <w:rsid w:val="0067737F"/>
    <w:rsid w:val="00677B49"/>
    <w:rsid w:val="00677B6D"/>
    <w:rsid w:val="00677FEA"/>
    <w:rsid w:val="006803DD"/>
    <w:rsid w:val="00680600"/>
    <w:rsid w:val="00680994"/>
    <w:rsid w:val="00680A4C"/>
    <w:rsid w:val="00680F75"/>
    <w:rsid w:val="006814DB"/>
    <w:rsid w:val="006815D5"/>
    <w:rsid w:val="00681A2B"/>
    <w:rsid w:val="00681CA0"/>
    <w:rsid w:val="00681E04"/>
    <w:rsid w:val="0068205C"/>
    <w:rsid w:val="00682432"/>
    <w:rsid w:val="006828E4"/>
    <w:rsid w:val="00682A4A"/>
    <w:rsid w:val="00682E62"/>
    <w:rsid w:val="0068305D"/>
    <w:rsid w:val="00683C55"/>
    <w:rsid w:val="00683E1B"/>
    <w:rsid w:val="00683EBE"/>
    <w:rsid w:val="0068401B"/>
    <w:rsid w:val="00684117"/>
    <w:rsid w:val="006843D2"/>
    <w:rsid w:val="00684B60"/>
    <w:rsid w:val="00684C24"/>
    <w:rsid w:val="006850EA"/>
    <w:rsid w:val="0068533B"/>
    <w:rsid w:val="006863CD"/>
    <w:rsid w:val="006863DB"/>
    <w:rsid w:val="00687176"/>
    <w:rsid w:val="006872C0"/>
    <w:rsid w:val="006878D6"/>
    <w:rsid w:val="00687967"/>
    <w:rsid w:val="00687F09"/>
    <w:rsid w:val="00687F7F"/>
    <w:rsid w:val="00690353"/>
    <w:rsid w:val="006903DC"/>
    <w:rsid w:val="00690442"/>
    <w:rsid w:val="00690D2A"/>
    <w:rsid w:val="006910D3"/>
    <w:rsid w:val="00691292"/>
    <w:rsid w:val="00691674"/>
    <w:rsid w:val="006916E5"/>
    <w:rsid w:val="0069188A"/>
    <w:rsid w:val="00691D9B"/>
    <w:rsid w:val="00691E83"/>
    <w:rsid w:val="00692129"/>
    <w:rsid w:val="00692A36"/>
    <w:rsid w:val="00692E28"/>
    <w:rsid w:val="0069302D"/>
    <w:rsid w:val="0069388D"/>
    <w:rsid w:val="00693F3C"/>
    <w:rsid w:val="00694533"/>
    <w:rsid w:val="0069498F"/>
    <w:rsid w:val="00695132"/>
    <w:rsid w:val="006954F0"/>
    <w:rsid w:val="006957A5"/>
    <w:rsid w:val="00695951"/>
    <w:rsid w:val="00695A5A"/>
    <w:rsid w:val="00695C95"/>
    <w:rsid w:val="00695E19"/>
    <w:rsid w:val="006961A3"/>
    <w:rsid w:val="00696632"/>
    <w:rsid w:val="006968F2"/>
    <w:rsid w:val="006968FB"/>
    <w:rsid w:val="0069735E"/>
    <w:rsid w:val="00697C81"/>
    <w:rsid w:val="00697E09"/>
    <w:rsid w:val="006A038A"/>
    <w:rsid w:val="006A07CF"/>
    <w:rsid w:val="006A0ACE"/>
    <w:rsid w:val="006A0AEE"/>
    <w:rsid w:val="006A0C7B"/>
    <w:rsid w:val="006A0F5A"/>
    <w:rsid w:val="006A1374"/>
    <w:rsid w:val="006A1412"/>
    <w:rsid w:val="006A1437"/>
    <w:rsid w:val="006A1757"/>
    <w:rsid w:val="006A1C9D"/>
    <w:rsid w:val="006A2258"/>
    <w:rsid w:val="006A24B0"/>
    <w:rsid w:val="006A2683"/>
    <w:rsid w:val="006A2955"/>
    <w:rsid w:val="006A2A2A"/>
    <w:rsid w:val="006A2CD3"/>
    <w:rsid w:val="006A30EB"/>
    <w:rsid w:val="006A3AA4"/>
    <w:rsid w:val="006A3AC9"/>
    <w:rsid w:val="006A3C02"/>
    <w:rsid w:val="006A3E0E"/>
    <w:rsid w:val="006A3F39"/>
    <w:rsid w:val="006A3F9D"/>
    <w:rsid w:val="006A41CE"/>
    <w:rsid w:val="006A4B8B"/>
    <w:rsid w:val="006A4D80"/>
    <w:rsid w:val="006A5007"/>
    <w:rsid w:val="006A50E0"/>
    <w:rsid w:val="006A5559"/>
    <w:rsid w:val="006A5765"/>
    <w:rsid w:val="006A587B"/>
    <w:rsid w:val="006A5C9B"/>
    <w:rsid w:val="006A6235"/>
    <w:rsid w:val="006A645B"/>
    <w:rsid w:val="006A65CC"/>
    <w:rsid w:val="006A65FC"/>
    <w:rsid w:val="006A67FF"/>
    <w:rsid w:val="006A68E4"/>
    <w:rsid w:val="006A7460"/>
    <w:rsid w:val="006A794D"/>
    <w:rsid w:val="006B0500"/>
    <w:rsid w:val="006B074C"/>
    <w:rsid w:val="006B098D"/>
    <w:rsid w:val="006B0AD2"/>
    <w:rsid w:val="006B0B28"/>
    <w:rsid w:val="006B0FDC"/>
    <w:rsid w:val="006B190B"/>
    <w:rsid w:val="006B1B52"/>
    <w:rsid w:val="006B1D7F"/>
    <w:rsid w:val="006B26A1"/>
    <w:rsid w:val="006B2962"/>
    <w:rsid w:val="006B2CAF"/>
    <w:rsid w:val="006B3557"/>
    <w:rsid w:val="006B3F3B"/>
    <w:rsid w:val="006B3F41"/>
    <w:rsid w:val="006B4339"/>
    <w:rsid w:val="006B44CA"/>
    <w:rsid w:val="006B4561"/>
    <w:rsid w:val="006B4883"/>
    <w:rsid w:val="006B4C3B"/>
    <w:rsid w:val="006B5938"/>
    <w:rsid w:val="006B5B34"/>
    <w:rsid w:val="006B5C67"/>
    <w:rsid w:val="006B6213"/>
    <w:rsid w:val="006B6D13"/>
    <w:rsid w:val="006B6E3A"/>
    <w:rsid w:val="006B6F7A"/>
    <w:rsid w:val="006B6F91"/>
    <w:rsid w:val="006B736F"/>
    <w:rsid w:val="006B74F6"/>
    <w:rsid w:val="006B7734"/>
    <w:rsid w:val="006B7A00"/>
    <w:rsid w:val="006B7C05"/>
    <w:rsid w:val="006B7D55"/>
    <w:rsid w:val="006C00A0"/>
    <w:rsid w:val="006C0949"/>
    <w:rsid w:val="006C0F68"/>
    <w:rsid w:val="006C14CF"/>
    <w:rsid w:val="006C1756"/>
    <w:rsid w:val="006C1BCE"/>
    <w:rsid w:val="006C243B"/>
    <w:rsid w:val="006C2742"/>
    <w:rsid w:val="006C28E9"/>
    <w:rsid w:val="006C32E2"/>
    <w:rsid w:val="006C3727"/>
    <w:rsid w:val="006C37DA"/>
    <w:rsid w:val="006C3834"/>
    <w:rsid w:val="006C3970"/>
    <w:rsid w:val="006C3D57"/>
    <w:rsid w:val="006C4C84"/>
    <w:rsid w:val="006C5139"/>
    <w:rsid w:val="006C5533"/>
    <w:rsid w:val="006C69A3"/>
    <w:rsid w:val="006C6A31"/>
    <w:rsid w:val="006C6BA7"/>
    <w:rsid w:val="006C6BB7"/>
    <w:rsid w:val="006C6D48"/>
    <w:rsid w:val="006C7143"/>
    <w:rsid w:val="006C718B"/>
    <w:rsid w:val="006C738E"/>
    <w:rsid w:val="006C75FA"/>
    <w:rsid w:val="006C7A48"/>
    <w:rsid w:val="006C7CED"/>
    <w:rsid w:val="006C7D97"/>
    <w:rsid w:val="006D085B"/>
    <w:rsid w:val="006D08EE"/>
    <w:rsid w:val="006D0E6B"/>
    <w:rsid w:val="006D0FE5"/>
    <w:rsid w:val="006D1121"/>
    <w:rsid w:val="006D1514"/>
    <w:rsid w:val="006D1B7E"/>
    <w:rsid w:val="006D1CA4"/>
    <w:rsid w:val="006D1DDD"/>
    <w:rsid w:val="006D1EF1"/>
    <w:rsid w:val="006D1F27"/>
    <w:rsid w:val="006D21C7"/>
    <w:rsid w:val="006D236E"/>
    <w:rsid w:val="006D2541"/>
    <w:rsid w:val="006D272C"/>
    <w:rsid w:val="006D2E86"/>
    <w:rsid w:val="006D326C"/>
    <w:rsid w:val="006D3281"/>
    <w:rsid w:val="006D3613"/>
    <w:rsid w:val="006D3687"/>
    <w:rsid w:val="006D4301"/>
    <w:rsid w:val="006D43D4"/>
    <w:rsid w:val="006D43F8"/>
    <w:rsid w:val="006D45E8"/>
    <w:rsid w:val="006D4B50"/>
    <w:rsid w:val="006D4B8C"/>
    <w:rsid w:val="006D4C3C"/>
    <w:rsid w:val="006D4DAF"/>
    <w:rsid w:val="006D4E3F"/>
    <w:rsid w:val="006D4E72"/>
    <w:rsid w:val="006D59DF"/>
    <w:rsid w:val="006D5A33"/>
    <w:rsid w:val="006D5AA8"/>
    <w:rsid w:val="006D5C61"/>
    <w:rsid w:val="006D5C6C"/>
    <w:rsid w:val="006D5D03"/>
    <w:rsid w:val="006D6004"/>
    <w:rsid w:val="006D6096"/>
    <w:rsid w:val="006D6591"/>
    <w:rsid w:val="006D65B5"/>
    <w:rsid w:val="006D6B49"/>
    <w:rsid w:val="006D6B69"/>
    <w:rsid w:val="006D6C51"/>
    <w:rsid w:val="006D7038"/>
    <w:rsid w:val="006D72B2"/>
    <w:rsid w:val="006D737C"/>
    <w:rsid w:val="006D7412"/>
    <w:rsid w:val="006D7796"/>
    <w:rsid w:val="006D79E2"/>
    <w:rsid w:val="006D7E2D"/>
    <w:rsid w:val="006E0037"/>
    <w:rsid w:val="006E06D1"/>
    <w:rsid w:val="006E0730"/>
    <w:rsid w:val="006E0A04"/>
    <w:rsid w:val="006E0AB2"/>
    <w:rsid w:val="006E1331"/>
    <w:rsid w:val="006E141C"/>
    <w:rsid w:val="006E181C"/>
    <w:rsid w:val="006E1A3D"/>
    <w:rsid w:val="006E1ADD"/>
    <w:rsid w:val="006E1E6F"/>
    <w:rsid w:val="006E1F16"/>
    <w:rsid w:val="006E26E9"/>
    <w:rsid w:val="006E2A9F"/>
    <w:rsid w:val="006E2FC0"/>
    <w:rsid w:val="006E2FCA"/>
    <w:rsid w:val="006E3211"/>
    <w:rsid w:val="006E3D52"/>
    <w:rsid w:val="006E425C"/>
    <w:rsid w:val="006E4942"/>
    <w:rsid w:val="006E4A0C"/>
    <w:rsid w:val="006E5528"/>
    <w:rsid w:val="006E5A48"/>
    <w:rsid w:val="006E5F9A"/>
    <w:rsid w:val="006E637F"/>
    <w:rsid w:val="006E65FD"/>
    <w:rsid w:val="006E6C59"/>
    <w:rsid w:val="006E703E"/>
    <w:rsid w:val="006E723A"/>
    <w:rsid w:val="006E7668"/>
    <w:rsid w:val="006E7737"/>
    <w:rsid w:val="006E7BC8"/>
    <w:rsid w:val="006F03A1"/>
    <w:rsid w:val="006F0441"/>
    <w:rsid w:val="006F0CCF"/>
    <w:rsid w:val="006F162F"/>
    <w:rsid w:val="006F18B9"/>
    <w:rsid w:val="006F1941"/>
    <w:rsid w:val="006F1CEA"/>
    <w:rsid w:val="006F1F62"/>
    <w:rsid w:val="006F24DA"/>
    <w:rsid w:val="006F2A99"/>
    <w:rsid w:val="006F2C22"/>
    <w:rsid w:val="006F2C6F"/>
    <w:rsid w:val="006F2D7C"/>
    <w:rsid w:val="006F2F1B"/>
    <w:rsid w:val="006F3305"/>
    <w:rsid w:val="006F36CA"/>
    <w:rsid w:val="006F3824"/>
    <w:rsid w:val="006F3DEC"/>
    <w:rsid w:val="006F3F16"/>
    <w:rsid w:val="006F47A5"/>
    <w:rsid w:val="006F4AD2"/>
    <w:rsid w:val="006F5041"/>
    <w:rsid w:val="006F54B4"/>
    <w:rsid w:val="006F55CB"/>
    <w:rsid w:val="006F5BB4"/>
    <w:rsid w:val="006F63D4"/>
    <w:rsid w:val="006F6732"/>
    <w:rsid w:val="006F6908"/>
    <w:rsid w:val="006F6A9E"/>
    <w:rsid w:val="006F6B59"/>
    <w:rsid w:val="006F7347"/>
    <w:rsid w:val="006F7B72"/>
    <w:rsid w:val="006F7BCB"/>
    <w:rsid w:val="006F7D6A"/>
    <w:rsid w:val="00700131"/>
    <w:rsid w:val="00700273"/>
    <w:rsid w:val="007002C6"/>
    <w:rsid w:val="007002EB"/>
    <w:rsid w:val="0070047C"/>
    <w:rsid w:val="00700573"/>
    <w:rsid w:val="007005F9"/>
    <w:rsid w:val="00700967"/>
    <w:rsid w:val="00700E23"/>
    <w:rsid w:val="007014C2"/>
    <w:rsid w:val="00701754"/>
    <w:rsid w:val="0070190F"/>
    <w:rsid w:val="007019B5"/>
    <w:rsid w:val="007019D8"/>
    <w:rsid w:val="00701E56"/>
    <w:rsid w:val="00701FAB"/>
    <w:rsid w:val="007022CB"/>
    <w:rsid w:val="0070261D"/>
    <w:rsid w:val="00702691"/>
    <w:rsid w:val="00702859"/>
    <w:rsid w:val="00702E57"/>
    <w:rsid w:val="007032DC"/>
    <w:rsid w:val="007033BC"/>
    <w:rsid w:val="00703676"/>
    <w:rsid w:val="00703CA1"/>
    <w:rsid w:val="0070402B"/>
    <w:rsid w:val="007042BC"/>
    <w:rsid w:val="0070443C"/>
    <w:rsid w:val="007048EB"/>
    <w:rsid w:val="00704EC6"/>
    <w:rsid w:val="00704FA3"/>
    <w:rsid w:val="00705104"/>
    <w:rsid w:val="00705174"/>
    <w:rsid w:val="007054C4"/>
    <w:rsid w:val="00705568"/>
    <w:rsid w:val="00705DB2"/>
    <w:rsid w:val="00705FC1"/>
    <w:rsid w:val="00705FC3"/>
    <w:rsid w:val="007066BB"/>
    <w:rsid w:val="00706826"/>
    <w:rsid w:val="00706DBD"/>
    <w:rsid w:val="00706E29"/>
    <w:rsid w:val="007070B7"/>
    <w:rsid w:val="00707100"/>
    <w:rsid w:val="00707B6C"/>
    <w:rsid w:val="0071015F"/>
    <w:rsid w:val="00710287"/>
    <w:rsid w:val="00710D23"/>
    <w:rsid w:val="00710E7B"/>
    <w:rsid w:val="00710F52"/>
    <w:rsid w:val="00711138"/>
    <w:rsid w:val="00711224"/>
    <w:rsid w:val="00711613"/>
    <w:rsid w:val="00711EA9"/>
    <w:rsid w:val="007122E6"/>
    <w:rsid w:val="00712534"/>
    <w:rsid w:val="007129AE"/>
    <w:rsid w:val="00712AC1"/>
    <w:rsid w:val="00712C82"/>
    <w:rsid w:val="00712FF3"/>
    <w:rsid w:val="00713085"/>
    <w:rsid w:val="00713204"/>
    <w:rsid w:val="0071324F"/>
    <w:rsid w:val="007136C2"/>
    <w:rsid w:val="00713DBA"/>
    <w:rsid w:val="00713DBF"/>
    <w:rsid w:val="00713FFD"/>
    <w:rsid w:val="00714311"/>
    <w:rsid w:val="0071446C"/>
    <w:rsid w:val="007148DE"/>
    <w:rsid w:val="00714EC7"/>
    <w:rsid w:val="00714F48"/>
    <w:rsid w:val="007156BA"/>
    <w:rsid w:val="00715719"/>
    <w:rsid w:val="00715B5C"/>
    <w:rsid w:val="00715B5F"/>
    <w:rsid w:val="00715F88"/>
    <w:rsid w:val="00716572"/>
    <w:rsid w:val="00717222"/>
    <w:rsid w:val="00717F89"/>
    <w:rsid w:val="00720347"/>
    <w:rsid w:val="00720809"/>
    <w:rsid w:val="007209CF"/>
    <w:rsid w:val="00720D6D"/>
    <w:rsid w:val="00720DBC"/>
    <w:rsid w:val="00720EFE"/>
    <w:rsid w:val="0072140D"/>
    <w:rsid w:val="00721436"/>
    <w:rsid w:val="00721A3B"/>
    <w:rsid w:val="00721ADB"/>
    <w:rsid w:val="0072204B"/>
    <w:rsid w:val="007223C0"/>
    <w:rsid w:val="007223CD"/>
    <w:rsid w:val="0072269C"/>
    <w:rsid w:val="007226FC"/>
    <w:rsid w:val="00722BEF"/>
    <w:rsid w:val="00722E87"/>
    <w:rsid w:val="00722FC4"/>
    <w:rsid w:val="007234F4"/>
    <w:rsid w:val="007235FF"/>
    <w:rsid w:val="00723A0F"/>
    <w:rsid w:val="00723C19"/>
    <w:rsid w:val="00724937"/>
    <w:rsid w:val="00724B26"/>
    <w:rsid w:val="00725149"/>
    <w:rsid w:val="007251C8"/>
    <w:rsid w:val="00725550"/>
    <w:rsid w:val="00725637"/>
    <w:rsid w:val="00725B46"/>
    <w:rsid w:val="00726FC1"/>
    <w:rsid w:val="00727589"/>
    <w:rsid w:val="007278D8"/>
    <w:rsid w:val="00727955"/>
    <w:rsid w:val="007301AB"/>
    <w:rsid w:val="007303A6"/>
    <w:rsid w:val="007305B8"/>
    <w:rsid w:val="00730810"/>
    <w:rsid w:val="00730D70"/>
    <w:rsid w:val="00730DC6"/>
    <w:rsid w:val="00730E8F"/>
    <w:rsid w:val="00730FE1"/>
    <w:rsid w:val="007310B5"/>
    <w:rsid w:val="0073123D"/>
    <w:rsid w:val="007312AF"/>
    <w:rsid w:val="00731571"/>
    <w:rsid w:val="00731972"/>
    <w:rsid w:val="007321C8"/>
    <w:rsid w:val="00732261"/>
    <w:rsid w:val="007325D5"/>
    <w:rsid w:val="00732893"/>
    <w:rsid w:val="00732B7A"/>
    <w:rsid w:val="00732D2F"/>
    <w:rsid w:val="007332C6"/>
    <w:rsid w:val="007332F8"/>
    <w:rsid w:val="00733AC2"/>
    <w:rsid w:val="00733B2E"/>
    <w:rsid w:val="00733C50"/>
    <w:rsid w:val="00734092"/>
    <w:rsid w:val="00734CF4"/>
    <w:rsid w:val="0073522E"/>
    <w:rsid w:val="00735323"/>
    <w:rsid w:val="007354EB"/>
    <w:rsid w:val="00735971"/>
    <w:rsid w:val="007364CC"/>
    <w:rsid w:val="00736744"/>
    <w:rsid w:val="00736DD4"/>
    <w:rsid w:val="00736F89"/>
    <w:rsid w:val="00736F9C"/>
    <w:rsid w:val="007373A6"/>
    <w:rsid w:val="00737427"/>
    <w:rsid w:val="007402DF"/>
    <w:rsid w:val="0074036A"/>
    <w:rsid w:val="00740D6A"/>
    <w:rsid w:val="00740D6E"/>
    <w:rsid w:val="00741483"/>
    <w:rsid w:val="007418B3"/>
    <w:rsid w:val="00741E31"/>
    <w:rsid w:val="00741E63"/>
    <w:rsid w:val="007424C2"/>
    <w:rsid w:val="00743003"/>
    <w:rsid w:val="0074300E"/>
    <w:rsid w:val="00743032"/>
    <w:rsid w:val="00743858"/>
    <w:rsid w:val="00743C1E"/>
    <w:rsid w:val="00743E2C"/>
    <w:rsid w:val="00743ED5"/>
    <w:rsid w:val="00743F94"/>
    <w:rsid w:val="00744255"/>
    <w:rsid w:val="00744F39"/>
    <w:rsid w:val="00746270"/>
    <w:rsid w:val="00746630"/>
    <w:rsid w:val="0074681D"/>
    <w:rsid w:val="00746C73"/>
    <w:rsid w:val="00746D51"/>
    <w:rsid w:val="0074733D"/>
    <w:rsid w:val="00747837"/>
    <w:rsid w:val="007478BF"/>
    <w:rsid w:val="00750544"/>
    <w:rsid w:val="00750EC3"/>
    <w:rsid w:val="00751141"/>
    <w:rsid w:val="007512A1"/>
    <w:rsid w:val="007518E6"/>
    <w:rsid w:val="00751D8D"/>
    <w:rsid w:val="00751DA2"/>
    <w:rsid w:val="0075200E"/>
    <w:rsid w:val="0075244B"/>
    <w:rsid w:val="007528CB"/>
    <w:rsid w:val="007528FD"/>
    <w:rsid w:val="00752F59"/>
    <w:rsid w:val="00753C00"/>
    <w:rsid w:val="00753DC5"/>
    <w:rsid w:val="00753EB8"/>
    <w:rsid w:val="0075419D"/>
    <w:rsid w:val="007541F8"/>
    <w:rsid w:val="007548BB"/>
    <w:rsid w:val="00754A66"/>
    <w:rsid w:val="00754EBB"/>
    <w:rsid w:val="007556DD"/>
    <w:rsid w:val="0075579D"/>
    <w:rsid w:val="007558E8"/>
    <w:rsid w:val="00755A70"/>
    <w:rsid w:val="00755DEB"/>
    <w:rsid w:val="00755F14"/>
    <w:rsid w:val="00755F24"/>
    <w:rsid w:val="0075629A"/>
    <w:rsid w:val="00757255"/>
    <w:rsid w:val="00757AA6"/>
    <w:rsid w:val="00757F4D"/>
    <w:rsid w:val="0076050F"/>
    <w:rsid w:val="00761375"/>
    <w:rsid w:val="007616FC"/>
    <w:rsid w:val="007618D6"/>
    <w:rsid w:val="00761C59"/>
    <w:rsid w:val="00761FE1"/>
    <w:rsid w:val="00762279"/>
    <w:rsid w:val="007624F9"/>
    <w:rsid w:val="007626BE"/>
    <w:rsid w:val="00762808"/>
    <w:rsid w:val="00762C14"/>
    <w:rsid w:val="007630EE"/>
    <w:rsid w:val="007633C7"/>
    <w:rsid w:val="00763977"/>
    <w:rsid w:val="00763AB1"/>
    <w:rsid w:val="00764340"/>
    <w:rsid w:val="0076436F"/>
    <w:rsid w:val="007645EB"/>
    <w:rsid w:val="00764680"/>
    <w:rsid w:val="00764D0C"/>
    <w:rsid w:val="00764EC3"/>
    <w:rsid w:val="007652F0"/>
    <w:rsid w:val="00765539"/>
    <w:rsid w:val="00765959"/>
    <w:rsid w:val="007661D9"/>
    <w:rsid w:val="007664D9"/>
    <w:rsid w:val="007668F0"/>
    <w:rsid w:val="00766D8A"/>
    <w:rsid w:val="00767269"/>
    <w:rsid w:val="00767558"/>
    <w:rsid w:val="00767801"/>
    <w:rsid w:val="0076797F"/>
    <w:rsid w:val="00767D1C"/>
    <w:rsid w:val="00770025"/>
    <w:rsid w:val="00770050"/>
    <w:rsid w:val="00770162"/>
    <w:rsid w:val="007709B9"/>
    <w:rsid w:val="00770A64"/>
    <w:rsid w:val="00771103"/>
    <w:rsid w:val="00771558"/>
    <w:rsid w:val="007716F5"/>
    <w:rsid w:val="007719E0"/>
    <w:rsid w:val="00771AFE"/>
    <w:rsid w:val="00771D97"/>
    <w:rsid w:val="00771FF1"/>
    <w:rsid w:val="0077259A"/>
    <w:rsid w:val="00772678"/>
    <w:rsid w:val="00772EF1"/>
    <w:rsid w:val="00772F4E"/>
    <w:rsid w:val="00773004"/>
    <w:rsid w:val="007730CB"/>
    <w:rsid w:val="0077320D"/>
    <w:rsid w:val="007732A1"/>
    <w:rsid w:val="00773995"/>
    <w:rsid w:val="00773A03"/>
    <w:rsid w:val="00773E53"/>
    <w:rsid w:val="00773F7B"/>
    <w:rsid w:val="00774046"/>
    <w:rsid w:val="0077412B"/>
    <w:rsid w:val="007747A4"/>
    <w:rsid w:val="007749FE"/>
    <w:rsid w:val="00774D6E"/>
    <w:rsid w:val="00774DAC"/>
    <w:rsid w:val="00774E00"/>
    <w:rsid w:val="00774E73"/>
    <w:rsid w:val="00775059"/>
    <w:rsid w:val="007752B3"/>
    <w:rsid w:val="007757E5"/>
    <w:rsid w:val="00775BA5"/>
    <w:rsid w:val="00775F97"/>
    <w:rsid w:val="00776268"/>
    <w:rsid w:val="00776F93"/>
    <w:rsid w:val="00777028"/>
    <w:rsid w:val="0077704A"/>
    <w:rsid w:val="007771A8"/>
    <w:rsid w:val="007776C1"/>
    <w:rsid w:val="00777726"/>
    <w:rsid w:val="0077783F"/>
    <w:rsid w:val="00777B76"/>
    <w:rsid w:val="00777D2F"/>
    <w:rsid w:val="00777D52"/>
    <w:rsid w:val="00777F72"/>
    <w:rsid w:val="00780248"/>
    <w:rsid w:val="007802AD"/>
    <w:rsid w:val="00780458"/>
    <w:rsid w:val="007804F8"/>
    <w:rsid w:val="0078073B"/>
    <w:rsid w:val="00780FEA"/>
    <w:rsid w:val="007810F5"/>
    <w:rsid w:val="007813B9"/>
    <w:rsid w:val="007814EE"/>
    <w:rsid w:val="007820F7"/>
    <w:rsid w:val="007821C1"/>
    <w:rsid w:val="00782411"/>
    <w:rsid w:val="0078260B"/>
    <w:rsid w:val="00782AE7"/>
    <w:rsid w:val="00782BE5"/>
    <w:rsid w:val="0078328E"/>
    <w:rsid w:val="00783405"/>
    <w:rsid w:val="00783BFA"/>
    <w:rsid w:val="00783C6C"/>
    <w:rsid w:val="00783C9E"/>
    <w:rsid w:val="0078437A"/>
    <w:rsid w:val="007844BB"/>
    <w:rsid w:val="007848C6"/>
    <w:rsid w:val="00784939"/>
    <w:rsid w:val="00784BCA"/>
    <w:rsid w:val="00784BCB"/>
    <w:rsid w:val="00784CE4"/>
    <w:rsid w:val="00784D35"/>
    <w:rsid w:val="00784EA9"/>
    <w:rsid w:val="007850BE"/>
    <w:rsid w:val="0078522C"/>
    <w:rsid w:val="00785249"/>
    <w:rsid w:val="007855D2"/>
    <w:rsid w:val="0078561E"/>
    <w:rsid w:val="00785748"/>
    <w:rsid w:val="00785A38"/>
    <w:rsid w:val="00785BA2"/>
    <w:rsid w:val="00786B2B"/>
    <w:rsid w:val="00786C0C"/>
    <w:rsid w:val="00787E9D"/>
    <w:rsid w:val="007903B1"/>
    <w:rsid w:val="00790646"/>
    <w:rsid w:val="00790A6C"/>
    <w:rsid w:val="00790AEF"/>
    <w:rsid w:val="00790BB6"/>
    <w:rsid w:val="00790EE5"/>
    <w:rsid w:val="00791457"/>
    <w:rsid w:val="00791562"/>
    <w:rsid w:val="00791594"/>
    <w:rsid w:val="0079172B"/>
    <w:rsid w:val="0079178F"/>
    <w:rsid w:val="00791810"/>
    <w:rsid w:val="007919A9"/>
    <w:rsid w:val="00791EF4"/>
    <w:rsid w:val="00791F65"/>
    <w:rsid w:val="00791FD3"/>
    <w:rsid w:val="00792133"/>
    <w:rsid w:val="0079284A"/>
    <w:rsid w:val="00792973"/>
    <w:rsid w:val="00792C8C"/>
    <w:rsid w:val="0079308C"/>
    <w:rsid w:val="00793948"/>
    <w:rsid w:val="00794006"/>
    <w:rsid w:val="00794072"/>
    <w:rsid w:val="0079417F"/>
    <w:rsid w:val="0079438A"/>
    <w:rsid w:val="007949AA"/>
    <w:rsid w:val="00794C1F"/>
    <w:rsid w:val="0079503C"/>
    <w:rsid w:val="00796020"/>
    <w:rsid w:val="007966B0"/>
    <w:rsid w:val="00796702"/>
    <w:rsid w:val="0079672C"/>
    <w:rsid w:val="0079680B"/>
    <w:rsid w:val="00796FA0"/>
    <w:rsid w:val="00797084"/>
    <w:rsid w:val="00797113"/>
    <w:rsid w:val="00797522"/>
    <w:rsid w:val="007976C2"/>
    <w:rsid w:val="00797A31"/>
    <w:rsid w:val="00797A61"/>
    <w:rsid w:val="00797A92"/>
    <w:rsid w:val="007A0870"/>
    <w:rsid w:val="007A0908"/>
    <w:rsid w:val="007A0C2E"/>
    <w:rsid w:val="007A0C45"/>
    <w:rsid w:val="007A0DA1"/>
    <w:rsid w:val="007A14C8"/>
    <w:rsid w:val="007A19C8"/>
    <w:rsid w:val="007A1B38"/>
    <w:rsid w:val="007A1CDC"/>
    <w:rsid w:val="007A1D4E"/>
    <w:rsid w:val="007A21AD"/>
    <w:rsid w:val="007A276A"/>
    <w:rsid w:val="007A2D5E"/>
    <w:rsid w:val="007A2DA8"/>
    <w:rsid w:val="007A2DD0"/>
    <w:rsid w:val="007A32D2"/>
    <w:rsid w:val="007A36E8"/>
    <w:rsid w:val="007A4069"/>
    <w:rsid w:val="007A41E1"/>
    <w:rsid w:val="007A42B9"/>
    <w:rsid w:val="007A4796"/>
    <w:rsid w:val="007A47F9"/>
    <w:rsid w:val="007A4B30"/>
    <w:rsid w:val="007A4C79"/>
    <w:rsid w:val="007A594E"/>
    <w:rsid w:val="007A5AAB"/>
    <w:rsid w:val="007A5BBA"/>
    <w:rsid w:val="007A6830"/>
    <w:rsid w:val="007A6B3E"/>
    <w:rsid w:val="007A7298"/>
    <w:rsid w:val="007A7729"/>
    <w:rsid w:val="007A7835"/>
    <w:rsid w:val="007A7936"/>
    <w:rsid w:val="007A799F"/>
    <w:rsid w:val="007A7A1C"/>
    <w:rsid w:val="007B0277"/>
    <w:rsid w:val="007B034B"/>
    <w:rsid w:val="007B0B2B"/>
    <w:rsid w:val="007B1557"/>
    <w:rsid w:val="007B17F3"/>
    <w:rsid w:val="007B1892"/>
    <w:rsid w:val="007B25AA"/>
    <w:rsid w:val="007B285D"/>
    <w:rsid w:val="007B28BF"/>
    <w:rsid w:val="007B29AC"/>
    <w:rsid w:val="007B2A14"/>
    <w:rsid w:val="007B3044"/>
    <w:rsid w:val="007B32D9"/>
    <w:rsid w:val="007B3AEE"/>
    <w:rsid w:val="007B439B"/>
    <w:rsid w:val="007B4765"/>
    <w:rsid w:val="007B47F6"/>
    <w:rsid w:val="007B4953"/>
    <w:rsid w:val="007B4B20"/>
    <w:rsid w:val="007B4D80"/>
    <w:rsid w:val="007B5357"/>
    <w:rsid w:val="007B54A3"/>
    <w:rsid w:val="007B5531"/>
    <w:rsid w:val="007B5645"/>
    <w:rsid w:val="007B5E05"/>
    <w:rsid w:val="007B5E90"/>
    <w:rsid w:val="007B63B2"/>
    <w:rsid w:val="007B6B8D"/>
    <w:rsid w:val="007B6D1C"/>
    <w:rsid w:val="007B6FE3"/>
    <w:rsid w:val="007B7579"/>
    <w:rsid w:val="007B75F0"/>
    <w:rsid w:val="007B7838"/>
    <w:rsid w:val="007B793E"/>
    <w:rsid w:val="007B79DE"/>
    <w:rsid w:val="007B7E35"/>
    <w:rsid w:val="007B7F2A"/>
    <w:rsid w:val="007C015C"/>
    <w:rsid w:val="007C03CD"/>
    <w:rsid w:val="007C0737"/>
    <w:rsid w:val="007C0BFA"/>
    <w:rsid w:val="007C0C8F"/>
    <w:rsid w:val="007C0F22"/>
    <w:rsid w:val="007C1F02"/>
    <w:rsid w:val="007C20EF"/>
    <w:rsid w:val="007C27CE"/>
    <w:rsid w:val="007C2D0B"/>
    <w:rsid w:val="007C2E4A"/>
    <w:rsid w:val="007C31EA"/>
    <w:rsid w:val="007C3AE2"/>
    <w:rsid w:val="007C3D7F"/>
    <w:rsid w:val="007C3D8E"/>
    <w:rsid w:val="007C4022"/>
    <w:rsid w:val="007C430D"/>
    <w:rsid w:val="007C448E"/>
    <w:rsid w:val="007C54DC"/>
    <w:rsid w:val="007C56A2"/>
    <w:rsid w:val="007C5CB4"/>
    <w:rsid w:val="007C6295"/>
    <w:rsid w:val="007C6554"/>
    <w:rsid w:val="007C6C06"/>
    <w:rsid w:val="007C6FE9"/>
    <w:rsid w:val="007C7295"/>
    <w:rsid w:val="007C73D6"/>
    <w:rsid w:val="007C73F0"/>
    <w:rsid w:val="007C7429"/>
    <w:rsid w:val="007C7617"/>
    <w:rsid w:val="007C775B"/>
    <w:rsid w:val="007C77AA"/>
    <w:rsid w:val="007C7988"/>
    <w:rsid w:val="007C7DE9"/>
    <w:rsid w:val="007C7FF3"/>
    <w:rsid w:val="007D0889"/>
    <w:rsid w:val="007D0AC6"/>
    <w:rsid w:val="007D0E16"/>
    <w:rsid w:val="007D0E2B"/>
    <w:rsid w:val="007D11F5"/>
    <w:rsid w:val="007D148A"/>
    <w:rsid w:val="007D148E"/>
    <w:rsid w:val="007D1638"/>
    <w:rsid w:val="007D17F2"/>
    <w:rsid w:val="007D1DE0"/>
    <w:rsid w:val="007D1F5D"/>
    <w:rsid w:val="007D23A5"/>
    <w:rsid w:val="007D2758"/>
    <w:rsid w:val="007D2C56"/>
    <w:rsid w:val="007D2CE3"/>
    <w:rsid w:val="007D2D54"/>
    <w:rsid w:val="007D2E5C"/>
    <w:rsid w:val="007D2F11"/>
    <w:rsid w:val="007D2F3C"/>
    <w:rsid w:val="007D3302"/>
    <w:rsid w:val="007D374A"/>
    <w:rsid w:val="007D383A"/>
    <w:rsid w:val="007D3CE2"/>
    <w:rsid w:val="007D40CA"/>
    <w:rsid w:val="007D4233"/>
    <w:rsid w:val="007D4423"/>
    <w:rsid w:val="007D501C"/>
    <w:rsid w:val="007D51A8"/>
    <w:rsid w:val="007D51FA"/>
    <w:rsid w:val="007D57B2"/>
    <w:rsid w:val="007D5948"/>
    <w:rsid w:val="007D59F0"/>
    <w:rsid w:val="007D5A8F"/>
    <w:rsid w:val="007D5AFA"/>
    <w:rsid w:val="007D5D97"/>
    <w:rsid w:val="007D5E2F"/>
    <w:rsid w:val="007D6555"/>
    <w:rsid w:val="007D67CC"/>
    <w:rsid w:val="007D6CE2"/>
    <w:rsid w:val="007D6FFC"/>
    <w:rsid w:val="007D736E"/>
    <w:rsid w:val="007D7422"/>
    <w:rsid w:val="007D74F2"/>
    <w:rsid w:val="007D761B"/>
    <w:rsid w:val="007D768B"/>
    <w:rsid w:val="007D7EE9"/>
    <w:rsid w:val="007E0187"/>
    <w:rsid w:val="007E0269"/>
    <w:rsid w:val="007E0B99"/>
    <w:rsid w:val="007E0C05"/>
    <w:rsid w:val="007E0EA4"/>
    <w:rsid w:val="007E115F"/>
    <w:rsid w:val="007E1A42"/>
    <w:rsid w:val="007E1DC8"/>
    <w:rsid w:val="007E1EDC"/>
    <w:rsid w:val="007E1FA5"/>
    <w:rsid w:val="007E2040"/>
    <w:rsid w:val="007E267D"/>
    <w:rsid w:val="007E2762"/>
    <w:rsid w:val="007E2C15"/>
    <w:rsid w:val="007E2F95"/>
    <w:rsid w:val="007E3C6E"/>
    <w:rsid w:val="007E3CE6"/>
    <w:rsid w:val="007E3DC3"/>
    <w:rsid w:val="007E3ECA"/>
    <w:rsid w:val="007E408A"/>
    <w:rsid w:val="007E463D"/>
    <w:rsid w:val="007E469B"/>
    <w:rsid w:val="007E4F33"/>
    <w:rsid w:val="007E522E"/>
    <w:rsid w:val="007E5281"/>
    <w:rsid w:val="007E61D3"/>
    <w:rsid w:val="007E6280"/>
    <w:rsid w:val="007E6530"/>
    <w:rsid w:val="007E6544"/>
    <w:rsid w:val="007E697E"/>
    <w:rsid w:val="007E6C44"/>
    <w:rsid w:val="007E7136"/>
    <w:rsid w:val="007E73DB"/>
    <w:rsid w:val="007E7401"/>
    <w:rsid w:val="007E78B9"/>
    <w:rsid w:val="007E79E5"/>
    <w:rsid w:val="007E7A56"/>
    <w:rsid w:val="007E7D61"/>
    <w:rsid w:val="007F014A"/>
    <w:rsid w:val="007F09B7"/>
    <w:rsid w:val="007F0A7E"/>
    <w:rsid w:val="007F0CEE"/>
    <w:rsid w:val="007F165A"/>
    <w:rsid w:val="007F18E0"/>
    <w:rsid w:val="007F1CDD"/>
    <w:rsid w:val="007F1FB0"/>
    <w:rsid w:val="007F1FC3"/>
    <w:rsid w:val="007F2444"/>
    <w:rsid w:val="007F25CF"/>
    <w:rsid w:val="007F2B0B"/>
    <w:rsid w:val="007F2B66"/>
    <w:rsid w:val="007F2D11"/>
    <w:rsid w:val="007F2D88"/>
    <w:rsid w:val="007F30E0"/>
    <w:rsid w:val="007F3480"/>
    <w:rsid w:val="007F383D"/>
    <w:rsid w:val="007F3A6E"/>
    <w:rsid w:val="007F3CBB"/>
    <w:rsid w:val="007F3F98"/>
    <w:rsid w:val="007F4565"/>
    <w:rsid w:val="007F4614"/>
    <w:rsid w:val="007F4917"/>
    <w:rsid w:val="007F4BA3"/>
    <w:rsid w:val="007F4E98"/>
    <w:rsid w:val="007F5550"/>
    <w:rsid w:val="007F5739"/>
    <w:rsid w:val="007F58BD"/>
    <w:rsid w:val="007F5B33"/>
    <w:rsid w:val="007F5DC4"/>
    <w:rsid w:val="007F5FFD"/>
    <w:rsid w:val="007F62D0"/>
    <w:rsid w:val="007F63B6"/>
    <w:rsid w:val="007F655A"/>
    <w:rsid w:val="007F6742"/>
    <w:rsid w:val="007F67D8"/>
    <w:rsid w:val="007F68D1"/>
    <w:rsid w:val="007F736C"/>
    <w:rsid w:val="007F73E2"/>
    <w:rsid w:val="007F7B0C"/>
    <w:rsid w:val="00800098"/>
    <w:rsid w:val="008002E5"/>
    <w:rsid w:val="00800729"/>
    <w:rsid w:val="0080091D"/>
    <w:rsid w:val="0080094D"/>
    <w:rsid w:val="008012D2"/>
    <w:rsid w:val="0080147F"/>
    <w:rsid w:val="00801536"/>
    <w:rsid w:val="008015C9"/>
    <w:rsid w:val="008016BE"/>
    <w:rsid w:val="0080170D"/>
    <w:rsid w:val="00801C5F"/>
    <w:rsid w:val="00801C8D"/>
    <w:rsid w:val="00801F72"/>
    <w:rsid w:val="008028C5"/>
    <w:rsid w:val="00802916"/>
    <w:rsid w:val="00802BC6"/>
    <w:rsid w:val="008030F0"/>
    <w:rsid w:val="00803324"/>
    <w:rsid w:val="0080348F"/>
    <w:rsid w:val="008035EC"/>
    <w:rsid w:val="008044C1"/>
    <w:rsid w:val="00804665"/>
    <w:rsid w:val="00804F22"/>
    <w:rsid w:val="00805333"/>
    <w:rsid w:val="00805644"/>
    <w:rsid w:val="00805905"/>
    <w:rsid w:val="00805FA4"/>
    <w:rsid w:val="008061E5"/>
    <w:rsid w:val="008062E2"/>
    <w:rsid w:val="008069BE"/>
    <w:rsid w:val="008077C0"/>
    <w:rsid w:val="00808710"/>
    <w:rsid w:val="00810A82"/>
    <w:rsid w:val="00810D9F"/>
    <w:rsid w:val="00811016"/>
    <w:rsid w:val="008115A6"/>
    <w:rsid w:val="0081191F"/>
    <w:rsid w:val="00811C4F"/>
    <w:rsid w:val="00811D2A"/>
    <w:rsid w:val="00811F0B"/>
    <w:rsid w:val="00811FC9"/>
    <w:rsid w:val="008120E1"/>
    <w:rsid w:val="00812331"/>
    <w:rsid w:val="0081239E"/>
    <w:rsid w:val="008125A8"/>
    <w:rsid w:val="0081270A"/>
    <w:rsid w:val="0081280A"/>
    <w:rsid w:val="00812CEE"/>
    <w:rsid w:val="008134FB"/>
    <w:rsid w:val="008136BC"/>
    <w:rsid w:val="00813D6A"/>
    <w:rsid w:val="00814096"/>
    <w:rsid w:val="008142FC"/>
    <w:rsid w:val="008145AA"/>
    <w:rsid w:val="0081495C"/>
    <w:rsid w:val="00814AA5"/>
    <w:rsid w:val="00814AFF"/>
    <w:rsid w:val="00814C2F"/>
    <w:rsid w:val="00815149"/>
    <w:rsid w:val="00815304"/>
    <w:rsid w:val="0081598D"/>
    <w:rsid w:val="00815A58"/>
    <w:rsid w:val="00816125"/>
    <w:rsid w:val="008161D3"/>
    <w:rsid w:val="008163FC"/>
    <w:rsid w:val="00816D28"/>
    <w:rsid w:val="00816FA7"/>
    <w:rsid w:val="008173D6"/>
    <w:rsid w:val="008179F5"/>
    <w:rsid w:val="00820661"/>
    <w:rsid w:val="00820D34"/>
    <w:rsid w:val="0082102F"/>
    <w:rsid w:val="0082162E"/>
    <w:rsid w:val="00821A75"/>
    <w:rsid w:val="00821C79"/>
    <w:rsid w:val="00821F39"/>
    <w:rsid w:val="0082207B"/>
    <w:rsid w:val="0082222F"/>
    <w:rsid w:val="00823787"/>
    <w:rsid w:val="008239A2"/>
    <w:rsid w:val="00823D44"/>
    <w:rsid w:val="0082407C"/>
    <w:rsid w:val="008240A6"/>
    <w:rsid w:val="0082478D"/>
    <w:rsid w:val="00824D44"/>
    <w:rsid w:val="008251DF"/>
    <w:rsid w:val="00825345"/>
    <w:rsid w:val="00825707"/>
    <w:rsid w:val="00825AE6"/>
    <w:rsid w:val="00825B10"/>
    <w:rsid w:val="00825E8E"/>
    <w:rsid w:val="00826080"/>
    <w:rsid w:val="008260AC"/>
    <w:rsid w:val="008260C1"/>
    <w:rsid w:val="00826427"/>
    <w:rsid w:val="00826DDB"/>
    <w:rsid w:val="00826F49"/>
    <w:rsid w:val="008271F1"/>
    <w:rsid w:val="008273D5"/>
    <w:rsid w:val="00827748"/>
    <w:rsid w:val="00827907"/>
    <w:rsid w:val="00827A68"/>
    <w:rsid w:val="00827D96"/>
    <w:rsid w:val="0083011A"/>
    <w:rsid w:val="00830247"/>
    <w:rsid w:val="008302D0"/>
    <w:rsid w:val="008304DE"/>
    <w:rsid w:val="00830881"/>
    <w:rsid w:val="00830B6C"/>
    <w:rsid w:val="00830E8D"/>
    <w:rsid w:val="008313E8"/>
    <w:rsid w:val="00831A66"/>
    <w:rsid w:val="00831A9A"/>
    <w:rsid w:val="00831CF4"/>
    <w:rsid w:val="00831E49"/>
    <w:rsid w:val="0083230E"/>
    <w:rsid w:val="00832504"/>
    <w:rsid w:val="00832616"/>
    <w:rsid w:val="00832637"/>
    <w:rsid w:val="00832881"/>
    <w:rsid w:val="0083293E"/>
    <w:rsid w:val="0083296F"/>
    <w:rsid w:val="00832B1E"/>
    <w:rsid w:val="00832D18"/>
    <w:rsid w:val="00832E92"/>
    <w:rsid w:val="0083351F"/>
    <w:rsid w:val="00833B02"/>
    <w:rsid w:val="00833BC3"/>
    <w:rsid w:val="00833C09"/>
    <w:rsid w:val="00833F1A"/>
    <w:rsid w:val="00833FAB"/>
    <w:rsid w:val="00833FE5"/>
    <w:rsid w:val="0083436D"/>
    <w:rsid w:val="008343A5"/>
    <w:rsid w:val="00834605"/>
    <w:rsid w:val="0083460E"/>
    <w:rsid w:val="00834767"/>
    <w:rsid w:val="00834C36"/>
    <w:rsid w:val="00834EEA"/>
    <w:rsid w:val="00834F3B"/>
    <w:rsid w:val="008350E0"/>
    <w:rsid w:val="00835687"/>
    <w:rsid w:val="00835A6C"/>
    <w:rsid w:val="00835AA9"/>
    <w:rsid w:val="00835B93"/>
    <w:rsid w:val="00835E63"/>
    <w:rsid w:val="0083630E"/>
    <w:rsid w:val="00836425"/>
    <w:rsid w:val="00836945"/>
    <w:rsid w:val="00836A24"/>
    <w:rsid w:val="00836A66"/>
    <w:rsid w:val="00836B9C"/>
    <w:rsid w:val="008402AE"/>
    <w:rsid w:val="008402BC"/>
    <w:rsid w:val="00840374"/>
    <w:rsid w:val="008405FC"/>
    <w:rsid w:val="008407C6"/>
    <w:rsid w:val="0084096D"/>
    <w:rsid w:val="00840A29"/>
    <w:rsid w:val="00840E28"/>
    <w:rsid w:val="008410AE"/>
    <w:rsid w:val="008413AB"/>
    <w:rsid w:val="0084162B"/>
    <w:rsid w:val="00841C79"/>
    <w:rsid w:val="00841EC3"/>
    <w:rsid w:val="0084259F"/>
    <w:rsid w:val="008425AD"/>
    <w:rsid w:val="008428CA"/>
    <w:rsid w:val="00842975"/>
    <w:rsid w:val="00842C61"/>
    <w:rsid w:val="00843201"/>
    <w:rsid w:val="00843ABA"/>
    <w:rsid w:val="00843CA5"/>
    <w:rsid w:val="00843CC3"/>
    <w:rsid w:val="0084413F"/>
    <w:rsid w:val="0084489C"/>
    <w:rsid w:val="00844B8B"/>
    <w:rsid w:val="00844EC6"/>
    <w:rsid w:val="00845327"/>
    <w:rsid w:val="00845536"/>
    <w:rsid w:val="00845674"/>
    <w:rsid w:val="00845C78"/>
    <w:rsid w:val="00846202"/>
    <w:rsid w:val="0084628A"/>
    <w:rsid w:val="0084632A"/>
    <w:rsid w:val="008463EE"/>
    <w:rsid w:val="0084665B"/>
    <w:rsid w:val="00846CA7"/>
    <w:rsid w:val="00846EDF"/>
    <w:rsid w:val="008475D2"/>
    <w:rsid w:val="008475E7"/>
    <w:rsid w:val="00847817"/>
    <w:rsid w:val="00847A9E"/>
    <w:rsid w:val="00847BA8"/>
    <w:rsid w:val="00847C42"/>
    <w:rsid w:val="00847E2C"/>
    <w:rsid w:val="008504D3"/>
    <w:rsid w:val="00850BC3"/>
    <w:rsid w:val="00850F61"/>
    <w:rsid w:val="008513E2"/>
    <w:rsid w:val="00851584"/>
    <w:rsid w:val="00851589"/>
    <w:rsid w:val="0085161F"/>
    <w:rsid w:val="0085186B"/>
    <w:rsid w:val="00851941"/>
    <w:rsid w:val="00851E4A"/>
    <w:rsid w:val="008521D4"/>
    <w:rsid w:val="008525E6"/>
    <w:rsid w:val="00852871"/>
    <w:rsid w:val="0085299D"/>
    <w:rsid w:val="008532B9"/>
    <w:rsid w:val="00853400"/>
    <w:rsid w:val="008535A8"/>
    <w:rsid w:val="0085392E"/>
    <w:rsid w:val="008539FD"/>
    <w:rsid w:val="00853B13"/>
    <w:rsid w:val="00853B77"/>
    <w:rsid w:val="00854957"/>
    <w:rsid w:val="00854AA2"/>
    <w:rsid w:val="00854C6D"/>
    <w:rsid w:val="00855160"/>
    <w:rsid w:val="008555CD"/>
    <w:rsid w:val="0085568F"/>
    <w:rsid w:val="00855C1B"/>
    <w:rsid w:val="00855FD3"/>
    <w:rsid w:val="0085662C"/>
    <w:rsid w:val="008566DD"/>
    <w:rsid w:val="00856B0A"/>
    <w:rsid w:val="00856C23"/>
    <w:rsid w:val="00856CA6"/>
    <w:rsid w:val="00857109"/>
    <w:rsid w:val="0085742A"/>
    <w:rsid w:val="00857E7D"/>
    <w:rsid w:val="00857ECB"/>
    <w:rsid w:val="00860066"/>
    <w:rsid w:val="00860396"/>
    <w:rsid w:val="008603BF"/>
    <w:rsid w:val="008604BA"/>
    <w:rsid w:val="00860616"/>
    <w:rsid w:val="0086114A"/>
    <w:rsid w:val="0086169B"/>
    <w:rsid w:val="00861EE9"/>
    <w:rsid w:val="00862192"/>
    <w:rsid w:val="00862632"/>
    <w:rsid w:val="00862689"/>
    <w:rsid w:val="00862CCA"/>
    <w:rsid w:val="00862ED0"/>
    <w:rsid w:val="008632F3"/>
    <w:rsid w:val="008636D3"/>
    <w:rsid w:val="0086385D"/>
    <w:rsid w:val="00863C89"/>
    <w:rsid w:val="00863DFC"/>
    <w:rsid w:val="00863E66"/>
    <w:rsid w:val="008640AC"/>
    <w:rsid w:val="0086439E"/>
    <w:rsid w:val="008646BE"/>
    <w:rsid w:val="008647CB"/>
    <w:rsid w:val="00864ACE"/>
    <w:rsid w:val="00864C26"/>
    <w:rsid w:val="0086536C"/>
    <w:rsid w:val="0086558B"/>
    <w:rsid w:val="0086578E"/>
    <w:rsid w:val="00865A6A"/>
    <w:rsid w:val="00866351"/>
    <w:rsid w:val="00866650"/>
    <w:rsid w:val="00866D52"/>
    <w:rsid w:val="0086726D"/>
    <w:rsid w:val="0086732B"/>
    <w:rsid w:val="00867347"/>
    <w:rsid w:val="008673B7"/>
    <w:rsid w:val="0086778D"/>
    <w:rsid w:val="00867863"/>
    <w:rsid w:val="00867B2E"/>
    <w:rsid w:val="00867D07"/>
    <w:rsid w:val="00867EBF"/>
    <w:rsid w:val="0087004A"/>
    <w:rsid w:val="00870339"/>
    <w:rsid w:val="00870543"/>
    <w:rsid w:val="00870AC0"/>
    <w:rsid w:val="008714DD"/>
    <w:rsid w:val="00871BDA"/>
    <w:rsid w:val="0087270D"/>
    <w:rsid w:val="00872792"/>
    <w:rsid w:val="00872ACB"/>
    <w:rsid w:val="00872FEA"/>
    <w:rsid w:val="008737E3"/>
    <w:rsid w:val="00873DCD"/>
    <w:rsid w:val="00873F69"/>
    <w:rsid w:val="008740EF"/>
    <w:rsid w:val="0087439E"/>
    <w:rsid w:val="0087480A"/>
    <w:rsid w:val="00874BAF"/>
    <w:rsid w:val="00874CCD"/>
    <w:rsid w:val="00875DEB"/>
    <w:rsid w:val="0087692F"/>
    <w:rsid w:val="00877260"/>
    <w:rsid w:val="00877509"/>
    <w:rsid w:val="008776C3"/>
    <w:rsid w:val="0087782F"/>
    <w:rsid w:val="00877B33"/>
    <w:rsid w:val="00877BBC"/>
    <w:rsid w:val="00877C1F"/>
    <w:rsid w:val="00877D12"/>
    <w:rsid w:val="0088005B"/>
    <w:rsid w:val="00880192"/>
    <w:rsid w:val="008802B3"/>
    <w:rsid w:val="00880455"/>
    <w:rsid w:val="00880559"/>
    <w:rsid w:val="008806B6"/>
    <w:rsid w:val="0088074F"/>
    <w:rsid w:val="0088084A"/>
    <w:rsid w:val="00880D54"/>
    <w:rsid w:val="008811F4"/>
    <w:rsid w:val="00882439"/>
    <w:rsid w:val="00882766"/>
    <w:rsid w:val="0088297A"/>
    <w:rsid w:val="0088307A"/>
    <w:rsid w:val="008831CF"/>
    <w:rsid w:val="00883A1B"/>
    <w:rsid w:val="00883CB3"/>
    <w:rsid w:val="00883D7C"/>
    <w:rsid w:val="0088405A"/>
    <w:rsid w:val="00884588"/>
    <w:rsid w:val="0088485E"/>
    <w:rsid w:val="00884869"/>
    <w:rsid w:val="00884CA5"/>
    <w:rsid w:val="008852A5"/>
    <w:rsid w:val="00885627"/>
    <w:rsid w:val="00885C30"/>
    <w:rsid w:val="008864C8"/>
    <w:rsid w:val="00887427"/>
    <w:rsid w:val="008874DF"/>
    <w:rsid w:val="0088756A"/>
    <w:rsid w:val="00887C3B"/>
    <w:rsid w:val="00887FDE"/>
    <w:rsid w:val="00890174"/>
    <w:rsid w:val="00890BB2"/>
    <w:rsid w:val="00890C14"/>
    <w:rsid w:val="00890CBC"/>
    <w:rsid w:val="00891844"/>
    <w:rsid w:val="00891865"/>
    <w:rsid w:val="00891B8C"/>
    <w:rsid w:val="00891D9E"/>
    <w:rsid w:val="00891F57"/>
    <w:rsid w:val="00891F6D"/>
    <w:rsid w:val="00892246"/>
    <w:rsid w:val="00892323"/>
    <w:rsid w:val="00892494"/>
    <w:rsid w:val="00892D43"/>
    <w:rsid w:val="00892EC9"/>
    <w:rsid w:val="008930A1"/>
    <w:rsid w:val="00893321"/>
    <w:rsid w:val="00893585"/>
    <w:rsid w:val="008937A2"/>
    <w:rsid w:val="00893B66"/>
    <w:rsid w:val="00893C97"/>
    <w:rsid w:val="008943A6"/>
    <w:rsid w:val="008948A1"/>
    <w:rsid w:val="00894FBE"/>
    <w:rsid w:val="008951B9"/>
    <w:rsid w:val="0089524D"/>
    <w:rsid w:val="008952AD"/>
    <w:rsid w:val="00896114"/>
    <w:rsid w:val="00896185"/>
    <w:rsid w:val="008962A8"/>
    <w:rsid w:val="00896C9C"/>
    <w:rsid w:val="00897098"/>
    <w:rsid w:val="00897537"/>
    <w:rsid w:val="0089758D"/>
    <w:rsid w:val="008975A0"/>
    <w:rsid w:val="00897EBD"/>
    <w:rsid w:val="00897ED1"/>
    <w:rsid w:val="00897FDC"/>
    <w:rsid w:val="008A03D7"/>
    <w:rsid w:val="008A043A"/>
    <w:rsid w:val="008A0982"/>
    <w:rsid w:val="008A1D1E"/>
    <w:rsid w:val="008A1DD5"/>
    <w:rsid w:val="008A22D9"/>
    <w:rsid w:val="008A27F6"/>
    <w:rsid w:val="008A2B0E"/>
    <w:rsid w:val="008A2BAA"/>
    <w:rsid w:val="008A2C9C"/>
    <w:rsid w:val="008A2D23"/>
    <w:rsid w:val="008A2D31"/>
    <w:rsid w:val="008A30ED"/>
    <w:rsid w:val="008A3976"/>
    <w:rsid w:val="008A3CBD"/>
    <w:rsid w:val="008A3D62"/>
    <w:rsid w:val="008A4116"/>
    <w:rsid w:val="008A43C1"/>
    <w:rsid w:val="008A4504"/>
    <w:rsid w:val="008A49F0"/>
    <w:rsid w:val="008A520B"/>
    <w:rsid w:val="008A541D"/>
    <w:rsid w:val="008A58D1"/>
    <w:rsid w:val="008A5B3E"/>
    <w:rsid w:val="008A6088"/>
    <w:rsid w:val="008A62B0"/>
    <w:rsid w:val="008A6371"/>
    <w:rsid w:val="008A6546"/>
    <w:rsid w:val="008A6612"/>
    <w:rsid w:val="008A66E4"/>
    <w:rsid w:val="008A6BE9"/>
    <w:rsid w:val="008A6DA4"/>
    <w:rsid w:val="008A6F7F"/>
    <w:rsid w:val="008A7590"/>
    <w:rsid w:val="008B03C0"/>
    <w:rsid w:val="008B04A1"/>
    <w:rsid w:val="008B04BB"/>
    <w:rsid w:val="008B0C84"/>
    <w:rsid w:val="008B0E96"/>
    <w:rsid w:val="008B1004"/>
    <w:rsid w:val="008B1AD2"/>
    <w:rsid w:val="008B1D1A"/>
    <w:rsid w:val="008B21F7"/>
    <w:rsid w:val="008B2B57"/>
    <w:rsid w:val="008B32A3"/>
    <w:rsid w:val="008B3660"/>
    <w:rsid w:val="008B37C3"/>
    <w:rsid w:val="008B382E"/>
    <w:rsid w:val="008B3892"/>
    <w:rsid w:val="008B3CF6"/>
    <w:rsid w:val="008B41E6"/>
    <w:rsid w:val="008B41E8"/>
    <w:rsid w:val="008B4741"/>
    <w:rsid w:val="008B4A0E"/>
    <w:rsid w:val="008B4B48"/>
    <w:rsid w:val="008B4B74"/>
    <w:rsid w:val="008B4DFE"/>
    <w:rsid w:val="008B52DD"/>
    <w:rsid w:val="008B53FB"/>
    <w:rsid w:val="008B54B9"/>
    <w:rsid w:val="008B5B48"/>
    <w:rsid w:val="008B5BE0"/>
    <w:rsid w:val="008B5D5D"/>
    <w:rsid w:val="008B600D"/>
    <w:rsid w:val="008B6242"/>
    <w:rsid w:val="008B6404"/>
    <w:rsid w:val="008B64DF"/>
    <w:rsid w:val="008B65BB"/>
    <w:rsid w:val="008B6B3B"/>
    <w:rsid w:val="008B797E"/>
    <w:rsid w:val="008B7AE1"/>
    <w:rsid w:val="008B7B30"/>
    <w:rsid w:val="008C0046"/>
    <w:rsid w:val="008C03D1"/>
    <w:rsid w:val="008C058A"/>
    <w:rsid w:val="008C0867"/>
    <w:rsid w:val="008C0A53"/>
    <w:rsid w:val="008C0C3A"/>
    <w:rsid w:val="008C1240"/>
    <w:rsid w:val="008C13BB"/>
    <w:rsid w:val="008C1C90"/>
    <w:rsid w:val="008C1CE1"/>
    <w:rsid w:val="008C1F88"/>
    <w:rsid w:val="008C1F8C"/>
    <w:rsid w:val="008C21C3"/>
    <w:rsid w:val="008C2D26"/>
    <w:rsid w:val="008C3035"/>
    <w:rsid w:val="008C3055"/>
    <w:rsid w:val="008C30CA"/>
    <w:rsid w:val="008C3458"/>
    <w:rsid w:val="008C36EE"/>
    <w:rsid w:val="008C3F84"/>
    <w:rsid w:val="008C401B"/>
    <w:rsid w:val="008C45F4"/>
    <w:rsid w:val="008C46DB"/>
    <w:rsid w:val="008C49DF"/>
    <w:rsid w:val="008C4AAC"/>
    <w:rsid w:val="008C4CBD"/>
    <w:rsid w:val="008C4CC0"/>
    <w:rsid w:val="008C4D67"/>
    <w:rsid w:val="008C4F9D"/>
    <w:rsid w:val="008C500B"/>
    <w:rsid w:val="008C5456"/>
    <w:rsid w:val="008C56BD"/>
    <w:rsid w:val="008C5733"/>
    <w:rsid w:val="008C5EF9"/>
    <w:rsid w:val="008C6245"/>
    <w:rsid w:val="008C64A9"/>
    <w:rsid w:val="008C6A73"/>
    <w:rsid w:val="008C6BE8"/>
    <w:rsid w:val="008C700F"/>
    <w:rsid w:val="008C7E02"/>
    <w:rsid w:val="008D003B"/>
    <w:rsid w:val="008D01C6"/>
    <w:rsid w:val="008D037F"/>
    <w:rsid w:val="008D0622"/>
    <w:rsid w:val="008D0EBF"/>
    <w:rsid w:val="008D0ED0"/>
    <w:rsid w:val="008D0F3C"/>
    <w:rsid w:val="008D13F4"/>
    <w:rsid w:val="008D1BC2"/>
    <w:rsid w:val="008D2364"/>
    <w:rsid w:val="008D2666"/>
    <w:rsid w:val="008D27BE"/>
    <w:rsid w:val="008D2ACA"/>
    <w:rsid w:val="008D2FB9"/>
    <w:rsid w:val="008D3760"/>
    <w:rsid w:val="008D3968"/>
    <w:rsid w:val="008D39DC"/>
    <w:rsid w:val="008D3D60"/>
    <w:rsid w:val="008D3E59"/>
    <w:rsid w:val="008D3E9F"/>
    <w:rsid w:val="008D436F"/>
    <w:rsid w:val="008D475C"/>
    <w:rsid w:val="008D478F"/>
    <w:rsid w:val="008D4B6A"/>
    <w:rsid w:val="008D5291"/>
    <w:rsid w:val="008D588B"/>
    <w:rsid w:val="008D594C"/>
    <w:rsid w:val="008D5A58"/>
    <w:rsid w:val="008D6681"/>
    <w:rsid w:val="008D6C18"/>
    <w:rsid w:val="008D6EE6"/>
    <w:rsid w:val="008D6EF0"/>
    <w:rsid w:val="008D70C6"/>
    <w:rsid w:val="008D7273"/>
    <w:rsid w:val="008D7868"/>
    <w:rsid w:val="008D798B"/>
    <w:rsid w:val="008D7CF9"/>
    <w:rsid w:val="008D7FF9"/>
    <w:rsid w:val="008E0739"/>
    <w:rsid w:val="008E09D0"/>
    <w:rsid w:val="008E1CA9"/>
    <w:rsid w:val="008E1CEF"/>
    <w:rsid w:val="008E1D77"/>
    <w:rsid w:val="008E1DEE"/>
    <w:rsid w:val="008E22F9"/>
    <w:rsid w:val="008E2A81"/>
    <w:rsid w:val="008E338D"/>
    <w:rsid w:val="008E3663"/>
    <w:rsid w:val="008E3732"/>
    <w:rsid w:val="008E41A5"/>
    <w:rsid w:val="008E43F1"/>
    <w:rsid w:val="008E45AD"/>
    <w:rsid w:val="008E4A2A"/>
    <w:rsid w:val="008E4B4D"/>
    <w:rsid w:val="008E4D76"/>
    <w:rsid w:val="008E55A4"/>
    <w:rsid w:val="008E583B"/>
    <w:rsid w:val="008E58B1"/>
    <w:rsid w:val="008E5E68"/>
    <w:rsid w:val="008E5F6A"/>
    <w:rsid w:val="008E634A"/>
    <w:rsid w:val="008E65AE"/>
    <w:rsid w:val="008E6E38"/>
    <w:rsid w:val="008E6E4D"/>
    <w:rsid w:val="008E7066"/>
    <w:rsid w:val="008E7499"/>
    <w:rsid w:val="008E759C"/>
    <w:rsid w:val="008E79B6"/>
    <w:rsid w:val="008E7B2D"/>
    <w:rsid w:val="008E7BCB"/>
    <w:rsid w:val="008E7D11"/>
    <w:rsid w:val="008F04A6"/>
    <w:rsid w:val="008F1410"/>
    <w:rsid w:val="008F1495"/>
    <w:rsid w:val="008F1806"/>
    <w:rsid w:val="008F20E6"/>
    <w:rsid w:val="008F213E"/>
    <w:rsid w:val="008F2208"/>
    <w:rsid w:val="008F2392"/>
    <w:rsid w:val="008F280F"/>
    <w:rsid w:val="008F29E8"/>
    <w:rsid w:val="008F2BDA"/>
    <w:rsid w:val="008F2EC1"/>
    <w:rsid w:val="008F3306"/>
    <w:rsid w:val="008F35BA"/>
    <w:rsid w:val="008F3E19"/>
    <w:rsid w:val="008F441C"/>
    <w:rsid w:val="008F46B7"/>
    <w:rsid w:val="008F4732"/>
    <w:rsid w:val="008F4B07"/>
    <w:rsid w:val="008F4D69"/>
    <w:rsid w:val="008F4F14"/>
    <w:rsid w:val="008F53D8"/>
    <w:rsid w:val="008F5470"/>
    <w:rsid w:val="008F565D"/>
    <w:rsid w:val="008F59F9"/>
    <w:rsid w:val="008F5C77"/>
    <w:rsid w:val="008F63B3"/>
    <w:rsid w:val="008F6970"/>
    <w:rsid w:val="008F6ADC"/>
    <w:rsid w:val="008F73A0"/>
    <w:rsid w:val="008F77B9"/>
    <w:rsid w:val="008F79E4"/>
    <w:rsid w:val="00900504"/>
    <w:rsid w:val="00900819"/>
    <w:rsid w:val="00901334"/>
    <w:rsid w:val="009016DF"/>
    <w:rsid w:val="009019E9"/>
    <w:rsid w:val="00901DFA"/>
    <w:rsid w:val="0090221C"/>
    <w:rsid w:val="00902317"/>
    <w:rsid w:val="0090240A"/>
    <w:rsid w:val="00902629"/>
    <w:rsid w:val="00902C32"/>
    <w:rsid w:val="00902EFF"/>
    <w:rsid w:val="009032FA"/>
    <w:rsid w:val="009034EA"/>
    <w:rsid w:val="0090389D"/>
    <w:rsid w:val="0090393A"/>
    <w:rsid w:val="00903DCA"/>
    <w:rsid w:val="00904408"/>
    <w:rsid w:val="009048E2"/>
    <w:rsid w:val="00904AEC"/>
    <w:rsid w:val="009051A2"/>
    <w:rsid w:val="00905290"/>
    <w:rsid w:val="009052FA"/>
    <w:rsid w:val="00905C02"/>
    <w:rsid w:val="00905CCA"/>
    <w:rsid w:val="00905DD5"/>
    <w:rsid w:val="009061FF"/>
    <w:rsid w:val="009062EE"/>
    <w:rsid w:val="00906514"/>
    <w:rsid w:val="00906516"/>
    <w:rsid w:val="0090654B"/>
    <w:rsid w:val="00906A69"/>
    <w:rsid w:val="00906BD2"/>
    <w:rsid w:val="00906E32"/>
    <w:rsid w:val="00906F3F"/>
    <w:rsid w:val="0090703A"/>
    <w:rsid w:val="00907A1A"/>
    <w:rsid w:val="00907A6C"/>
    <w:rsid w:val="00907B1D"/>
    <w:rsid w:val="00910374"/>
    <w:rsid w:val="0091066E"/>
    <w:rsid w:val="0091072C"/>
    <w:rsid w:val="009111C8"/>
    <w:rsid w:val="009113DE"/>
    <w:rsid w:val="009118EE"/>
    <w:rsid w:val="00911BF7"/>
    <w:rsid w:val="00911FD8"/>
    <w:rsid w:val="0091209D"/>
    <w:rsid w:val="009120D6"/>
    <w:rsid w:val="0091279F"/>
    <w:rsid w:val="00912CC4"/>
    <w:rsid w:val="00914198"/>
    <w:rsid w:val="0091430B"/>
    <w:rsid w:val="009143B3"/>
    <w:rsid w:val="009144F9"/>
    <w:rsid w:val="0091468F"/>
    <w:rsid w:val="009149D3"/>
    <w:rsid w:val="00914BA1"/>
    <w:rsid w:val="00914D4B"/>
    <w:rsid w:val="0091519C"/>
    <w:rsid w:val="009158BE"/>
    <w:rsid w:val="00915941"/>
    <w:rsid w:val="00915B95"/>
    <w:rsid w:val="00915BF8"/>
    <w:rsid w:val="00916114"/>
    <w:rsid w:val="009170F3"/>
    <w:rsid w:val="00917299"/>
    <w:rsid w:val="00917C20"/>
    <w:rsid w:val="00917D59"/>
    <w:rsid w:val="00917E5E"/>
    <w:rsid w:val="0092012F"/>
    <w:rsid w:val="009203A2"/>
    <w:rsid w:val="00920B35"/>
    <w:rsid w:val="00920EAD"/>
    <w:rsid w:val="00921113"/>
    <w:rsid w:val="009213F7"/>
    <w:rsid w:val="009214FD"/>
    <w:rsid w:val="009215DB"/>
    <w:rsid w:val="0092181D"/>
    <w:rsid w:val="00921A61"/>
    <w:rsid w:val="00921B61"/>
    <w:rsid w:val="009221D2"/>
    <w:rsid w:val="009222EE"/>
    <w:rsid w:val="00922792"/>
    <w:rsid w:val="009228C4"/>
    <w:rsid w:val="00922B65"/>
    <w:rsid w:val="00922F14"/>
    <w:rsid w:val="009233A2"/>
    <w:rsid w:val="00923E57"/>
    <w:rsid w:val="00923EAB"/>
    <w:rsid w:val="00923F22"/>
    <w:rsid w:val="00923F46"/>
    <w:rsid w:val="009240C1"/>
    <w:rsid w:val="00924207"/>
    <w:rsid w:val="00924296"/>
    <w:rsid w:val="009245C5"/>
    <w:rsid w:val="009246C3"/>
    <w:rsid w:val="009247AC"/>
    <w:rsid w:val="00924835"/>
    <w:rsid w:val="00924862"/>
    <w:rsid w:val="00924A66"/>
    <w:rsid w:val="009254B3"/>
    <w:rsid w:val="00925827"/>
    <w:rsid w:val="00925C6C"/>
    <w:rsid w:val="00925FE8"/>
    <w:rsid w:val="00926174"/>
    <w:rsid w:val="00926C37"/>
    <w:rsid w:val="00926EF4"/>
    <w:rsid w:val="00926FAD"/>
    <w:rsid w:val="009270B0"/>
    <w:rsid w:val="00927107"/>
    <w:rsid w:val="00930643"/>
    <w:rsid w:val="00931172"/>
    <w:rsid w:val="0093130F"/>
    <w:rsid w:val="009314FA"/>
    <w:rsid w:val="00931627"/>
    <w:rsid w:val="009316E0"/>
    <w:rsid w:val="00931A5B"/>
    <w:rsid w:val="00931A60"/>
    <w:rsid w:val="00931F6A"/>
    <w:rsid w:val="00932186"/>
    <w:rsid w:val="009322C0"/>
    <w:rsid w:val="0093248F"/>
    <w:rsid w:val="00932991"/>
    <w:rsid w:val="0093340B"/>
    <w:rsid w:val="00933742"/>
    <w:rsid w:val="009338F8"/>
    <w:rsid w:val="00933FF7"/>
    <w:rsid w:val="009340B6"/>
    <w:rsid w:val="00934248"/>
    <w:rsid w:val="009343DB"/>
    <w:rsid w:val="009346B1"/>
    <w:rsid w:val="00934ADD"/>
    <w:rsid w:val="00934AE6"/>
    <w:rsid w:val="00934F97"/>
    <w:rsid w:val="00935EF2"/>
    <w:rsid w:val="00935FFF"/>
    <w:rsid w:val="0093669C"/>
    <w:rsid w:val="009367E7"/>
    <w:rsid w:val="00936A46"/>
    <w:rsid w:val="00936B55"/>
    <w:rsid w:val="009372B9"/>
    <w:rsid w:val="0093792E"/>
    <w:rsid w:val="00937D94"/>
    <w:rsid w:val="00937F2D"/>
    <w:rsid w:val="009403BA"/>
    <w:rsid w:val="0094043E"/>
    <w:rsid w:val="0094084A"/>
    <w:rsid w:val="00940DAE"/>
    <w:rsid w:val="00940EB5"/>
    <w:rsid w:val="00940EBC"/>
    <w:rsid w:val="00940F79"/>
    <w:rsid w:val="00941000"/>
    <w:rsid w:val="009412BC"/>
    <w:rsid w:val="009419B8"/>
    <w:rsid w:val="00941B09"/>
    <w:rsid w:val="00941BDF"/>
    <w:rsid w:val="009422B1"/>
    <w:rsid w:val="009425B5"/>
    <w:rsid w:val="00942622"/>
    <w:rsid w:val="00942891"/>
    <w:rsid w:val="00942952"/>
    <w:rsid w:val="00942A5D"/>
    <w:rsid w:val="00942B0D"/>
    <w:rsid w:val="00942BB0"/>
    <w:rsid w:val="00942C80"/>
    <w:rsid w:val="00943334"/>
    <w:rsid w:val="0094333A"/>
    <w:rsid w:val="00943557"/>
    <w:rsid w:val="00943597"/>
    <w:rsid w:val="00943823"/>
    <w:rsid w:val="00943AEA"/>
    <w:rsid w:val="00943FDC"/>
    <w:rsid w:val="0094436D"/>
    <w:rsid w:val="00944579"/>
    <w:rsid w:val="009445E1"/>
    <w:rsid w:val="009446C5"/>
    <w:rsid w:val="009448BF"/>
    <w:rsid w:val="00945034"/>
    <w:rsid w:val="009451B0"/>
    <w:rsid w:val="009452FA"/>
    <w:rsid w:val="00945363"/>
    <w:rsid w:val="00945F25"/>
    <w:rsid w:val="00945F62"/>
    <w:rsid w:val="00946002"/>
    <w:rsid w:val="00946373"/>
    <w:rsid w:val="009463CB"/>
    <w:rsid w:val="0094679B"/>
    <w:rsid w:val="00946EB1"/>
    <w:rsid w:val="00946FCA"/>
    <w:rsid w:val="009471D2"/>
    <w:rsid w:val="009477B8"/>
    <w:rsid w:val="00947946"/>
    <w:rsid w:val="00947A35"/>
    <w:rsid w:val="00947DCA"/>
    <w:rsid w:val="0095049B"/>
    <w:rsid w:val="00950931"/>
    <w:rsid w:val="0095094F"/>
    <w:rsid w:val="00950BEE"/>
    <w:rsid w:val="00951711"/>
    <w:rsid w:val="00951749"/>
    <w:rsid w:val="009517E8"/>
    <w:rsid w:val="00951D07"/>
    <w:rsid w:val="0095233A"/>
    <w:rsid w:val="009529F9"/>
    <w:rsid w:val="00952B0C"/>
    <w:rsid w:val="00953D08"/>
    <w:rsid w:val="00954020"/>
    <w:rsid w:val="0095424D"/>
    <w:rsid w:val="0095488A"/>
    <w:rsid w:val="009548FF"/>
    <w:rsid w:val="00954D0B"/>
    <w:rsid w:val="00955530"/>
    <w:rsid w:val="00956559"/>
    <w:rsid w:val="009567AE"/>
    <w:rsid w:val="009568C4"/>
    <w:rsid w:val="009574B0"/>
    <w:rsid w:val="0095766F"/>
    <w:rsid w:val="00957800"/>
    <w:rsid w:val="00957BC8"/>
    <w:rsid w:val="00957DDD"/>
    <w:rsid w:val="00957E29"/>
    <w:rsid w:val="009605B2"/>
    <w:rsid w:val="009606EB"/>
    <w:rsid w:val="00960FFF"/>
    <w:rsid w:val="00961116"/>
    <w:rsid w:val="0096154B"/>
    <w:rsid w:val="009616F0"/>
    <w:rsid w:val="009617C2"/>
    <w:rsid w:val="00961898"/>
    <w:rsid w:val="00961CE5"/>
    <w:rsid w:val="00961FB1"/>
    <w:rsid w:val="009620A5"/>
    <w:rsid w:val="00962374"/>
    <w:rsid w:val="00962576"/>
    <w:rsid w:val="009628F1"/>
    <w:rsid w:val="0096386D"/>
    <w:rsid w:val="00964620"/>
    <w:rsid w:val="009647E6"/>
    <w:rsid w:val="00965062"/>
    <w:rsid w:val="009652A5"/>
    <w:rsid w:val="0096590D"/>
    <w:rsid w:val="00965928"/>
    <w:rsid w:val="00965E62"/>
    <w:rsid w:val="0096605A"/>
    <w:rsid w:val="009667C2"/>
    <w:rsid w:val="0096690E"/>
    <w:rsid w:val="0096701D"/>
    <w:rsid w:val="009676F8"/>
    <w:rsid w:val="00967D49"/>
    <w:rsid w:val="00967F20"/>
    <w:rsid w:val="009706BC"/>
    <w:rsid w:val="00970D1A"/>
    <w:rsid w:val="00971348"/>
    <w:rsid w:val="00971436"/>
    <w:rsid w:val="009717B2"/>
    <w:rsid w:val="00971F4B"/>
    <w:rsid w:val="00972623"/>
    <w:rsid w:val="0097281B"/>
    <w:rsid w:val="00972936"/>
    <w:rsid w:val="00972A7F"/>
    <w:rsid w:val="00972D48"/>
    <w:rsid w:val="00973140"/>
    <w:rsid w:val="00973433"/>
    <w:rsid w:val="00973723"/>
    <w:rsid w:val="009740D7"/>
    <w:rsid w:val="00974164"/>
    <w:rsid w:val="00974BB2"/>
    <w:rsid w:val="00976090"/>
    <w:rsid w:val="009760FA"/>
    <w:rsid w:val="00976605"/>
    <w:rsid w:val="00976720"/>
    <w:rsid w:val="0097680A"/>
    <w:rsid w:val="00976839"/>
    <w:rsid w:val="00976A96"/>
    <w:rsid w:val="009773CF"/>
    <w:rsid w:val="00977CBD"/>
    <w:rsid w:val="009800DA"/>
    <w:rsid w:val="00980339"/>
    <w:rsid w:val="00980459"/>
    <w:rsid w:val="009808D9"/>
    <w:rsid w:val="00980E7F"/>
    <w:rsid w:val="00981122"/>
    <w:rsid w:val="0098119B"/>
    <w:rsid w:val="00981323"/>
    <w:rsid w:val="0098159E"/>
    <w:rsid w:val="00981D90"/>
    <w:rsid w:val="00981DC0"/>
    <w:rsid w:val="00981E61"/>
    <w:rsid w:val="009820FA"/>
    <w:rsid w:val="0098273E"/>
    <w:rsid w:val="00982C0A"/>
    <w:rsid w:val="00982DDF"/>
    <w:rsid w:val="0098302B"/>
    <w:rsid w:val="0098357F"/>
    <w:rsid w:val="009835F3"/>
    <w:rsid w:val="00983721"/>
    <w:rsid w:val="009841C4"/>
    <w:rsid w:val="009842B0"/>
    <w:rsid w:val="00984549"/>
    <w:rsid w:val="00984BDC"/>
    <w:rsid w:val="00984D35"/>
    <w:rsid w:val="00984EDC"/>
    <w:rsid w:val="0098500D"/>
    <w:rsid w:val="00985334"/>
    <w:rsid w:val="00985565"/>
    <w:rsid w:val="0098563B"/>
    <w:rsid w:val="00985A54"/>
    <w:rsid w:val="00985BDE"/>
    <w:rsid w:val="00986279"/>
    <w:rsid w:val="0098667B"/>
    <w:rsid w:val="009867D4"/>
    <w:rsid w:val="009869F8"/>
    <w:rsid w:val="00986A08"/>
    <w:rsid w:val="009871ED"/>
    <w:rsid w:val="009874FB"/>
    <w:rsid w:val="009875D0"/>
    <w:rsid w:val="00987DC5"/>
    <w:rsid w:val="009901DD"/>
    <w:rsid w:val="009902C0"/>
    <w:rsid w:val="009903F1"/>
    <w:rsid w:val="0099053E"/>
    <w:rsid w:val="00990932"/>
    <w:rsid w:val="00991010"/>
    <w:rsid w:val="009914BE"/>
    <w:rsid w:val="00991519"/>
    <w:rsid w:val="009916A5"/>
    <w:rsid w:val="00991C9F"/>
    <w:rsid w:val="0099244C"/>
    <w:rsid w:val="00992A76"/>
    <w:rsid w:val="00992DEB"/>
    <w:rsid w:val="00993286"/>
    <w:rsid w:val="009934AC"/>
    <w:rsid w:val="00993706"/>
    <w:rsid w:val="0099398A"/>
    <w:rsid w:val="00993D6F"/>
    <w:rsid w:val="00993E05"/>
    <w:rsid w:val="00993EE6"/>
    <w:rsid w:val="00994102"/>
    <w:rsid w:val="00994206"/>
    <w:rsid w:val="00994307"/>
    <w:rsid w:val="009948C9"/>
    <w:rsid w:val="00994E96"/>
    <w:rsid w:val="00995618"/>
    <w:rsid w:val="00995B9C"/>
    <w:rsid w:val="00995D3D"/>
    <w:rsid w:val="009961C0"/>
    <w:rsid w:val="00996622"/>
    <w:rsid w:val="00996A24"/>
    <w:rsid w:val="00996E32"/>
    <w:rsid w:val="0099706A"/>
    <w:rsid w:val="00997073"/>
    <w:rsid w:val="0099714D"/>
    <w:rsid w:val="00997499"/>
    <w:rsid w:val="00997C93"/>
    <w:rsid w:val="00997F3C"/>
    <w:rsid w:val="009A04C0"/>
    <w:rsid w:val="009A0571"/>
    <w:rsid w:val="009A05A6"/>
    <w:rsid w:val="009A05DF"/>
    <w:rsid w:val="009A06C4"/>
    <w:rsid w:val="009A0F01"/>
    <w:rsid w:val="009A1091"/>
    <w:rsid w:val="009A17CB"/>
    <w:rsid w:val="009A186D"/>
    <w:rsid w:val="009A1A1F"/>
    <w:rsid w:val="009A2412"/>
    <w:rsid w:val="009A2C32"/>
    <w:rsid w:val="009A3B31"/>
    <w:rsid w:val="009A3D2B"/>
    <w:rsid w:val="009A3DAD"/>
    <w:rsid w:val="009A4377"/>
    <w:rsid w:val="009A45C0"/>
    <w:rsid w:val="009A460B"/>
    <w:rsid w:val="009A462C"/>
    <w:rsid w:val="009A4ED5"/>
    <w:rsid w:val="009A5552"/>
    <w:rsid w:val="009A5658"/>
    <w:rsid w:val="009A573C"/>
    <w:rsid w:val="009A5854"/>
    <w:rsid w:val="009A596F"/>
    <w:rsid w:val="009A59B0"/>
    <w:rsid w:val="009A59D6"/>
    <w:rsid w:val="009A5CD2"/>
    <w:rsid w:val="009A5EA4"/>
    <w:rsid w:val="009A690B"/>
    <w:rsid w:val="009A6B1B"/>
    <w:rsid w:val="009A6C0B"/>
    <w:rsid w:val="009A7660"/>
    <w:rsid w:val="009A7929"/>
    <w:rsid w:val="009A7A1F"/>
    <w:rsid w:val="009A7BFE"/>
    <w:rsid w:val="009A7D28"/>
    <w:rsid w:val="009B01F9"/>
    <w:rsid w:val="009B027C"/>
    <w:rsid w:val="009B084D"/>
    <w:rsid w:val="009B0AE3"/>
    <w:rsid w:val="009B1382"/>
    <w:rsid w:val="009B14C5"/>
    <w:rsid w:val="009B15F8"/>
    <w:rsid w:val="009B1A6D"/>
    <w:rsid w:val="009B1CF4"/>
    <w:rsid w:val="009B1FCE"/>
    <w:rsid w:val="009B211E"/>
    <w:rsid w:val="009B2E81"/>
    <w:rsid w:val="009B3154"/>
    <w:rsid w:val="009B3293"/>
    <w:rsid w:val="009B32BE"/>
    <w:rsid w:val="009B3709"/>
    <w:rsid w:val="009B39A0"/>
    <w:rsid w:val="009B3A8F"/>
    <w:rsid w:val="009B3BEE"/>
    <w:rsid w:val="009B3C38"/>
    <w:rsid w:val="009B3D77"/>
    <w:rsid w:val="009B3F3B"/>
    <w:rsid w:val="009B40E7"/>
    <w:rsid w:val="009B4151"/>
    <w:rsid w:val="009B44DD"/>
    <w:rsid w:val="009B47DA"/>
    <w:rsid w:val="009B4F78"/>
    <w:rsid w:val="009B51C1"/>
    <w:rsid w:val="009B547D"/>
    <w:rsid w:val="009B57F2"/>
    <w:rsid w:val="009B5893"/>
    <w:rsid w:val="009B5984"/>
    <w:rsid w:val="009B5B3D"/>
    <w:rsid w:val="009B5BC1"/>
    <w:rsid w:val="009B679B"/>
    <w:rsid w:val="009B67C7"/>
    <w:rsid w:val="009B6B2E"/>
    <w:rsid w:val="009B6FAB"/>
    <w:rsid w:val="009B7083"/>
    <w:rsid w:val="009B7360"/>
    <w:rsid w:val="009B7C66"/>
    <w:rsid w:val="009C0540"/>
    <w:rsid w:val="009C06D8"/>
    <w:rsid w:val="009C07F2"/>
    <w:rsid w:val="009C0AA0"/>
    <w:rsid w:val="009C0E97"/>
    <w:rsid w:val="009C1A2B"/>
    <w:rsid w:val="009C1B62"/>
    <w:rsid w:val="009C1BE4"/>
    <w:rsid w:val="009C1DC9"/>
    <w:rsid w:val="009C1E08"/>
    <w:rsid w:val="009C2005"/>
    <w:rsid w:val="009C2244"/>
    <w:rsid w:val="009C23C7"/>
    <w:rsid w:val="009C2EC9"/>
    <w:rsid w:val="009C2F7A"/>
    <w:rsid w:val="009C32CC"/>
    <w:rsid w:val="009C32DD"/>
    <w:rsid w:val="009C3498"/>
    <w:rsid w:val="009C36C2"/>
    <w:rsid w:val="009C3B55"/>
    <w:rsid w:val="009C3BC6"/>
    <w:rsid w:val="009C3C65"/>
    <w:rsid w:val="009C3C7C"/>
    <w:rsid w:val="009C3D5C"/>
    <w:rsid w:val="009C404E"/>
    <w:rsid w:val="009C414C"/>
    <w:rsid w:val="009C46F8"/>
    <w:rsid w:val="009C4919"/>
    <w:rsid w:val="009C4D4D"/>
    <w:rsid w:val="009C4D74"/>
    <w:rsid w:val="009C4FDE"/>
    <w:rsid w:val="009C508C"/>
    <w:rsid w:val="009C5830"/>
    <w:rsid w:val="009C58E6"/>
    <w:rsid w:val="009C5A61"/>
    <w:rsid w:val="009C5DA6"/>
    <w:rsid w:val="009C5FB0"/>
    <w:rsid w:val="009C66E5"/>
    <w:rsid w:val="009C67B8"/>
    <w:rsid w:val="009C7773"/>
    <w:rsid w:val="009C77B0"/>
    <w:rsid w:val="009C7E8C"/>
    <w:rsid w:val="009D0021"/>
    <w:rsid w:val="009D010C"/>
    <w:rsid w:val="009D09C4"/>
    <w:rsid w:val="009D0FAA"/>
    <w:rsid w:val="009D171C"/>
    <w:rsid w:val="009D29B3"/>
    <w:rsid w:val="009D32AD"/>
    <w:rsid w:val="009D34EF"/>
    <w:rsid w:val="009D38C6"/>
    <w:rsid w:val="009D3AC0"/>
    <w:rsid w:val="009D3CF8"/>
    <w:rsid w:val="009D3D74"/>
    <w:rsid w:val="009D405C"/>
    <w:rsid w:val="009D43A0"/>
    <w:rsid w:val="009D49ED"/>
    <w:rsid w:val="009D4A95"/>
    <w:rsid w:val="009D4AE1"/>
    <w:rsid w:val="009D4C6A"/>
    <w:rsid w:val="009D4E07"/>
    <w:rsid w:val="009D513C"/>
    <w:rsid w:val="009D5207"/>
    <w:rsid w:val="009D52A9"/>
    <w:rsid w:val="009D64BB"/>
    <w:rsid w:val="009D6830"/>
    <w:rsid w:val="009D7101"/>
    <w:rsid w:val="009D7204"/>
    <w:rsid w:val="009D7606"/>
    <w:rsid w:val="009E0CA5"/>
    <w:rsid w:val="009E0ED1"/>
    <w:rsid w:val="009E1012"/>
    <w:rsid w:val="009E142F"/>
    <w:rsid w:val="009E1BD6"/>
    <w:rsid w:val="009E1BE3"/>
    <w:rsid w:val="009E1D69"/>
    <w:rsid w:val="009E1D89"/>
    <w:rsid w:val="009E205A"/>
    <w:rsid w:val="009E21CF"/>
    <w:rsid w:val="009E2461"/>
    <w:rsid w:val="009E250F"/>
    <w:rsid w:val="009E2538"/>
    <w:rsid w:val="009E25E8"/>
    <w:rsid w:val="009E263E"/>
    <w:rsid w:val="009E29A2"/>
    <w:rsid w:val="009E29B0"/>
    <w:rsid w:val="009E2A44"/>
    <w:rsid w:val="009E2E83"/>
    <w:rsid w:val="009E32E9"/>
    <w:rsid w:val="009E3304"/>
    <w:rsid w:val="009E3728"/>
    <w:rsid w:val="009E3EC3"/>
    <w:rsid w:val="009E3EF1"/>
    <w:rsid w:val="009E41B0"/>
    <w:rsid w:val="009E449A"/>
    <w:rsid w:val="009E45C7"/>
    <w:rsid w:val="009E469D"/>
    <w:rsid w:val="009E4C03"/>
    <w:rsid w:val="009E4C4A"/>
    <w:rsid w:val="009E4D33"/>
    <w:rsid w:val="009E4D55"/>
    <w:rsid w:val="009E538A"/>
    <w:rsid w:val="009E539E"/>
    <w:rsid w:val="009E5641"/>
    <w:rsid w:val="009E5A84"/>
    <w:rsid w:val="009E6353"/>
    <w:rsid w:val="009E6680"/>
    <w:rsid w:val="009E6870"/>
    <w:rsid w:val="009E6D67"/>
    <w:rsid w:val="009E6E2B"/>
    <w:rsid w:val="009E71CE"/>
    <w:rsid w:val="009E71F3"/>
    <w:rsid w:val="009E7622"/>
    <w:rsid w:val="009E791B"/>
    <w:rsid w:val="009E791F"/>
    <w:rsid w:val="009E7AF5"/>
    <w:rsid w:val="009E7C94"/>
    <w:rsid w:val="009E7D0F"/>
    <w:rsid w:val="009E7E14"/>
    <w:rsid w:val="009F037B"/>
    <w:rsid w:val="009F037F"/>
    <w:rsid w:val="009F0A75"/>
    <w:rsid w:val="009F0A81"/>
    <w:rsid w:val="009F0CF1"/>
    <w:rsid w:val="009F0DC1"/>
    <w:rsid w:val="009F10A6"/>
    <w:rsid w:val="009F173D"/>
    <w:rsid w:val="009F1BC5"/>
    <w:rsid w:val="009F253B"/>
    <w:rsid w:val="009F2AD4"/>
    <w:rsid w:val="009F2B7A"/>
    <w:rsid w:val="009F338A"/>
    <w:rsid w:val="009F3EF9"/>
    <w:rsid w:val="009F4662"/>
    <w:rsid w:val="009F495F"/>
    <w:rsid w:val="009F4F18"/>
    <w:rsid w:val="009F5220"/>
    <w:rsid w:val="009F55DE"/>
    <w:rsid w:val="009F575D"/>
    <w:rsid w:val="009F5A4E"/>
    <w:rsid w:val="009F5D07"/>
    <w:rsid w:val="009F60C5"/>
    <w:rsid w:val="009F62F3"/>
    <w:rsid w:val="009F6363"/>
    <w:rsid w:val="009F6AB9"/>
    <w:rsid w:val="009F6B56"/>
    <w:rsid w:val="009F6FB7"/>
    <w:rsid w:val="009F74A2"/>
    <w:rsid w:val="009F750E"/>
    <w:rsid w:val="009F7591"/>
    <w:rsid w:val="009F785F"/>
    <w:rsid w:val="00A002B9"/>
    <w:rsid w:val="00A00328"/>
    <w:rsid w:val="00A00A6B"/>
    <w:rsid w:val="00A00A91"/>
    <w:rsid w:val="00A00B5F"/>
    <w:rsid w:val="00A00B91"/>
    <w:rsid w:val="00A01329"/>
    <w:rsid w:val="00A0176D"/>
    <w:rsid w:val="00A01A6A"/>
    <w:rsid w:val="00A01AD6"/>
    <w:rsid w:val="00A01CA3"/>
    <w:rsid w:val="00A01CE8"/>
    <w:rsid w:val="00A01E14"/>
    <w:rsid w:val="00A02757"/>
    <w:rsid w:val="00A02997"/>
    <w:rsid w:val="00A02CD9"/>
    <w:rsid w:val="00A02CE1"/>
    <w:rsid w:val="00A02F83"/>
    <w:rsid w:val="00A02FCF"/>
    <w:rsid w:val="00A03225"/>
    <w:rsid w:val="00A03A5C"/>
    <w:rsid w:val="00A03E3B"/>
    <w:rsid w:val="00A04625"/>
    <w:rsid w:val="00A04DFD"/>
    <w:rsid w:val="00A04E08"/>
    <w:rsid w:val="00A04F4C"/>
    <w:rsid w:val="00A0511C"/>
    <w:rsid w:val="00A052FE"/>
    <w:rsid w:val="00A0588B"/>
    <w:rsid w:val="00A058BC"/>
    <w:rsid w:val="00A05B74"/>
    <w:rsid w:val="00A05D80"/>
    <w:rsid w:val="00A05FCA"/>
    <w:rsid w:val="00A0666A"/>
    <w:rsid w:val="00A06B56"/>
    <w:rsid w:val="00A06C5C"/>
    <w:rsid w:val="00A06DC6"/>
    <w:rsid w:val="00A06E2D"/>
    <w:rsid w:val="00A070C6"/>
    <w:rsid w:val="00A072AD"/>
    <w:rsid w:val="00A077F8"/>
    <w:rsid w:val="00A079AD"/>
    <w:rsid w:val="00A07DA8"/>
    <w:rsid w:val="00A07E31"/>
    <w:rsid w:val="00A10162"/>
    <w:rsid w:val="00A106DB"/>
    <w:rsid w:val="00A1084F"/>
    <w:rsid w:val="00A109DD"/>
    <w:rsid w:val="00A10D4F"/>
    <w:rsid w:val="00A10E3D"/>
    <w:rsid w:val="00A111B1"/>
    <w:rsid w:val="00A11469"/>
    <w:rsid w:val="00A115C4"/>
    <w:rsid w:val="00A1195D"/>
    <w:rsid w:val="00A11A91"/>
    <w:rsid w:val="00A1209B"/>
    <w:rsid w:val="00A123D6"/>
    <w:rsid w:val="00A12612"/>
    <w:rsid w:val="00A12EAD"/>
    <w:rsid w:val="00A12EEA"/>
    <w:rsid w:val="00A1354C"/>
    <w:rsid w:val="00A13658"/>
    <w:rsid w:val="00A13A8F"/>
    <w:rsid w:val="00A140BC"/>
    <w:rsid w:val="00A141E9"/>
    <w:rsid w:val="00A15097"/>
    <w:rsid w:val="00A1514C"/>
    <w:rsid w:val="00A153F1"/>
    <w:rsid w:val="00A154A6"/>
    <w:rsid w:val="00A15590"/>
    <w:rsid w:val="00A155AE"/>
    <w:rsid w:val="00A159D8"/>
    <w:rsid w:val="00A16057"/>
    <w:rsid w:val="00A163AF"/>
    <w:rsid w:val="00A163BC"/>
    <w:rsid w:val="00A16841"/>
    <w:rsid w:val="00A1698C"/>
    <w:rsid w:val="00A16FD0"/>
    <w:rsid w:val="00A179FA"/>
    <w:rsid w:val="00A17C52"/>
    <w:rsid w:val="00A17CD3"/>
    <w:rsid w:val="00A20882"/>
    <w:rsid w:val="00A20AB4"/>
    <w:rsid w:val="00A20F37"/>
    <w:rsid w:val="00A214E8"/>
    <w:rsid w:val="00A218E6"/>
    <w:rsid w:val="00A21AFB"/>
    <w:rsid w:val="00A21DE5"/>
    <w:rsid w:val="00A21F8A"/>
    <w:rsid w:val="00A224B1"/>
    <w:rsid w:val="00A2258B"/>
    <w:rsid w:val="00A22671"/>
    <w:rsid w:val="00A2277E"/>
    <w:rsid w:val="00A22EF9"/>
    <w:rsid w:val="00A22F3C"/>
    <w:rsid w:val="00A236B1"/>
    <w:rsid w:val="00A23985"/>
    <w:rsid w:val="00A23A27"/>
    <w:rsid w:val="00A23E55"/>
    <w:rsid w:val="00A24359"/>
    <w:rsid w:val="00A2458F"/>
    <w:rsid w:val="00A2480C"/>
    <w:rsid w:val="00A251E2"/>
    <w:rsid w:val="00A251F1"/>
    <w:rsid w:val="00A25394"/>
    <w:rsid w:val="00A2579B"/>
    <w:rsid w:val="00A25B34"/>
    <w:rsid w:val="00A25B72"/>
    <w:rsid w:val="00A26851"/>
    <w:rsid w:val="00A26FAA"/>
    <w:rsid w:val="00A2717F"/>
    <w:rsid w:val="00A274C8"/>
    <w:rsid w:val="00A27708"/>
    <w:rsid w:val="00A300A1"/>
    <w:rsid w:val="00A30436"/>
    <w:rsid w:val="00A30482"/>
    <w:rsid w:val="00A304CC"/>
    <w:rsid w:val="00A3076C"/>
    <w:rsid w:val="00A307F7"/>
    <w:rsid w:val="00A30B6A"/>
    <w:rsid w:val="00A30B7B"/>
    <w:rsid w:val="00A30CF8"/>
    <w:rsid w:val="00A30FCF"/>
    <w:rsid w:val="00A32046"/>
    <w:rsid w:val="00A32089"/>
    <w:rsid w:val="00A322FC"/>
    <w:rsid w:val="00A32311"/>
    <w:rsid w:val="00A3239E"/>
    <w:rsid w:val="00A323F1"/>
    <w:rsid w:val="00A326B8"/>
    <w:rsid w:val="00A32A40"/>
    <w:rsid w:val="00A32B8A"/>
    <w:rsid w:val="00A32DB6"/>
    <w:rsid w:val="00A333A8"/>
    <w:rsid w:val="00A3390B"/>
    <w:rsid w:val="00A33998"/>
    <w:rsid w:val="00A34256"/>
    <w:rsid w:val="00A344CE"/>
    <w:rsid w:val="00A345FD"/>
    <w:rsid w:val="00A34F3B"/>
    <w:rsid w:val="00A35AB0"/>
    <w:rsid w:val="00A35C08"/>
    <w:rsid w:val="00A36124"/>
    <w:rsid w:val="00A361A0"/>
    <w:rsid w:val="00A36494"/>
    <w:rsid w:val="00A36669"/>
    <w:rsid w:val="00A36A5D"/>
    <w:rsid w:val="00A36C65"/>
    <w:rsid w:val="00A37136"/>
    <w:rsid w:val="00A37503"/>
    <w:rsid w:val="00A37598"/>
    <w:rsid w:val="00A37FE1"/>
    <w:rsid w:val="00A4071B"/>
    <w:rsid w:val="00A407E4"/>
    <w:rsid w:val="00A40835"/>
    <w:rsid w:val="00A41265"/>
    <w:rsid w:val="00A416BC"/>
    <w:rsid w:val="00A41A43"/>
    <w:rsid w:val="00A41C2B"/>
    <w:rsid w:val="00A41E06"/>
    <w:rsid w:val="00A42391"/>
    <w:rsid w:val="00A42F5F"/>
    <w:rsid w:val="00A42F93"/>
    <w:rsid w:val="00A43274"/>
    <w:rsid w:val="00A43288"/>
    <w:rsid w:val="00A43399"/>
    <w:rsid w:val="00A436ED"/>
    <w:rsid w:val="00A437DD"/>
    <w:rsid w:val="00A43B74"/>
    <w:rsid w:val="00A44541"/>
    <w:rsid w:val="00A445E0"/>
    <w:rsid w:val="00A44916"/>
    <w:rsid w:val="00A4491D"/>
    <w:rsid w:val="00A44A97"/>
    <w:rsid w:val="00A451A6"/>
    <w:rsid w:val="00A4539D"/>
    <w:rsid w:val="00A45ECD"/>
    <w:rsid w:val="00A46B5E"/>
    <w:rsid w:val="00A47060"/>
    <w:rsid w:val="00A4789A"/>
    <w:rsid w:val="00A47B16"/>
    <w:rsid w:val="00A47F17"/>
    <w:rsid w:val="00A506FB"/>
    <w:rsid w:val="00A508F3"/>
    <w:rsid w:val="00A50E7D"/>
    <w:rsid w:val="00A51161"/>
    <w:rsid w:val="00A51210"/>
    <w:rsid w:val="00A51396"/>
    <w:rsid w:val="00A5140D"/>
    <w:rsid w:val="00A514F1"/>
    <w:rsid w:val="00A51673"/>
    <w:rsid w:val="00A5195E"/>
    <w:rsid w:val="00A51B59"/>
    <w:rsid w:val="00A51ED4"/>
    <w:rsid w:val="00A521D9"/>
    <w:rsid w:val="00A52279"/>
    <w:rsid w:val="00A523A5"/>
    <w:rsid w:val="00A5245F"/>
    <w:rsid w:val="00A52CCE"/>
    <w:rsid w:val="00A5324C"/>
    <w:rsid w:val="00A5352A"/>
    <w:rsid w:val="00A536E7"/>
    <w:rsid w:val="00A537F6"/>
    <w:rsid w:val="00A53935"/>
    <w:rsid w:val="00A53D8A"/>
    <w:rsid w:val="00A53F31"/>
    <w:rsid w:val="00A5442D"/>
    <w:rsid w:val="00A545EF"/>
    <w:rsid w:val="00A54733"/>
    <w:rsid w:val="00A54B7F"/>
    <w:rsid w:val="00A54EC9"/>
    <w:rsid w:val="00A54FF3"/>
    <w:rsid w:val="00A554D7"/>
    <w:rsid w:val="00A555A1"/>
    <w:rsid w:val="00A55AFA"/>
    <w:rsid w:val="00A55CE7"/>
    <w:rsid w:val="00A56081"/>
    <w:rsid w:val="00A56568"/>
    <w:rsid w:val="00A5689A"/>
    <w:rsid w:val="00A569A0"/>
    <w:rsid w:val="00A569AA"/>
    <w:rsid w:val="00A56E4F"/>
    <w:rsid w:val="00A57BBA"/>
    <w:rsid w:val="00A60064"/>
    <w:rsid w:val="00A606AD"/>
    <w:rsid w:val="00A60A6F"/>
    <w:rsid w:val="00A613B6"/>
    <w:rsid w:val="00A61510"/>
    <w:rsid w:val="00A6162D"/>
    <w:rsid w:val="00A61805"/>
    <w:rsid w:val="00A61BD8"/>
    <w:rsid w:val="00A61CD9"/>
    <w:rsid w:val="00A6255C"/>
    <w:rsid w:val="00A62B76"/>
    <w:rsid w:val="00A62E14"/>
    <w:rsid w:val="00A630CC"/>
    <w:rsid w:val="00A6364E"/>
    <w:rsid w:val="00A636FB"/>
    <w:rsid w:val="00A63924"/>
    <w:rsid w:val="00A63A04"/>
    <w:rsid w:val="00A63C95"/>
    <w:rsid w:val="00A6425D"/>
    <w:rsid w:val="00A646FF"/>
    <w:rsid w:val="00A6488C"/>
    <w:rsid w:val="00A64DB3"/>
    <w:rsid w:val="00A64DD2"/>
    <w:rsid w:val="00A64E4A"/>
    <w:rsid w:val="00A6559F"/>
    <w:rsid w:val="00A65BF2"/>
    <w:rsid w:val="00A65D07"/>
    <w:rsid w:val="00A66119"/>
    <w:rsid w:val="00A662CF"/>
    <w:rsid w:val="00A66684"/>
    <w:rsid w:val="00A66DCD"/>
    <w:rsid w:val="00A66E11"/>
    <w:rsid w:val="00A67073"/>
    <w:rsid w:val="00A671E5"/>
    <w:rsid w:val="00A672E5"/>
    <w:rsid w:val="00A67386"/>
    <w:rsid w:val="00A6788B"/>
    <w:rsid w:val="00A70A9D"/>
    <w:rsid w:val="00A7108B"/>
    <w:rsid w:val="00A715A4"/>
    <w:rsid w:val="00A718EA"/>
    <w:rsid w:val="00A71923"/>
    <w:rsid w:val="00A719D0"/>
    <w:rsid w:val="00A72066"/>
    <w:rsid w:val="00A723E5"/>
    <w:rsid w:val="00A7277E"/>
    <w:rsid w:val="00A727F9"/>
    <w:rsid w:val="00A72808"/>
    <w:rsid w:val="00A72C93"/>
    <w:rsid w:val="00A72F73"/>
    <w:rsid w:val="00A72F80"/>
    <w:rsid w:val="00A72FCD"/>
    <w:rsid w:val="00A735FB"/>
    <w:rsid w:val="00A736B6"/>
    <w:rsid w:val="00A73990"/>
    <w:rsid w:val="00A73D68"/>
    <w:rsid w:val="00A73F42"/>
    <w:rsid w:val="00A73F4C"/>
    <w:rsid w:val="00A74564"/>
    <w:rsid w:val="00A74AC3"/>
    <w:rsid w:val="00A74B59"/>
    <w:rsid w:val="00A753A5"/>
    <w:rsid w:val="00A75773"/>
    <w:rsid w:val="00A757AC"/>
    <w:rsid w:val="00A75953"/>
    <w:rsid w:val="00A759DF"/>
    <w:rsid w:val="00A75E0F"/>
    <w:rsid w:val="00A760B6"/>
    <w:rsid w:val="00A7633C"/>
    <w:rsid w:val="00A76410"/>
    <w:rsid w:val="00A76803"/>
    <w:rsid w:val="00A76965"/>
    <w:rsid w:val="00A76DAA"/>
    <w:rsid w:val="00A76F5E"/>
    <w:rsid w:val="00A77AED"/>
    <w:rsid w:val="00A77CB3"/>
    <w:rsid w:val="00A77D95"/>
    <w:rsid w:val="00A8006A"/>
    <w:rsid w:val="00A800F7"/>
    <w:rsid w:val="00A80472"/>
    <w:rsid w:val="00A8055F"/>
    <w:rsid w:val="00A80756"/>
    <w:rsid w:val="00A809B1"/>
    <w:rsid w:val="00A80C25"/>
    <w:rsid w:val="00A810AF"/>
    <w:rsid w:val="00A81B9C"/>
    <w:rsid w:val="00A81C35"/>
    <w:rsid w:val="00A81C36"/>
    <w:rsid w:val="00A82DE7"/>
    <w:rsid w:val="00A82F07"/>
    <w:rsid w:val="00A82FB2"/>
    <w:rsid w:val="00A830B9"/>
    <w:rsid w:val="00A83135"/>
    <w:rsid w:val="00A8324D"/>
    <w:rsid w:val="00A83A5E"/>
    <w:rsid w:val="00A83BE7"/>
    <w:rsid w:val="00A83D50"/>
    <w:rsid w:val="00A84085"/>
    <w:rsid w:val="00A844B5"/>
    <w:rsid w:val="00A84515"/>
    <w:rsid w:val="00A8459C"/>
    <w:rsid w:val="00A849F3"/>
    <w:rsid w:val="00A849FE"/>
    <w:rsid w:val="00A84BEC"/>
    <w:rsid w:val="00A84C8F"/>
    <w:rsid w:val="00A84CB0"/>
    <w:rsid w:val="00A84CCA"/>
    <w:rsid w:val="00A850F9"/>
    <w:rsid w:val="00A851A7"/>
    <w:rsid w:val="00A855BF"/>
    <w:rsid w:val="00A856EC"/>
    <w:rsid w:val="00A8571B"/>
    <w:rsid w:val="00A85FFA"/>
    <w:rsid w:val="00A8609E"/>
    <w:rsid w:val="00A861DD"/>
    <w:rsid w:val="00A86ADF"/>
    <w:rsid w:val="00A86BD0"/>
    <w:rsid w:val="00A87440"/>
    <w:rsid w:val="00A87621"/>
    <w:rsid w:val="00A87649"/>
    <w:rsid w:val="00A87981"/>
    <w:rsid w:val="00A87A01"/>
    <w:rsid w:val="00A901C3"/>
    <w:rsid w:val="00A9038E"/>
    <w:rsid w:val="00A90D95"/>
    <w:rsid w:val="00A91AC6"/>
    <w:rsid w:val="00A91E63"/>
    <w:rsid w:val="00A927EA"/>
    <w:rsid w:val="00A92917"/>
    <w:rsid w:val="00A92A99"/>
    <w:rsid w:val="00A92BD2"/>
    <w:rsid w:val="00A92CED"/>
    <w:rsid w:val="00A92EA5"/>
    <w:rsid w:val="00A92EBA"/>
    <w:rsid w:val="00A92F25"/>
    <w:rsid w:val="00A93289"/>
    <w:rsid w:val="00A935C2"/>
    <w:rsid w:val="00A93E8F"/>
    <w:rsid w:val="00A9415C"/>
    <w:rsid w:val="00A945A7"/>
    <w:rsid w:val="00A9460E"/>
    <w:rsid w:val="00A94AB6"/>
    <w:rsid w:val="00A94AD6"/>
    <w:rsid w:val="00A950AA"/>
    <w:rsid w:val="00A95165"/>
    <w:rsid w:val="00A955F6"/>
    <w:rsid w:val="00A9579A"/>
    <w:rsid w:val="00A95D0E"/>
    <w:rsid w:val="00A9621B"/>
    <w:rsid w:val="00A963BA"/>
    <w:rsid w:val="00A9645C"/>
    <w:rsid w:val="00A964C9"/>
    <w:rsid w:val="00A96A3F"/>
    <w:rsid w:val="00A97051"/>
    <w:rsid w:val="00A974C8"/>
    <w:rsid w:val="00A97632"/>
    <w:rsid w:val="00A97645"/>
    <w:rsid w:val="00A97784"/>
    <w:rsid w:val="00A9790E"/>
    <w:rsid w:val="00A97B2A"/>
    <w:rsid w:val="00A97B5A"/>
    <w:rsid w:val="00A97B76"/>
    <w:rsid w:val="00A97C4E"/>
    <w:rsid w:val="00AA0689"/>
    <w:rsid w:val="00AA06B9"/>
    <w:rsid w:val="00AA0809"/>
    <w:rsid w:val="00AA0B87"/>
    <w:rsid w:val="00AA0E8E"/>
    <w:rsid w:val="00AA127D"/>
    <w:rsid w:val="00AA1682"/>
    <w:rsid w:val="00AA1A54"/>
    <w:rsid w:val="00AA1BA6"/>
    <w:rsid w:val="00AA2192"/>
    <w:rsid w:val="00AA21A7"/>
    <w:rsid w:val="00AA270A"/>
    <w:rsid w:val="00AA29EE"/>
    <w:rsid w:val="00AA2E2F"/>
    <w:rsid w:val="00AA2F6F"/>
    <w:rsid w:val="00AA31AF"/>
    <w:rsid w:val="00AA3CD8"/>
    <w:rsid w:val="00AA40D8"/>
    <w:rsid w:val="00AA410C"/>
    <w:rsid w:val="00AA420E"/>
    <w:rsid w:val="00AA440B"/>
    <w:rsid w:val="00AA45CA"/>
    <w:rsid w:val="00AA4652"/>
    <w:rsid w:val="00AA4A8E"/>
    <w:rsid w:val="00AA4D30"/>
    <w:rsid w:val="00AA4F35"/>
    <w:rsid w:val="00AA50D7"/>
    <w:rsid w:val="00AA5197"/>
    <w:rsid w:val="00AA5548"/>
    <w:rsid w:val="00AA562E"/>
    <w:rsid w:val="00AA5997"/>
    <w:rsid w:val="00AA5BA6"/>
    <w:rsid w:val="00AA635B"/>
    <w:rsid w:val="00AA6717"/>
    <w:rsid w:val="00AA6DB3"/>
    <w:rsid w:val="00AA7059"/>
    <w:rsid w:val="00AA7710"/>
    <w:rsid w:val="00AA77B5"/>
    <w:rsid w:val="00AA77E2"/>
    <w:rsid w:val="00AA7AD9"/>
    <w:rsid w:val="00AA7F45"/>
    <w:rsid w:val="00AB034C"/>
    <w:rsid w:val="00AB041E"/>
    <w:rsid w:val="00AB069B"/>
    <w:rsid w:val="00AB0B55"/>
    <w:rsid w:val="00AB0C47"/>
    <w:rsid w:val="00AB0F10"/>
    <w:rsid w:val="00AB0F24"/>
    <w:rsid w:val="00AB23D8"/>
    <w:rsid w:val="00AB247F"/>
    <w:rsid w:val="00AB2624"/>
    <w:rsid w:val="00AB26E7"/>
    <w:rsid w:val="00AB26F8"/>
    <w:rsid w:val="00AB2BC5"/>
    <w:rsid w:val="00AB338A"/>
    <w:rsid w:val="00AB35D6"/>
    <w:rsid w:val="00AB416F"/>
    <w:rsid w:val="00AB45DB"/>
    <w:rsid w:val="00AB48E9"/>
    <w:rsid w:val="00AB4A92"/>
    <w:rsid w:val="00AB4B5C"/>
    <w:rsid w:val="00AB4F35"/>
    <w:rsid w:val="00AB53C3"/>
    <w:rsid w:val="00AB5892"/>
    <w:rsid w:val="00AB590C"/>
    <w:rsid w:val="00AB5939"/>
    <w:rsid w:val="00AB5A21"/>
    <w:rsid w:val="00AB5B60"/>
    <w:rsid w:val="00AB5B68"/>
    <w:rsid w:val="00AB62D6"/>
    <w:rsid w:val="00AB6A36"/>
    <w:rsid w:val="00AB6CBC"/>
    <w:rsid w:val="00AB74D7"/>
    <w:rsid w:val="00AB74D9"/>
    <w:rsid w:val="00AB7EE1"/>
    <w:rsid w:val="00AC02F5"/>
    <w:rsid w:val="00AC09A8"/>
    <w:rsid w:val="00AC0C84"/>
    <w:rsid w:val="00AC0D95"/>
    <w:rsid w:val="00AC1183"/>
    <w:rsid w:val="00AC1460"/>
    <w:rsid w:val="00AC155A"/>
    <w:rsid w:val="00AC1640"/>
    <w:rsid w:val="00AC18B3"/>
    <w:rsid w:val="00AC18CD"/>
    <w:rsid w:val="00AC2610"/>
    <w:rsid w:val="00AC2C10"/>
    <w:rsid w:val="00AC338F"/>
    <w:rsid w:val="00AC3BEB"/>
    <w:rsid w:val="00AC3E1E"/>
    <w:rsid w:val="00AC3E68"/>
    <w:rsid w:val="00AC40E8"/>
    <w:rsid w:val="00AC42F7"/>
    <w:rsid w:val="00AC4812"/>
    <w:rsid w:val="00AC59E8"/>
    <w:rsid w:val="00AC5C0B"/>
    <w:rsid w:val="00AC668F"/>
    <w:rsid w:val="00AC68D6"/>
    <w:rsid w:val="00AC70BB"/>
    <w:rsid w:val="00AC7AC7"/>
    <w:rsid w:val="00AC7DFC"/>
    <w:rsid w:val="00AD01E3"/>
    <w:rsid w:val="00AD0BDF"/>
    <w:rsid w:val="00AD0F23"/>
    <w:rsid w:val="00AD10D7"/>
    <w:rsid w:val="00AD1153"/>
    <w:rsid w:val="00AD11A2"/>
    <w:rsid w:val="00AD166F"/>
    <w:rsid w:val="00AD19F7"/>
    <w:rsid w:val="00AD1A61"/>
    <w:rsid w:val="00AD2305"/>
    <w:rsid w:val="00AD2539"/>
    <w:rsid w:val="00AD27B9"/>
    <w:rsid w:val="00AD2874"/>
    <w:rsid w:val="00AD2B52"/>
    <w:rsid w:val="00AD2CF7"/>
    <w:rsid w:val="00AD2EBA"/>
    <w:rsid w:val="00AD2EF1"/>
    <w:rsid w:val="00AD2FD9"/>
    <w:rsid w:val="00AD319C"/>
    <w:rsid w:val="00AD3248"/>
    <w:rsid w:val="00AD3939"/>
    <w:rsid w:val="00AD3D21"/>
    <w:rsid w:val="00AD3F71"/>
    <w:rsid w:val="00AD42E2"/>
    <w:rsid w:val="00AD478F"/>
    <w:rsid w:val="00AD4ABF"/>
    <w:rsid w:val="00AD4BC3"/>
    <w:rsid w:val="00AD4E41"/>
    <w:rsid w:val="00AD5067"/>
    <w:rsid w:val="00AD52D1"/>
    <w:rsid w:val="00AD5309"/>
    <w:rsid w:val="00AD53E4"/>
    <w:rsid w:val="00AD5726"/>
    <w:rsid w:val="00AD586F"/>
    <w:rsid w:val="00AD5B24"/>
    <w:rsid w:val="00AD5F2B"/>
    <w:rsid w:val="00AD6612"/>
    <w:rsid w:val="00AD6824"/>
    <w:rsid w:val="00AD6D26"/>
    <w:rsid w:val="00AD7261"/>
    <w:rsid w:val="00AD7264"/>
    <w:rsid w:val="00AD7328"/>
    <w:rsid w:val="00AD77F8"/>
    <w:rsid w:val="00AD7866"/>
    <w:rsid w:val="00AD7B5D"/>
    <w:rsid w:val="00AD7FCE"/>
    <w:rsid w:val="00AE059E"/>
    <w:rsid w:val="00AE0913"/>
    <w:rsid w:val="00AE0BC4"/>
    <w:rsid w:val="00AE1062"/>
    <w:rsid w:val="00AE13D4"/>
    <w:rsid w:val="00AE161D"/>
    <w:rsid w:val="00AE1CFC"/>
    <w:rsid w:val="00AE1FDC"/>
    <w:rsid w:val="00AE25DB"/>
    <w:rsid w:val="00AE34C1"/>
    <w:rsid w:val="00AE36BF"/>
    <w:rsid w:val="00AE37A7"/>
    <w:rsid w:val="00AE4259"/>
    <w:rsid w:val="00AE4731"/>
    <w:rsid w:val="00AE47FC"/>
    <w:rsid w:val="00AE5365"/>
    <w:rsid w:val="00AE5D91"/>
    <w:rsid w:val="00AE60DC"/>
    <w:rsid w:val="00AE6320"/>
    <w:rsid w:val="00AE651B"/>
    <w:rsid w:val="00AE6D93"/>
    <w:rsid w:val="00AE7234"/>
    <w:rsid w:val="00AE7794"/>
    <w:rsid w:val="00AE79DB"/>
    <w:rsid w:val="00AE7D8F"/>
    <w:rsid w:val="00AE7E06"/>
    <w:rsid w:val="00AF077D"/>
    <w:rsid w:val="00AF0A91"/>
    <w:rsid w:val="00AF0D0E"/>
    <w:rsid w:val="00AF10FF"/>
    <w:rsid w:val="00AF112A"/>
    <w:rsid w:val="00AF1301"/>
    <w:rsid w:val="00AF16A9"/>
    <w:rsid w:val="00AF1B12"/>
    <w:rsid w:val="00AF1F0D"/>
    <w:rsid w:val="00AF216E"/>
    <w:rsid w:val="00AF21D5"/>
    <w:rsid w:val="00AF2729"/>
    <w:rsid w:val="00AF27B8"/>
    <w:rsid w:val="00AF2944"/>
    <w:rsid w:val="00AF2C4A"/>
    <w:rsid w:val="00AF3163"/>
    <w:rsid w:val="00AF33CD"/>
    <w:rsid w:val="00AF38E6"/>
    <w:rsid w:val="00AF3AFD"/>
    <w:rsid w:val="00AF3DC7"/>
    <w:rsid w:val="00AF41BE"/>
    <w:rsid w:val="00AF43A0"/>
    <w:rsid w:val="00AF4C80"/>
    <w:rsid w:val="00AF53E0"/>
    <w:rsid w:val="00AF56FF"/>
    <w:rsid w:val="00AF653A"/>
    <w:rsid w:val="00AF66F6"/>
    <w:rsid w:val="00AF6EA4"/>
    <w:rsid w:val="00AF6F12"/>
    <w:rsid w:val="00AF7297"/>
    <w:rsid w:val="00AF7393"/>
    <w:rsid w:val="00AF77C6"/>
    <w:rsid w:val="00AF7FE4"/>
    <w:rsid w:val="00B0095E"/>
    <w:rsid w:val="00B012E1"/>
    <w:rsid w:val="00B01D3D"/>
    <w:rsid w:val="00B01E06"/>
    <w:rsid w:val="00B01E59"/>
    <w:rsid w:val="00B01E85"/>
    <w:rsid w:val="00B02488"/>
    <w:rsid w:val="00B026D3"/>
    <w:rsid w:val="00B02A21"/>
    <w:rsid w:val="00B02D5D"/>
    <w:rsid w:val="00B03677"/>
    <w:rsid w:val="00B036D9"/>
    <w:rsid w:val="00B03927"/>
    <w:rsid w:val="00B03BBD"/>
    <w:rsid w:val="00B04630"/>
    <w:rsid w:val="00B047CB"/>
    <w:rsid w:val="00B04974"/>
    <w:rsid w:val="00B04E0A"/>
    <w:rsid w:val="00B050F5"/>
    <w:rsid w:val="00B051A5"/>
    <w:rsid w:val="00B05E10"/>
    <w:rsid w:val="00B06097"/>
    <w:rsid w:val="00B0614D"/>
    <w:rsid w:val="00B06611"/>
    <w:rsid w:val="00B06A80"/>
    <w:rsid w:val="00B079F7"/>
    <w:rsid w:val="00B07B99"/>
    <w:rsid w:val="00B07CD4"/>
    <w:rsid w:val="00B105CF"/>
    <w:rsid w:val="00B107DE"/>
    <w:rsid w:val="00B10B7D"/>
    <w:rsid w:val="00B113D6"/>
    <w:rsid w:val="00B11482"/>
    <w:rsid w:val="00B11D38"/>
    <w:rsid w:val="00B11F64"/>
    <w:rsid w:val="00B120A0"/>
    <w:rsid w:val="00B12129"/>
    <w:rsid w:val="00B12921"/>
    <w:rsid w:val="00B12DB0"/>
    <w:rsid w:val="00B12FCC"/>
    <w:rsid w:val="00B1329C"/>
    <w:rsid w:val="00B1359D"/>
    <w:rsid w:val="00B13740"/>
    <w:rsid w:val="00B13792"/>
    <w:rsid w:val="00B13903"/>
    <w:rsid w:val="00B13ACD"/>
    <w:rsid w:val="00B143AF"/>
    <w:rsid w:val="00B148E5"/>
    <w:rsid w:val="00B14AE2"/>
    <w:rsid w:val="00B14E33"/>
    <w:rsid w:val="00B150B1"/>
    <w:rsid w:val="00B150C9"/>
    <w:rsid w:val="00B151DA"/>
    <w:rsid w:val="00B15588"/>
    <w:rsid w:val="00B1569A"/>
    <w:rsid w:val="00B15B49"/>
    <w:rsid w:val="00B15C1B"/>
    <w:rsid w:val="00B15ECC"/>
    <w:rsid w:val="00B171B1"/>
    <w:rsid w:val="00B17307"/>
    <w:rsid w:val="00B179A5"/>
    <w:rsid w:val="00B2033D"/>
    <w:rsid w:val="00B2084B"/>
    <w:rsid w:val="00B20CA7"/>
    <w:rsid w:val="00B211E6"/>
    <w:rsid w:val="00B216FD"/>
    <w:rsid w:val="00B218CA"/>
    <w:rsid w:val="00B218CC"/>
    <w:rsid w:val="00B21CCF"/>
    <w:rsid w:val="00B21F53"/>
    <w:rsid w:val="00B220A7"/>
    <w:rsid w:val="00B2239F"/>
    <w:rsid w:val="00B225D7"/>
    <w:rsid w:val="00B22662"/>
    <w:rsid w:val="00B2297B"/>
    <w:rsid w:val="00B2315F"/>
    <w:rsid w:val="00B231E2"/>
    <w:rsid w:val="00B232F0"/>
    <w:rsid w:val="00B2373B"/>
    <w:rsid w:val="00B23AD8"/>
    <w:rsid w:val="00B23E52"/>
    <w:rsid w:val="00B24565"/>
    <w:rsid w:val="00B248B5"/>
    <w:rsid w:val="00B25152"/>
    <w:rsid w:val="00B2584D"/>
    <w:rsid w:val="00B25E4B"/>
    <w:rsid w:val="00B25EA9"/>
    <w:rsid w:val="00B26574"/>
    <w:rsid w:val="00B2782A"/>
    <w:rsid w:val="00B27AEE"/>
    <w:rsid w:val="00B27C10"/>
    <w:rsid w:val="00B27C69"/>
    <w:rsid w:val="00B27E28"/>
    <w:rsid w:val="00B27F59"/>
    <w:rsid w:val="00B30391"/>
    <w:rsid w:val="00B3044C"/>
    <w:rsid w:val="00B30784"/>
    <w:rsid w:val="00B307AA"/>
    <w:rsid w:val="00B30804"/>
    <w:rsid w:val="00B30BC3"/>
    <w:rsid w:val="00B30F4F"/>
    <w:rsid w:val="00B312D9"/>
    <w:rsid w:val="00B319AD"/>
    <w:rsid w:val="00B31B54"/>
    <w:rsid w:val="00B32635"/>
    <w:rsid w:val="00B32D4A"/>
    <w:rsid w:val="00B32E89"/>
    <w:rsid w:val="00B33320"/>
    <w:rsid w:val="00B334F6"/>
    <w:rsid w:val="00B335E6"/>
    <w:rsid w:val="00B337D9"/>
    <w:rsid w:val="00B3389B"/>
    <w:rsid w:val="00B33CC7"/>
    <w:rsid w:val="00B340BE"/>
    <w:rsid w:val="00B34CF0"/>
    <w:rsid w:val="00B35055"/>
    <w:rsid w:val="00B35233"/>
    <w:rsid w:val="00B357FE"/>
    <w:rsid w:val="00B3599E"/>
    <w:rsid w:val="00B359C2"/>
    <w:rsid w:val="00B35B7F"/>
    <w:rsid w:val="00B35BA9"/>
    <w:rsid w:val="00B35BC3"/>
    <w:rsid w:val="00B35D78"/>
    <w:rsid w:val="00B36632"/>
    <w:rsid w:val="00B36687"/>
    <w:rsid w:val="00B368B1"/>
    <w:rsid w:val="00B369DB"/>
    <w:rsid w:val="00B36F65"/>
    <w:rsid w:val="00B370B7"/>
    <w:rsid w:val="00B37647"/>
    <w:rsid w:val="00B376F4"/>
    <w:rsid w:val="00B403C2"/>
    <w:rsid w:val="00B40761"/>
    <w:rsid w:val="00B40D7F"/>
    <w:rsid w:val="00B41032"/>
    <w:rsid w:val="00B412D1"/>
    <w:rsid w:val="00B41381"/>
    <w:rsid w:val="00B4171C"/>
    <w:rsid w:val="00B41914"/>
    <w:rsid w:val="00B41977"/>
    <w:rsid w:val="00B41D92"/>
    <w:rsid w:val="00B41E68"/>
    <w:rsid w:val="00B42680"/>
    <w:rsid w:val="00B42941"/>
    <w:rsid w:val="00B42AC2"/>
    <w:rsid w:val="00B42CAE"/>
    <w:rsid w:val="00B42FC5"/>
    <w:rsid w:val="00B43373"/>
    <w:rsid w:val="00B4356B"/>
    <w:rsid w:val="00B435E7"/>
    <w:rsid w:val="00B43BC9"/>
    <w:rsid w:val="00B440C4"/>
    <w:rsid w:val="00B44102"/>
    <w:rsid w:val="00B441A4"/>
    <w:rsid w:val="00B442D7"/>
    <w:rsid w:val="00B44D93"/>
    <w:rsid w:val="00B45320"/>
    <w:rsid w:val="00B45376"/>
    <w:rsid w:val="00B45734"/>
    <w:rsid w:val="00B457DD"/>
    <w:rsid w:val="00B457E9"/>
    <w:rsid w:val="00B4581C"/>
    <w:rsid w:val="00B45B94"/>
    <w:rsid w:val="00B45BDB"/>
    <w:rsid w:val="00B45CD3"/>
    <w:rsid w:val="00B46063"/>
    <w:rsid w:val="00B461AA"/>
    <w:rsid w:val="00B467C6"/>
    <w:rsid w:val="00B46B10"/>
    <w:rsid w:val="00B46D5E"/>
    <w:rsid w:val="00B47207"/>
    <w:rsid w:val="00B479BA"/>
    <w:rsid w:val="00B47B76"/>
    <w:rsid w:val="00B47E45"/>
    <w:rsid w:val="00B4FB5A"/>
    <w:rsid w:val="00B50462"/>
    <w:rsid w:val="00B506CC"/>
    <w:rsid w:val="00B50838"/>
    <w:rsid w:val="00B50896"/>
    <w:rsid w:val="00B50939"/>
    <w:rsid w:val="00B50A92"/>
    <w:rsid w:val="00B51035"/>
    <w:rsid w:val="00B51580"/>
    <w:rsid w:val="00B5216B"/>
    <w:rsid w:val="00B52226"/>
    <w:rsid w:val="00B52BE5"/>
    <w:rsid w:val="00B52FC2"/>
    <w:rsid w:val="00B5311E"/>
    <w:rsid w:val="00B5375C"/>
    <w:rsid w:val="00B54528"/>
    <w:rsid w:val="00B546D7"/>
    <w:rsid w:val="00B54E30"/>
    <w:rsid w:val="00B54EFC"/>
    <w:rsid w:val="00B54FA8"/>
    <w:rsid w:val="00B55972"/>
    <w:rsid w:val="00B55BBE"/>
    <w:rsid w:val="00B5654D"/>
    <w:rsid w:val="00B56778"/>
    <w:rsid w:val="00B56AC0"/>
    <w:rsid w:val="00B5731D"/>
    <w:rsid w:val="00B57768"/>
    <w:rsid w:val="00B57D5F"/>
    <w:rsid w:val="00B57D81"/>
    <w:rsid w:val="00B57DA9"/>
    <w:rsid w:val="00B57FA3"/>
    <w:rsid w:val="00B60486"/>
    <w:rsid w:val="00B60592"/>
    <w:rsid w:val="00B6072E"/>
    <w:rsid w:val="00B60AF8"/>
    <w:rsid w:val="00B60E95"/>
    <w:rsid w:val="00B60F32"/>
    <w:rsid w:val="00B61389"/>
    <w:rsid w:val="00B6146E"/>
    <w:rsid w:val="00B61AB6"/>
    <w:rsid w:val="00B620A8"/>
    <w:rsid w:val="00B6215C"/>
    <w:rsid w:val="00B62244"/>
    <w:rsid w:val="00B629D5"/>
    <w:rsid w:val="00B62F90"/>
    <w:rsid w:val="00B63022"/>
    <w:rsid w:val="00B63284"/>
    <w:rsid w:val="00B6332A"/>
    <w:rsid w:val="00B634EB"/>
    <w:rsid w:val="00B637F1"/>
    <w:rsid w:val="00B63B63"/>
    <w:rsid w:val="00B63E56"/>
    <w:rsid w:val="00B63F3E"/>
    <w:rsid w:val="00B64377"/>
    <w:rsid w:val="00B6446D"/>
    <w:rsid w:val="00B6455A"/>
    <w:rsid w:val="00B64640"/>
    <w:rsid w:val="00B64A5D"/>
    <w:rsid w:val="00B64DC1"/>
    <w:rsid w:val="00B64EA8"/>
    <w:rsid w:val="00B6531C"/>
    <w:rsid w:val="00B65468"/>
    <w:rsid w:val="00B65A89"/>
    <w:rsid w:val="00B66300"/>
    <w:rsid w:val="00B668F2"/>
    <w:rsid w:val="00B66AA7"/>
    <w:rsid w:val="00B66B56"/>
    <w:rsid w:val="00B66BAE"/>
    <w:rsid w:val="00B6741A"/>
    <w:rsid w:val="00B67500"/>
    <w:rsid w:val="00B6769D"/>
    <w:rsid w:val="00B67F83"/>
    <w:rsid w:val="00B7029E"/>
    <w:rsid w:val="00B70491"/>
    <w:rsid w:val="00B70513"/>
    <w:rsid w:val="00B7086C"/>
    <w:rsid w:val="00B709AD"/>
    <w:rsid w:val="00B709B8"/>
    <w:rsid w:val="00B70B48"/>
    <w:rsid w:val="00B711DF"/>
    <w:rsid w:val="00B71553"/>
    <w:rsid w:val="00B71749"/>
    <w:rsid w:val="00B728E8"/>
    <w:rsid w:val="00B72BBF"/>
    <w:rsid w:val="00B72F18"/>
    <w:rsid w:val="00B73089"/>
    <w:rsid w:val="00B73230"/>
    <w:rsid w:val="00B732E7"/>
    <w:rsid w:val="00B7336E"/>
    <w:rsid w:val="00B739F9"/>
    <w:rsid w:val="00B73A31"/>
    <w:rsid w:val="00B73FA7"/>
    <w:rsid w:val="00B740C5"/>
    <w:rsid w:val="00B74529"/>
    <w:rsid w:val="00B74B1B"/>
    <w:rsid w:val="00B74C86"/>
    <w:rsid w:val="00B74EA9"/>
    <w:rsid w:val="00B7526F"/>
    <w:rsid w:val="00B754B3"/>
    <w:rsid w:val="00B75E4E"/>
    <w:rsid w:val="00B75EAD"/>
    <w:rsid w:val="00B76179"/>
    <w:rsid w:val="00B76C30"/>
    <w:rsid w:val="00B76C40"/>
    <w:rsid w:val="00B76C4E"/>
    <w:rsid w:val="00B76D25"/>
    <w:rsid w:val="00B76F2B"/>
    <w:rsid w:val="00B76F4E"/>
    <w:rsid w:val="00B76FD5"/>
    <w:rsid w:val="00B77023"/>
    <w:rsid w:val="00B7721E"/>
    <w:rsid w:val="00B77242"/>
    <w:rsid w:val="00B7734A"/>
    <w:rsid w:val="00B77782"/>
    <w:rsid w:val="00B80995"/>
    <w:rsid w:val="00B80B07"/>
    <w:rsid w:val="00B81027"/>
    <w:rsid w:val="00B81119"/>
    <w:rsid w:val="00B812A2"/>
    <w:rsid w:val="00B81574"/>
    <w:rsid w:val="00B81E9A"/>
    <w:rsid w:val="00B81FD0"/>
    <w:rsid w:val="00B82316"/>
    <w:rsid w:val="00B823B0"/>
    <w:rsid w:val="00B825CB"/>
    <w:rsid w:val="00B828E2"/>
    <w:rsid w:val="00B8290B"/>
    <w:rsid w:val="00B82E92"/>
    <w:rsid w:val="00B834E9"/>
    <w:rsid w:val="00B83D6B"/>
    <w:rsid w:val="00B84065"/>
    <w:rsid w:val="00B841A8"/>
    <w:rsid w:val="00B8492A"/>
    <w:rsid w:val="00B84AA9"/>
    <w:rsid w:val="00B84BDD"/>
    <w:rsid w:val="00B84F29"/>
    <w:rsid w:val="00B85596"/>
    <w:rsid w:val="00B8588F"/>
    <w:rsid w:val="00B85A0E"/>
    <w:rsid w:val="00B85C8F"/>
    <w:rsid w:val="00B85F05"/>
    <w:rsid w:val="00B86426"/>
    <w:rsid w:val="00B86462"/>
    <w:rsid w:val="00B871EA"/>
    <w:rsid w:val="00B879E2"/>
    <w:rsid w:val="00B87CDC"/>
    <w:rsid w:val="00B901D1"/>
    <w:rsid w:val="00B90355"/>
    <w:rsid w:val="00B90415"/>
    <w:rsid w:val="00B90829"/>
    <w:rsid w:val="00B90884"/>
    <w:rsid w:val="00B90E62"/>
    <w:rsid w:val="00B90FD3"/>
    <w:rsid w:val="00B91002"/>
    <w:rsid w:val="00B9195A"/>
    <w:rsid w:val="00B91B0B"/>
    <w:rsid w:val="00B91B5F"/>
    <w:rsid w:val="00B91ECE"/>
    <w:rsid w:val="00B921B9"/>
    <w:rsid w:val="00B92AA0"/>
    <w:rsid w:val="00B93091"/>
    <w:rsid w:val="00B9329C"/>
    <w:rsid w:val="00B9351F"/>
    <w:rsid w:val="00B93998"/>
    <w:rsid w:val="00B93AB4"/>
    <w:rsid w:val="00B93AD8"/>
    <w:rsid w:val="00B93EE8"/>
    <w:rsid w:val="00B93F2C"/>
    <w:rsid w:val="00B94171"/>
    <w:rsid w:val="00B943B9"/>
    <w:rsid w:val="00B9441E"/>
    <w:rsid w:val="00B944D8"/>
    <w:rsid w:val="00B94AB5"/>
    <w:rsid w:val="00B94D52"/>
    <w:rsid w:val="00B9502C"/>
    <w:rsid w:val="00B952CE"/>
    <w:rsid w:val="00B95387"/>
    <w:rsid w:val="00B958A9"/>
    <w:rsid w:val="00B95EFD"/>
    <w:rsid w:val="00B964FD"/>
    <w:rsid w:val="00B966B4"/>
    <w:rsid w:val="00B96D8E"/>
    <w:rsid w:val="00B96F96"/>
    <w:rsid w:val="00B96FC5"/>
    <w:rsid w:val="00B97077"/>
    <w:rsid w:val="00B9719C"/>
    <w:rsid w:val="00B971E0"/>
    <w:rsid w:val="00B9737F"/>
    <w:rsid w:val="00B97477"/>
    <w:rsid w:val="00B97E4D"/>
    <w:rsid w:val="00BA0520"/>
    <w:rsid w:val="00BA09E5"/>
    <w:rsid w:val="00BA0B29"/>
    <w:rsid w:val="00BA0C71"/>
    <w:rsid w:val="00BA165F"/>
    <w:rsid w:val="00BA1817"/>
    <w:rsid w:val="00BA18E8"/>
    <w:rsid w:val="00BA2274"/>
    <w:rsid w:val="00BA25CA"/>
    <w:rsid w:val="00BA25E9"/>
    <w:rsid w:val="00BA272E"/>
    <w:rsid w:val="00BA2AD3"/>
    <w:rsid w:val="00BA2D48"/>
    <w:rsid w:val="00BA3045"/>
    <w:rsid w:val="00BA3275"/>
    <w:rsid w:val="00BA3722"/>
    <w:rsid w:val="00BA3D0D"/>
    <w:rsid w:val="00BA3E32"/>
    <w:rsid w:val="00BA4249"/>
    <w:rsid w:val="00BA45A1"/>
    <w:rsid w:val="00BA491E"/>
    <w:rsid w:val="00BA4EF0"/>
    <w:rsid w:val="00BA51E5"/>
    <w:rsid w:val="00BA5730"/>
    <w:rsid w:val="00BA63FC"/>
    <w:rsid w:val="00BA66F4"/>
    <w:rsid w:val="00BA6A2C"/>
    <w:rsid w:val="00BA6C5A"/>
    <w:rsid w:val="00BA7606"/>
    <w:rsid w:val="00BA76EB"/>
    <w:rsid w:val="00BA7A25"/>
    <w:rsid w:val="00BA7AC6"/>
    <w:rsid w:val="00BA7D9D"/>
    <w:rsid w:val="00BA7E8C"/>
    <w:rsid w:val="00BACBE8"/>
    <w:rsid w:val="00BB09B5"/>
    <w:rsid w:val="00BB0C96"/>
    <w:rsid w:val="00BB0EDA"/>
    <w:rsid w:val="00BB156B"/>
    <w:rsid w:val="00BB1ABD"/>
    <w:rsid w:val="00BB29D4"/>
    <w:rsid w:val="00BB2FC6"/>
    <w:rsid w:val="00BB333A"/>
    <w:rsid w:val="00BB333B"/>
    <w:rsid w:val="00BB354B"/>
    <w:rsid w:val="00BB43A4"/>
    <w:rsid w:val="00BB48C4"/>
    <w:rsid w:val="00BB50FA"/>
    <w:rsid w:val="00BB5191"/>
    <w:rsid w:val="00BB52CF"/>
    <w:rsid w:val="00BB575A"/>
    <w:rsid w:val="00BB5B0B"/>
    <w:rsid w:val="00BB66F7"/>
    <w:rsid w:val="00BB6A77"/>
    <w:rsid w:val="00BB7236"/>
    <w:rsid w:val="00BB7484"/>
    <w:rsid w:val="00BB7673"/>
    <w:rsid w:val="00BB7F22"/>
    <w:rsid w:val="00BC1C22"/>
    <w:rsid w:val="00BC1C85"/>
    <w:rsid w:val="00BC1F85"/>
    <w:rsid w:val="00BC2470"/>
    <w:rsid w:val="00BC25BC"/>
    <w:rsid w:val="00BC2688"/>
    <w:rsid w:val="00BC2730"/>
    <w:rsid w:val="00BC2A1F"/>
    <w:rsid w:val="00BC3506"/>
    <w:rsid w:val="00BC3596"/>
    <w:rsid w:val="00BC385D"/>
    <w:rsid w:val="00BC3BAB"/>
    <w:rsid w:val="00BC424B"/>
    <w:rsid w:val="00BC46B9"/>
    <w:rsid w:val="00BC4B16"/>
    <w:rsid w:val="00BC4BA7"/>
    <w:rsid w:val="00BC4C93"/>
    <w:rsid w:val="00BC4D88"/>
    <w:rsid w:val="00BC554C"/>
    <w:rsid w:val="00BC5C47"/>
    <w:rsid w:val="00BC6D27"/>
    <w:rsid w:val="00BC74A5"/>
    <w:rsid w:val="00BC768C"/>
    <w:rsid w:val="00BC7DF1"/>
    <w:rsid w:val="00BC7FE1"/>
    <w:rsid w:val="00BD0013"/>
    <w:rsid w:val="00BD05CD"/>
    <w:rsid w:val="00BD0600"/>
    <w:rsid w:val="00BD073E"/>
    <w:rsid w:val="00BD0BC6"/>
    <w:rsid w:val="00BD1154"/>
    <w:rsid w:val="00BD11C3"/>
    <w:rsid w:val="00BD12BC"/>
    <w:rsid w:val="00BD13B8"/>
    <w:rsid w:val="00BD16DA"/>
    <w:rsid w:val="00BD1D2A"/>
    <w:rsid w:val="00BD1F59"/>
    <w:rsid w:val="00BD20C5"/>
    <w:rsid w:val="00BD2445"/>
    <w:rsid w:val="00BD2587"/>
    <w:rsid w:val="00BD2BD7"/>
    <w:rsid w:val="00BD3C6E"/>
    <w:rsid w:val="00BD3E27"/>
    <w:rsid w:val="00BD3EDE"/>
    <w:rsid w:val="00BD4207"/>
    <w:rsid w:val="00BD496E"/>
    <w:rsid w:val="00BD4A7F"/>
    <w:rsid w:val="00BD51FC"/>
    <w:rsid w:val="00BD584A"/>
    <w:rsid w:val="00BD661B"/>
    <w:rsid w:val="00BD668F"/>
    <w:rsid w:val="00BD6787"/>
    <w:rsid w:val="00BD6978"/>
    <w:rsid w:val="00BD6F59"/>
    <w:rsid w:val="00BD759F"/>
    <w:rsid w:val="00BD7B6E"/>
    <w:rsid w:val="00BE00E5"/>
    <w:rsid w:val="00BE0431"/>
    <w:rsid w:val="00BE0775"/>
    <w:rsid w:val="00BE0A34"/>
    <w:rsid w:val="00BE0AF9"/>
    <w:rsid w:val="00BE0D6E"/>
    <w:rsid w:val="00BE0FE0"/>
    <w:rsid w:val="00BE15AF"/>
    <w:rsid w:val="00BE1948"/>
    <w:rsid w:val="00BE2008"/>
    <w:rsid w:val="00BE2746"/>
    <w:rsid w:val="00BE289D"/>
    <w:rsid w:val="00BE2AFE"/>
    <w:rsid w:val="00BE2BB3"/>
    <w:rsid w:val="00BE2EDB"/>
    <w:rsid w:val="00BE2F63"/>
    <w:rsid w:val="00BE3244"/>
    <w:rsid w:val="00BE3776"/>
    <w:rsid w:val="00BE37AF"/>
    <w:rsid w:val="00BE394E"/>
    <w:rsid w:val="00BE3B81"/>
    <w:rsid w:val="00BE3E1A"/>
    <w:rsid w:val="00BE4342"/>
    <w:rsid w:val="00BE4377"/>
    <w:rsid w:val="00BE49E4"/>
    <w:rsid w:val="00BE4BCC"/>
    <w:rsid w:val="00BE53CB"/>
    <w:rsid w:val="00BE5551"/>
    <w:rsid w:val="00BE5950"/>
    <w:rsid w:val="00BE5ACD"/>
    <w:rsid w:val="00BE5D75"/>
    <w:rsid w:val="00BE6C0D"/>
    <w:rsid w:val="00BE7C58"/>
    <w:rsid w:val="00BE7CD9"/>
    <w:rsid w:val="00BF00CB"/>
    <w:rsid w:val="00BF00EB"/>
    <w:rsid w:val="00BF0302"/>
    <w:rsid w:val="00BF0A0B"/>
    <w:rsid w:val="00BF0A70"/>
    <w:rsid w:val="00BF11F5"/>
    <w:rsid w:val="00BF1291"/>
    <w:rsid w:val="00BF182F"/>
    <w:rsid w:val="00BF1B5D"/>
    <w:rsid w:val="00BF1D42"/>
    <w:rsid w:val="00BF2093"/>
    <w:rsid w:val="00BF2C00"/>
    <w:rsid w:val="00BF2D68"/>
    <w:rsid w:val="00BF323E"/>
    <w:rsid w:val="00BF3AEE"/>
    <w:rsid w:val="00BF3D53"/>
    <w:rsid w:val="00BF3ED8"/>
    <w:rsid w:val="00BF457B"/>
    <w:rsid w:val="00BF4BC0"/>
    <w:rsid w:val="00BF4BD3"/>
    <w:rsid w:val="00BF4C32"/>
    <w:rsid w:val="00BF60BD"/>
    <w:rsid w:val="00BF6276"/>
    <w:rsid w:val="00BF62D8"/>
    <w:rsid w:val="00BF6BD2"/>
    <w:rsid w:val="00BF6E44"/>
    <w:rsid w:val="00BF7573"/>
    <w:rsid w:val="00BF787C"/>
    <w:rsid w:val="00BF797C"/>
    <w:rsid w:val="00BF7EAE"/>
    <w:rsid w:val="00C00252"/>
    <w:rsid w:val="00C00E82"/>
    <w:rsid w:val="00C015DF"/>
    <w:rsid w:val="00C016C2"/>
    <w:rsid w:val="00C01DDB"/>
    <w:rsid w:val="00C0218F"/>
    <w:rsid w:val="00C023FB"/>
    <w:rsid w:val="00C02C64"/>
    <w:rsid w:val="00C02FE6"/>
    <w:rsid w:val="00C035D7"/>
    <w:rsid w:val="00C0368C"/>
    <w:rsid w:val="00C03916"/>
    <w:rsid w:val="00C03948"/>
    <w:rsid w:val="00C03AAB"/>
    <w:rsid w:val="00C03DEE"/>
    <w:rsid w:val="00C03F00"/>
    <w:rsid w:val="00C04615"/>
    <w:rsid w:val="00C04DD5"/>
    <w:rsid w:val="00C04E9E"/>
    <w:rsid w:val="00C04EE4"/>
    <w:rsid w:val="00C04F0D"/>
    <w:rsid w:val="00C05096"/>
    <w:rsid w:val="00C050CC"/>
    <w:rsid w:val="00C05325"/>
    <w:rsid w:val="00C05866"/>
    <w:rsid w:val="00C05E24"/>
    <w:rsid w:val="00C05E5F"/>
    <w:rsid w:val="00C05F72"/>
    <w:rsid w:val="00C06010"/>
    <w:rsid w:val="00C06334"/>
    <w:rsid w:val="00C0659D"/>
    <w:rsid w:val="00C06748"/>
    <w:rsid w:val="00C067EF"/>
    <w:rsid w:val="00C06A49"/>
    <w:rsid w:val="00C07181"/>
    <w:rsid w:val="00C077E0"/>
    <w:rsid w:val="00C07900"/>
    <w:rsid w:val="00C07914"/>
    <w:rsid w:val="00C07CD0"/>
    <w:rsid w:val="00C07FA5"/>
    <w:rsid w:val="00C1001C"/>
    <w:rsid w:val="00C102AB"/>
    <w:rsid w:val="00C1037B"/>
    <w:rsid w:val="00C1047C"/>
    <w:rsid w:val="00C106C7"/>
    <w:rsid w:val="00C106EE"/>
    <w:rsid w:val="00C108B8"/>
    <w:rsid w:val="00C10AD6"/>
    <w:rsid w:val="00C10B8C"/>
    <w:rsid w:val="00C10C07"/>
    <w:rsid w:val="00C10E78"/>
    <w:rsid w:val="00C1100B"/>
    <w:rsid w:val="00C111C2"/>
    <w:rsid w:val="00C112C5"/>
    <w:rsid w:val="00C1147E"/>
    <w:rsid w:val="00C11551"/>
    <w:rsid w:val="00C11823"/>
    <w:rsid w:val="00C11A88"/>
    <w:rsid w:val="00C11B9A"/>
    <w:rsid w:val="00C1202B"/>
    <w:rsid w:val="00C12207"/>
    <w:rsid w:val="00C12695"/>
    <w:rsid w:val="00C12EF4"/>
    <w:rsid w:val="00C1336F"/>
    <w:rsid w:val="00C135AB"/>
    <w:rsid w:val="00C13FB9"/>
    <w:rsid w:val="00C13FD1"/>
    <w:rsid w:val="00C141F5"/>
    <w:rsid w:val="00C1432A"/>
    <w:rsid w:val="00C14AB4"/>
    <w:rsid w:val="00C14CFA"/>
    <w:rsid w:val="00C14E79"/>
    <w:rsid w:val="00C152E0"/>
    <w:rsid w:val="00C152EC"/>
    <w:rsid w:val="00C15397"/>
    <w:rsid w:val="00C15438"/>
    <w:rsid w:val="00C15712"/>
    <w:rsid w:val="00C1597D"/>
    <w:rsid w:val="00C15A34"/>
    <w:rsid w:val="00C15D34"/>
    <w:rsid w:val="00C15EB0"/>
    <w:rsid w:val="00C1616A"/>
    <w:rsid w:val="00C161FE"/>
    <w:rsid w:val="00C1717F"/>
    <w:rsid w:val="00C17627"/>
    <w:rsid w:val="00C17AA0"/>
    <w:rsid w:val="00C17CE4"/>
    <w:rsid w:val="00C20480"/>
    <w:rsid w:val="00C206F2"/>
    <w:rsid w:val="00C20887"/>
    <w:rsid w:val="00C20AC5"/>
    <w:rsid w:val="00C20E74"/>
    <w:rsid w:val="00C21483"/>
    <w:rsid w:val="00C21546"/>
    <w:rsid w:val="00C2176F"/>
    <w:rsid w:val="00C219AE"/>
    <w:rsid w:val="00C21C26"/>
    <w:rsid w:val="00C227B1"/>
    <w:rsid w:val="00C22833"/>
    <w:rsid w:val="00C22E28"/>
    <w:rsid w:val="00C22EC2"/>
    <w:rsid w:val="00C23E66"/>
    <w:rsid w:val="00C24895"/>
    <w:rsid w:val="00C24A68"/>
    <w:rsid w:val="00C24AA3"/>
    <w:rsid w:val="00C24D87"/>
    <w:rsid w:val="00C259FF"/>
    <w:rsid w:val="00C25FE5"/>
    <w:rsid w:val="00C2631F"/>
    <w:rsid w:val="00C26369"/>
    <w:rsid w:val="00C26585"/>
    <w:rsid w:val="00C2675F"/>
    <w:rsid w:val="00C26AA5"/>
    <w:rsid w:val="00C26CB1"/>
    <w:rsid w:val="00C271EB"/>
    <w:rsid w:val="00C2755F"/>
    <w:rsid w:val="00C27754"/>
    <w:rsid w:val="00C27BA3"/>
    <w:rsid w:val="00C27DBD"/>
    <w:rsid w:val="00C2FF8E"/>
    <w:rsid w:val="00C30029"/>
    <w:rsid w:val="00C304BC"/>
    <w:rsid w:val="00C30611"/>
    <w:rsid w:val="00C30AC2"/>
    <w:rsid w:val="00C31209"/>
    <w:rsid w:val="00C31325"/>
    <w:rsid w:val="00C313C6"/>
    <w:rsid w:val="00C31712"/>
    <w:rsid w:val="00C317FD"/>
    <w:rsid w:val="00C318A7"/>
    <w:rsid w:val="00C31DA8"/>
    <w:rsid w:val="00C32210"/>
    <w:rsid w:val="00C32356"/>
    <w:rsid w:val="00C324A8"/>
    <w:rsid w:val="00C324D1"/>
    <w:rsid w:val="00C328BE"/>
    <w:rsid w:val="00C32986"/>
    <w:rsid w:val="00C33383"/>
    <w:rsid w:val="00C334FB"/>
    <w:rsid w:val="00C33570"/>
    <w:rsid w:val="00C335EC"/>
    <w:rsid w:val="00C33697"/>
    <w:rsid w:val="00C336F5"/>
    <w:rsid w:val="00C337C1"/>
    <w:rsid w:val="00C33DC4"/>
    <w:rsid w:val="00C33EAE"/>
    <w:rsid w:val="00C340AC"/>
    <w:rsid w:val="00C3459A"/>
    <w:rsid w:val="00C34604"/>
    <w:rsid w:val="00C346C4"/>
    <w:rsid w:val="00C34E6C"/>
    <w:rsid w:val="00C352ED"/>
    <w:rsid w:val="00C356F8"/>
    <w:rsid w:val="00C35D20"/>
    <w:rsid w:val="00C35F5A"/>
    <w:rsid w:val="00C362E6"/>
    <w:rsid w:val="00C36611"/>
    <w:rsid w:val="00C367A7"/>
    <w:rsid w:val="00C36929"/>
    <w:rsid w:val="00C36A8D"/>
    <w:rsid w:val="00C36EB0"/>
    <w:rsid w:val="00C375EB"/>
    <w:rsid w:val="00C37CB0"/>
    <w:rsid w:val="00C37E60"/>
    <w:rsid w:val="00C407E9"/>
    <w:rsid w:val="00C4080D"/>
    <w:rsid w:val="00C41BA2"/>
    <w:rsid w:val="00C4237D"/>
    <w:rsid w:val="00C427CB"/>
    <w:rsid w:val="00C42AF0"/>
    <w:rsid w:val="00C42C1E"/>
    <w:rsid w:val="00C42D26"/>
    <w:rsid w:val="00C430BA"/>
    <w:rsid w:val="00C431F9"/>
    <w:rsid w:val="00C434B4"/>
    <w:rsid w:val="00C440CA"/>
    <w:rsid w:val="00C440E8"/>
    <w:rsid w:val="00C44B3E"/>
    <w:rsid w:val="00C44F43"/>
    <w:rsid w:val="00C44F5E"/>
    <w:rsid w:val="00C45021"/>
    <w:rsid w:val="00C45207"/>
    <w:rsid w:val="00C45629"/>
    <w:rsid w:val="00C456CC"/>
    <w:rsid w:val="00C4576F"/>
    <w:rsid w:val="00C45A29"/>
    <w:rsid w:val="00C463B9"/>
    <w:rsid w:val="00C46906"/>
    <w:rsid w:val="00C46A36"/>
    <w:rsid w:val="00C46B0D"/>
    <w:rsid w:val="00C46D0A"/>
    <w:rsid w:val="00C46EF5"/>
    <w:rsid w:val="00C46F0C"/>
    <w:rsid w:val="00C46F11"/>
    <w:rsid w:val="00C472E8"/>
    <w:rsid w:val="00C4741D"/>
    <w:rsid w:val="00C474A1"/>
    <w:rsid w:val="00C4781A"/>
    <w:rsid w:val="00C47EF2"/>
    <w:rsid w:val="00C500A2"/>
    <w:rsid w:val="00C50C0B"/>
    <w:rsid w:val="00C50EEF"/>
    <w:rsid w:val="00C50FC5"/>
    <w:rsid w:val="00C50FE1"/>
    <w:rsid w:val="00C5160D"/>
    <w:rsid w:val="00C5197A"/>
    <w:rsid w:val="00C51C93"/>
    <w:rsid w:val="00C51FB0"/>
    <w:rsid w:val="00C5205D"/>
    <w:rsid w:val="00C520FA"/>
    <w:rsid w:val="00C522E8"/>
    <w:rsid w:val="00C52EB3"/>
    <w:rsid w:val="00C531DF"/>
    <w:rsid w:val="00C533C0"/>
    <w:rsid w:val="00C53801"/>
    <w:rsid w:val="00C53AA7"/>
    <w:rsid w:val="00C53DC6"/>
    <w:rsid w:val="00C540B5"/>
    <w:rsid w:val="00C5457E"/>
    <w:rsid w:val="00C54893"/>
    <w:rsid w:val="00C549BA"/>
    <w:rsid w:val="00C552C2"/>
    <w:rsid w:val="00C5564E"/>
    <w:rsid w:val="00C556E4"/>
    <w:rsid w:val="00C55CA7"/>
    <w:rsid w:val="00C55DE8"/>
    <w:rsid w:val="00C5639D"/>
    <w:rsid w:val="00C56C65"/>
    <w:rsid w:val="00C56D1D"/>
    <w:rsid w:val="00C56EB1"/>
    <w:rsid w:val="00C56EF4"/>
    <w:rsid w:val="00C570CC"/>
    <w:rsid w:val="00C57298"/>
    <w:rsid w:val="00C57470"/>
    <w:rsid w:val="00C57DB5"/>
    <w:rsid w:val="00C600AD"/>
    <w:rsid w:val="00C6024E"/>
    <w:rsid w:val="00C604DC"/>
    <w:rsid w:val="00C60520"/>
    <w:rsid w:val="00C60778"/>
    <w:rsid w:val="00C60BC0"/>
    <w:rsid w:val="00C61037"/>
    <w:rsid w:val="00C61C31"/>
    <w:rsid w:val="00C61C4D"/>
    <w:rsid w:val="00C61DF5"/>
    <w:rsid w:val="00C61FB5"/>
    <w:rsid w:val="00C62933"/>
    <w:rsid w:val="00C62CFC"/>
    <w:rsid w:val="00C62DD2"/>
    <w:rsid w:val="00C62E43"/>
    <w:rsid w:val="00C62F5C"/>
    <w:rsid w:val="00C631BB"/>
    <w:rsid w:val="00C63201"/>
    <w:rsid w:val="00C6362E"/>
    <w:rsid w:val="00C636CD"/>
    <w:rsid w:val="00C63956"/>
    <w:rsid w:val="00C63D0D"/>
    <w:rsid w:val="00C64771"/>
    <w:rsid w:val="00C64950"/>
    <w:rsid w:val="00C64A11"/>
    <w:rsid w:val="00C65562"/>
    <w:rsid w:val="00C6558B"/>
    <w:rsid w:val="00C65D1B"/>
    <w:rsid w:val="00C65FAE"/>
    <w:rsid w:val="00C6622D"/>
    <w:rsid w:val="00C66BAF"/>
    <w:rsid w:val="00C66DF3"/>
    <w:rsid w:val="00C67158"/>
    <w:rsid w:val="00C67B82"/>
    <w:rsid w:val="00C70055"/>
    <w:rsid w:val="00C70A82"/>
    <w:rsid w:val="00C70B76"/>
    <w:rsid w:val="00C71191"/>
    <w:rsid w:val="00C71346"/>
    <w:rsid w:val="00C7151F"/>
    <w:rsid w:val="00C71BAD"/>
    <w:rsid w:val="00C72067"/>
    <w:rsid w:val="00C72164"/>
    <w:rsid w:val="00C7238A"/>
    <w:rsid w:val="00C723F7"/>
    <w:rsid w:val="00C725B4"/>
    <w:rsid w:val="00C7261C"/>
    <w:rsid w:val="00C72749"/>
    <w:rsid w:val="00C728FB"/>
    <w:rsid w:val="00C72936"/>
    <w:rsid w:val="00C72E8B"/>
    <w:rsid w:val="00C72F93"/>
    <w:rsid w:val="00C7319A"/>
    <w:rsid w:val="00C7353F"/>
    <w:rsid w:val="00C7354D"/>
    <w:rsid w:val="00C73BE5"/>
    <w:rsid w:val="00C74000"/>
    <w:rsid w:val="00C7425F"/>
    <w:rsid w:val="00C74701"/>
    <w:rsid w:val="00C7493F"/>
    <w:rsid w:val="00C750D3"/>
    <w:rsid w:val="00C752D0"/>
    <w:rsid w:val="00C75812"/>
    <w:rsid w:val="00C75C59"/>
    <w:rsid w:val="00C75E6C"/>
    <w:rsid w:val="00C76054"/>
    <w:rsid w:val="00C76649"/>
    <w:rsid w:val="00C766BA"/>
    <w:rsid w:val="00C76709"/>
    <w:rsid w:val="00C768BA"/>
    <w:rsid w:val="00C769A6"/>
    <w:rsid w:val="00C772A0"/>
    <w:rsid w:val="00C77FB4"/>
    <w:rsid w:val="00C80002"/>
    <w:rsid w:val="00C803B7"/>
    <w:rsid w:val="00C80470"/>
    <w:rsid w:val="00C80868"/>
    <w:rsid w:val="00C81082"/>
    <w:rsid w:val="00C81282"/>
    <w:rsid w:val="00C8134F"/>
    <w:rsid w:val="00C81352"/>
    <w:rsid w:val="00C814BB"/>
    <w:rsid w:val="00C81944"/>
    <w:rsid w:val="00C81998"/>
    <w:rsid w:val="00C81A3D"/>
    <w:rsid w:val="00C81C73"/>
    <w:rsid w:val="00C81FD5"/>
    <w:rsid w:val="00C82380"/>
    <w:rsid w:val="00C82587"/>
    <w:rsid w:val="00C8286B"/>
    <w:rsid w:val="00C8298A"/>
    <w:rsid w:val="00C83B8C"/>
    <w:rsid w:val="00C83BAF"/>
    <w:rsid w:val="00C83E88"/>
    <w:rsid w:val="00C83EA4"/>
    <w:rsid w:val="00C842D5"/>
    <w:rsid w:val="00C84796"/>
    <w:rsid w:val="00C84DE8"/>
    <w:rsid w:val="00C84F2F"/>
    <w:rsid w:val="00C85256"/>
    <w:rsid w:val="00C853E3"/>
    <w:rsid w:val="00C853F8"/>
    <w:rsid w:val="00C857F4"/>
    <w:rsid w:val="00C857FD"/>
    <w:rsid w:val="00C86BF5"/>
    <w:rsid w:val="00C86C6B"/>
    <w:rsid w:val="00C8762F"/>
    <w:rsid w:val="00C87886"/>
    <w:rsid w:val="00C87A94"/>
    <w:rsid w:val="00C87C4C"/>
    <w:rsid w:val="00C90332"/>
    <w:rsid w:val="00C91310"/>
    <w:rsid w:val="00C91323"/>
    <w:rsid w:val="00C918D6"/>
    <w:rsid w:val="00C91D53"/>
    <w:rsid w:val="00C91FCE"/>
    <w:rsid w:val="00C9200F"/>
    <w:rsid w:val="00C921DB"/>
    <w:rsid w:val="00C92678"/>
    <w:rsid w:val="00C927D9"/>
    <w:rsid w:val="00C92842"/>
    <w:rsid w:val="00C93232"/>
    <w:rsid w:val="00C934D4"/>
    <w:rsid w:val="00C93A89"/>
    <w:rsid w:val="00C93B74"/>
    <w:rsid w:val="00C93E9E"/>
    <w:rsid w:val="00C93FC7"/>
    <w:rsid w:val="00C93FCD"/>
    <w:rsid w:val="00C94174"/>
    <w:rsid w:val="00C94438"/>
    <w:rsid w:val="00C9482D"/>
    <w:rsid w:val="00C94E7A"/>
    <w:rsid w:val="00C94ECB"/>
    <w:rsid w:val="00C950A2"/>
    <w:rsid w:val="00C950F5"/>
    <w:rsid w:val="00C9551E"/>
    <w:rsid w:val="00C95742"/>
    <w:rsid w:val="00C95FBD"/>
    <w:rsid w:val="00C960B9"/>
    <w:rsid w:val="00C9616D"/>
    <w:rsid w:val="00C964C7"/>
    <w:rsid w:val="00C965C0"/>
    <w:rsid w:val="00C96626"/>
    <w:rsid w:val="00C96735"/>
    <w:rsid w:val="00C96A5F"/>
    <w:rsid w:val="00C976F9"/>
    <w:rsid w:val="00C977B2"/>
    <w:rsid w:val="00C979AF"/>
    <w:rsid w:val="00C97A0B"/>
    <w:rsid w:val="00C97AA8"/>
    <w:rsid w:val="00CA05D8"/>
    <w:rsid w:val="00CA07CA"/>
    <w:rsid w:val="00CA08ED"/>
    <w:rsid w:val="00CA09E5"/>
    <w:rsid w:val="00CA0A26"/>
    <w:rsid w:val="00CA0B32"/>
    <w:rsid w:val="00CA1060"/>
    <w:rsid w:val="00CA1B33"/>
    <w:rsid w:val="00CA1C20"/>
    <w:rsid w:val="00CA1F7A"/>
    <w:rsid w:val="00CA1FCB"/>
    <w:rsid w:val="00CA20BB"/>
    <w:rsid w:val="00CA29A0"/>
    <w:rsid w:val="00CA2A51"/>
    <w:rsid w:val="00CA31C6"/>
    <w:rsid w:val="00CA3803"/>
    <w:rsid w:val="00CA3E0F"/>
    <w:rsid w:val="00CA406A"/>
    <w:rsid w:val="00CA4081"/>
    <w:rsid w:val="00CA5143"/>
    <w:rsid w:val="00CA5626"/>
    <w:rsid w:val="00CA57B6"/>
    <w:rsid w:val="00CA58C9"/>
    <w:rsid w:val="00CA5C1F"/>
    <w:rsid w:val="00CA5D8A"/>
    <w:rsid w:val="00CA61C9"/>
    <w:rsid w:val="00CA628C"/>
    <w:rsid w:val="00CA698F"/>
    <w:rsid w:val="00CA6EDD"/>
    <w:rsid w:val="00CA7521"/>
    <w:rsid w:val="00CA75A4"/>
    <w:rsid w:val="00CA771F"/>
    <w:rsid w:val="00CA7E5D"/>
    <w:rsid w:val="00CB0144"/>
    <w:rsid w:val="00CB06C6"/>
    <w:rsid w:val="00CB0769"/>
    <w:rsid w:val="00CB09FC"/>
    <w:rsid w:val="00CB0DA5"/>
    <w:rsid w:val="00CB0EA9"/>
    <w:rsid w:val="00CB0F3C"/>
    <w:rsid w:val="00CB0FDB"/>
    <w:rsid w:val="00CB1828"/>
    <w:rsid w:val="00CB1A14"/>
    <w:rsid w:val="00CB1AEC"/>
    <w:rsid w:val="00CB2444"/>
    <w:rsid w:val="00CB2645"/>
    <w:rsid w:val="00CB29FD"/>
    <w:rsid w:val="00CB2E79"/>
    <w:rsid w:val="00CB392D"/>
    <w:rsid w:val="00CB3BEF"/>
    <w:rsid w:val="00CB3C56"/>
    <w:rsid w:val="00CB3F81"/>
    <w:rsid w:val="00CB42F0"/>
    <w:rsid w:val="00CB4AAA"/>
    <w:rsid w:val="00CB4BC4"/>
    <w:rsid w:val="00CB4F4B"/>
    <w:rsid w:val="00CB5002"/>
    <w:rsid w:val="00CB50A2"/>
    <w:rsid w:val="00CB5560"/>
    <w:rsid w:val="00CB55B9"/>
    <w:rsid w:val="00CB594F"/>
    <w:rsid w:val="00CB5C58"/>
    <w:rsid w:val="00CB5E8A"/>
    <w:rsid w:val="00CB5F19"/>
    <w:rsid w:val="00CB6075"/>
    <w:rsid w:val="00CB6FE0"/>
    <w:rsid w:val="00CB7A20"/>
    <w:rsid w:val="00CB7EC3"/>
    <w:rsid w:val="00CB7F10"/>
    <w:rsid w:val="00CC0445"/>
    <w:rsid w:val="00CC05D9"/>
    <w:rsid w:val="00CC0703"/>
    <w:rsid w:val="00CC076C"/>
    <w:rsid w:val="00CC0A95"/>
    <w:rsid w:val="00CC104A"/>
    <w:rsid w:val="00CC10B5"/>
    <w:rsid w:val="00CC1A25"/>
    <w:rsid w:val="00CC1EA5"/>
    <w:rsid w:val="00CC1EB3"/>
    <w:rsid w:val="00CC21E9"/>
    <w:rsid w:val="00CC22E7"/>
    <w:rsid w:val="00CC2340"/>
    <w:rsid w:val="00CC24B4"/>
    <w:rsid w:val="00CC2AEB"/>
    <w:rsid w:val="00CC300B"/>
    <w:rsid w:val="00CC3036"/>
    <w:rsid w:val="00CC3155"/>
    <w:rsid w:val="00CC32AB"/>
    <w:rsid w:val="00CC3316"/>
    <w:rsid w:val="00CC3391"/>
    <w:rsid w:val="00CC3508"/>
    <w:rsid w:val="00CC3D00"/>
    <w:rsid w:val="00CC4600"/>
    <w:rsid w:val="00CC48BC"/>
    <w:rsid w:val="00CC60A5"/>
    <w:rsid w:val="00CC6127"/>
    <w:rsid w:val="00CC632D"/>
    <w:rsid w:val="00CC63CE"/>
    <w:rsid w:val="00CC6C71"/>
    <w:rsid w:val="00CC780F"/>
    <w:rsid w:val="00CD00DF"/>
    <w:rsid w:val="00CD02FF"/>
    <w:rsid w:val="00CD118A"/>
    <w:rsid w:val="00CD1CE7"/>
    <w:rsid w:val="00CD1E6F"/>
    <w:rsid w:val="00CD2400"/>
    <w:rsid w:val="00CD26B5"/>
    <w:rsid w:val="00CD2757"/>
    <w:rsid w:val="00CD2A05"/>
    <w:rsid w:val="00CD2AB6"/>
    <w:rsid w:val="00CD31BE"/>
    <w:rsid w:val="00CD3250"/>
    <w:rsid w:val="00CD346C"/>
    <w:rsid w:val="00CD37A9"/>
    <w:rsid w:val="00CD3BC6"/>
    <w:rsid w:val="00CD43BD"/>
    <w:rsid w:val="00CD455E"/>
    <w:rsid w:val="00CD485C"/>
    <w:rsid w:val="00CD4DAB"/>
    <w:rsid w:val="00CD54D1"/>
    <w:rsid w:val="00CD5536"/>
    <w:rsid w:val="00CD55D2"/>
    <w:rsid w:val="00CD56FA"/>
    <w:rsid w:val="00CD57B2"/>
    <w:rsid w:val="00CD5A5C"/>
    <w:rsid w:val="00CD6594"/>
    <w:rsid w:val="00CD660D"/>
    <w:rsid w:val="00CD6830"/>
    <w:rsid w:val="00CD6951"/>
    <w:rsid w:val="00CD6DB4"/>
    <w:rsid w:val="00CD7B57"/>
    <w:rsid w:val="00CD7C3C"/>
    <w:rsid w:val="00CE00D0"/>
    <w:rsid w:val="00CE019E"/>
    <w:rsid w:val="00CE02C5"/>
    <w:rsid w:val="00CE09D0"/>
    <w:rsid w:val="00CE104E"/>
    <w:rsid w:val="00CE11EA"/>
    <w:rsid w:val="00CE14AB"/>
    <w:rsid w:val="00CE1643"/>
    <w:rsid w:val="00CE1FEE"/>
    <w:rsid w:val="00CE2307"/>
    <w:rsid w:val="00CE28E7"/>
    <w:rsid w:val="00CE294B"/>
    <w:rsid w:val="00CE313B"/>
    <w:rsid w:val="00CE3766"/>
    <w:rsid w:val="00CE3C3C"/>
    <w:rsid w:val="00CE4241"/>
    <w:rsid w:val="00CE454F"/>
    <w:rsid w:val="00CE4988"/>
    <w:rsid w:val="00CE4A4B"/>
    <w:rsid w:val="00CE4B80"/>
    <w:rsid w:val="00CE4BB8"/>
    <w:rsid w:val="00CE4DE1"/>
    <w:rsid w:val="00CE5318"/>
    <w:rsid w:val="00CE54C6"/>
    <w:rsid w:val="00CE5AF2"/>
    <w:rsid w:val="00CE5B77"/>
    <w:rsid w:val="00CE5BC8"/>
    <w:rsid w:val="00CE5C49"/>
    <w:rsid w:val="00CE65D9"/>
    <w:rsid w:val="00CE67B5"/>
    <w:rsid w:val="00CE688C"/>
    <w:rsid w:val="00CE6ED8"/>
    <w:rsid w:val="00CE6F99"/>
    <w:rsid w:val="00CE7117"/>
    <w:rsid w:val="00CE75C3"/>
    <w:rsid w:val="00CF0019"/>
    <w:rsid w:val="00CF033C"/>
    <w:rsid w:val="00CF0716"/>
    <w:rsid w:val="00CF09AF"/>
    <w:rsid w:val="00CF0C05"/>
    <w:rsid w:val="00CF11CE"/>
    <w:rsid w:val="00CF14D5"/>
    <w:rsid w:val="00CF1829"/>
    <w:rsid w:val="00CF1F7A"/>
    <w:rsid w:val="00CF2320"/>
    <w:rsid w:val="00CF2428"/>
    <w:rsid w:val="00CF2647"/>
    <w:rsid w:val="00CF325A"/>
    <w:rsid w:val="00CF35C1"/>
    <w:rsid w:val="00CF3F11"/>
    <w:rsid w:val="00CF41CC"/>
    <w:rsid w:val="00CF473A"/>
    <w:rsid w:val="00CF4763"/>
    <w:rsid w:val="00CF4D7F"/>
    <w:rsid w:val="00CF5731"/>
    <w:rsid w:val="00CF5DC7"/>
    <w:rsid w:val="00CF622B"/>
    <w:rsid w:val="00CF67E5"/>
    <w:rsid w:val="00CF69CE"/>
    <w:rsid w:val="00CF6EF8"/>
    <w:rsid w:val="00CF72EF"/>
    <w:rsid w:val="00CF7596"/>
    <w:rsid w:val="00CF759B"/>
    <w:rsid w:val="00D00A31"/>
    <w:rsid w:val="00D00E0E"/>
    <w:rsid w:val="00D00E73"/>
    <w:rsid w:val="00D00F89"/>
    <w:rsid w:val="00D00FAE"/>
    <w:rsid w:val="00D01322"/>
    <w:rsid w:val="00D01DC0"/>
    <w:rsid w:val="00D01EE5"/>
    <w:rsid w:val="00D021A3"/>
    <w:rsid w:val="00D02248"/>
    <w:rsid w:val="00D023BE"/>
    <w:rsid w:val="00D025BF"/>
    <w:rsid w:val="00D02815"/>
    <w:rsid w:val="00D028E5"/>
    <w:rsid w:val="00D02DF6"/>
    <w:rsid w:val="00D02F4B"/>
    <w:rsid w:val="00D0320A"/>
    <w:rsid w:val="00D03745"/>
    <w:rsid w:val="00D03BE6"/>
    <w:rsid w:val="00D03CB5"/>
    <w:rsid w:val="00D0411F"/>
    <w:rsid w:val="00D041FF"/>
    <w:rsid w:val="00D042BC"/>
    <w:rsid w:val="00D043F1"/>
    <w:rsid w:val="00D044FA"/>
    <w:rsid w:val="00D04C91"/>
    <w:rsid w:val="00D050B1"/>
    <w:rsid w:val="00D051AC"/>
    <w:rsid w:val="00D052D0"/>
    <w:rsid w:val="00D05580"/>
    <w:rsid w:val="00D05940"/>
    <w:rsid w:val="00D05A8B"/>
    <w:rsid w:val="00D062CD"/>
    <w:rsid w:val="00D065D3"/>
    <w:rsid w:val="00D0669F"/>
    <w:rsid w:val="00D06885"/>
    <w:rsid w:val="00D06E90"/>
    <w:rsid w:val="00D077BB"/>
    <w:rsid w:val="00D0E853"/>
    <w:rsid w:val="00D10023"/>
    <w:rsid w:val="00D10772"/>
    <w:rsid w:val="00D10842"/>
    <w:rsid w:val="00D10B96"/>
    <w:rsid w:val="00D10C28"/>
    <w:rsid w:val="00D111D4"/>
    <w:rsid w:val="00D11263"/>
    <w:rsid w:val="00D114FE"/>
    <w:rsid w:val="00D1260B"/>
    <w:rsid w:val="00D12631"/>
    <w:rsid w:val="00D126F6"/>
    <w:rsid w:val="00D12B03"/>
    <w:rsid w:val="00D12CA3"/>
    <w:rsid w:val="00D1350D"/>
    <w:rsid w:val="00D13BF9"/>
    <w:rsid w:val="00D13E1D"/>
    <w:rsid w:val="00D13F33"/>
    <w:rsid w:val="00D1479C"/>
    <w:rsid w:val="00D14CBD"/>
    <w:rsid w:val="00D15825"/>
    <w:rsid w:val="00D16234"/>
    <w:rsid w:val="00D1631C"/>
    <w:rsid w:val="00D17603"/>
    <w:rsid w:val="00D17800"/>
    <w:rsid w:val="00D17886"/>
    <w:rsid w:val="00D17A00"/>
    <w:rsid w:val="00D17C8A"/>
    <w:rsid w:val="00D17ED5"/>
    <w:rsid w:val="00D20070"/>
    <w:rsid w:val="00D2035A"/>
    <w:rsid w:val="00D20456"/>
    <w:rsid w:val="00D20877"/>
    <w:rsid w:val="00D21021"/>
    <w:rsid w:val="00D2109E"/>
    <w:rsid w:val="00D21243"/>
    <w:rsid w:val="00D21343"/>
    <w:rsid w:val="00D21509"/>
    <w:rsid w:val="00D21704"/>
    <w:rsid w:val="00D21900"/>
    <w:rsid w:val="00D21E23"/>
    <w:rsid w:val="00D22099"/>
    <w:rsid w:val="00D225C0"/>
    <w:rsid w:val="00D22925"/>
    <w:rsid w:val="00D22A9E"/>
    <w:rsid w:val="00D23835"/>
    <w:rsid w:val="00D23CF0"/>
    <w:rsid w:val="00D23EFB"/>
    <w:rsid w:val="00D23F34"/>
    <w:rsid w:val="00D2400A"/>
    <w:rsid w:val="00D25653"/>
    <w:rsid w:val="00D257B4"/>
    <w:rsid w:val="00D25F86"/>
    <w:rsid w:val="00D260F7"/>
    <w:rsid w:val="00D2674B"/>
    <w:rsid w:val="00D26843"/>
    <w:rsid w:val="00D26BD8"/>
    <w:rsid w:val="00D26ED3"/>
    <w:rsid w:val="00D26F59"/>
    <w:rsid w:val="00D27218"/>
    <w:rsid w:val="00D275FE"/>
    <w:rsid w:val="00D279F3"/>
    <w:rsid w:val="00D27DF5"/>
    <w:rsid w:val="00D27E5A"/>
    <w:rsid w:val="00D27EB9"/>
    <w:rsid w:val="00D3041B"/>
    <w:rsid w:val="00D30AA2"/>
    <w:rsid w:val="00D30F57"/>
    <w:rsid w:val="00D31354"/>
    <w:rsid w:val="00D316F2"/>
    <w:rsid w:val="00D319D3"/>
    <w:rsid w:val="00D31C6F"/>
    <w:rsid w:val="00D31D92"/>
    <w:rsid w:val="00D31E6C"/>
    <w:rsid w:val="00D3201F"/>
    <w:rsid w:val="00D32ACD"/>
    <w:rsid w:val="00D32DCF"/>
    <w:rsid w:val="00D32E00"/>
    <w:rsid w:val="00D32E5A"/>
    <w:rsid w:val="00D33858"/>
    <w:rsid w:val="00D33DB0"/>
    <w:rsid w:val="00D341C7"/>
    <w:rsid w:val="00D34385"/>
    <w:rsid w:val="00D3481E"/>
    <w:rsid w:val="00D349EC"/>
    <w:rsid w:val="00D34BE8"/>
    <w:rsid w:val="00D34E64"/>
    <w:rsid w:val="00D352F2"/>
    <w:rsid w:val="00D35466"/>
    <w:rsid w:val="00D35E11"/>
    <w:rsid w:val="00D35F43"/>
    <w:rsid w:val="00D3602C"/>
    <w:rsid w:val="00D3602F"/>
    <w:rsid w:val="00D3643C"/>
    <w:rsid w:val="00D36543"/>
    <w:rsid w:val="00D36A0C"/>
    <w:rsid w:val="00D36A26"/>
    <w:rsid w:val="00D36D34"/>
    <w:rsid w:val="00D36E37"/>
    <w:rsid w:val="00D36F97"/>
    <w:rsid w:val="00D37094"/>
    <w:rsid w:val="00D3711F"/>
    <w:rsid w:val="00D37187"/>
    <w:rsid w:val="00D37343"/>
    <w:rsid w:val="00D378D8"/>
    <w:rsid w:val="00D37A6F"/>
    <w:rsid w:val="00D4016E"/>
    <w:rsid w:val="00D402A4"/>
    <w:rsid w:val="00D40475"/>
    <w:rsid w:val="00D40549"/>
    <w:rsid w:val="00D40BEC"/>
    <w:rsid w:val="00D40C15"/>
    <w:rsid w:val="00D40C94"/>
    <w:rsid w:val="00D40E1E"/>
    <w:rsid w:val="00D41280"/>
    <w:rsid w:val="00D4139C"/>
    <w:rsid w:val="00D4144A"/>
    <w:rsid w:val="00D41A3C"/>
    <w:rsid w:val="00D41CC0"/>
    <w:rsid w:val="00D41EEA"/>
    <w:rsid w:val="00D4222D"/>
    <w:rsid w:val="00D42711"/>
    <w:rsid w:val="00D42843"/>
    <w:rsid w:val="00D42982"/>
    <w:rsid w:val="00D42A99"/>
    <w:rsid w:val="00D42B07"/>
    <w:rsid w:val="00D42CA7"/>
    <w:rsid w:val="00D42CB8"/>
    <w:rsid w:val="00D430D8"/>
    <w:rsid w:val="00D439DE"/>
    <w:rsid w:val="00D43F8D"/>
    <w:rsid w:val="00D44193"/>
    <w:rsid w:val="00D441B2"/>
    <w:rsid w:val="00D44853"/>
    <w:rsid w:val="00D4486B"/>
    <w:rsid w:val="00D452CD"/>
    <w:rsid w:val="00D458EB"/>
    <w:rsid w:val="00D45A17"/>
    <w:rsid w:val="00D46280"/>
    <w:rsid w:val="00D4677F"/>
    <w:rsid w:val="00D46932"/>
    <w:rsid w:val="00D4695F"/>
    <w:rsid w:val="00D46A74"/>
    <w:rsid w:val="00D47683"/>
    <w:rsid w:val="00D47DA2"/>
    <w:rsid w:val="00D47E02"/>
    <w:rsid w:val="00D50173"/>
    <w:rsid w:val="00D503B3"/>
    <w:rsid w:val="00D504A9"/>
    <w:rsid w:val="00D50500"/>
    <w:rsid w:val="00D50D10"/>
    <w:rsid w:val="00D50DDA"/>
    <w:rsid w:val="00D512B2"/>
    <w:rsid w:val="00D517AF"/>
    <w:rsid w:val="00D51FE3"/>
    <w:rsid w:val="00D5226F"/>
    <w:rsid w:val="00D52322"/>
    <w:rsid w:val="00D52E3F"/>
    <w:rsid w:val="00D52FA7"/>
    <w:rsid w:val="00D53005"/>
    <w:rsid w:val="00D53241"/>
    <w:rsid w:val="00D5338A"/>
    <w:rsid w:val="00D533E2"/>
    <w:rsid w:val="00D53612"/>
    <w:rsid w:val="00D540E3"/>
    <w:rsid w:val="00D5458E"/>
    <w:rsid w:val="00D54A12"/>
    <w:rsid w:val="00D553BC"/>
    <w:rsid w:val="00D55999"/>
    <w:rsid w:val="00D55A76"/>
    <w:rsid w:val="00D55B32"/>
    <w:rsid w:val="00D56138"/>
    <w:rsid w:val="00D5692E"/>
    <w:rsid w:val="00D56AD6"/>
    <w:rsid w:val="00D56B78"/>
    <w:rsid w:val="00D57767"/>
    <w:rsid w:val="00D57820"/>
    <w:rsid w:val="00D6001F"/>
    <w:rsid w:val="00D60038"/>
    <w:rsid w:val="00D600A9"/>
    <w:rsid w:val="00D601AB"/>
    <w:rsid w:val="00D60366"/>
    <w:rsid w:val="00D604DB"/>
    <w:rsid w:val="00D606A1"/>
    <w:rsid w:val="00D60893"/>
    <w:rsid w:val="00D60998"/>
    <w:rsid w:val="00D609B5"/>
    <w:rsid w:val="00D60CFF"/>
    <w:rsid w:val="00D6135E"/>
    <w:rsid w:val="00D614AE"/>
    <w:rsid w:val="00D6154E"/>
    <w:rsid w:val="00D61553"/>
    <w:rsid w:val="00D618D0"/>
    <w:rsid w:val="00D62054"/>
    <w:rsid w:val="00D62A03"/>
    <w:rsid w:val="00D62D2F"/>
    <w:rsid w:val="00D62E67"/>
    <w:rsid w:val="00D62EB7"/>
    <w:rsid w:val="00D63D39"/>
    <w:rsid w:val="00D63DC4"/>
    <w:rsid w:val="00D6443F"/>
    <w:rsid w:val="00D649A8"/>
    <w:rsid w:val="00D64BDD"/>
    <w:rsid w:val="00D64FD7"/>
    <w:rsid w:val="00D652B4"/>
    <w:rsid w:val="00D66157"/>
    <w:rsid w:val="00D6623B"/>
    <w:rsid w:val="00D66277"/>
    <w:rsid w:val="00D66513"/>
    <w:rsid w:val="00D66A14"/>
    <w:rsid w:val="00D67120"/>
    <w:rsid w:val="00D67310"/>
    <w:rsid w:val="00D67953"/>
    <w:rsid w:val="00D7003B"/>
    <w:rsid w:val="00D704C5"/>
    <w:rsid w:val="00D70646"/>
    <w:rsid w:val="00D70938"/>
    <w:rsid w:val="00D70ACD"/>
    <w:rsid w:val="00D70D9C"/>
    <w:rsid w:val="00D711BD"/>
    <w:rsid w:val="00D7168A"/>
    <w:rsid w:val="00D71958"/>
    <w:rsid w:val="00D71E3A"/>
    <w:rsid w:val="00D71E87"/>
    <w:rsid w:val="00D71F56"/>
    <w:rsid w:val="00D71F99"/>
    <w:rsid w:val="00D72312"/>
    <w:rsid w:val="00D72598"/>
    <w:rsid w:val="00D72EC3"/>
    <w:rsid w:val="00D73816"/>
    <w:rsid w:val="00D738E6"/>
    <w:rsid w:val="00D73A1A"/>
    <w:rsid w:val="00D741CD"/>
    <w:rsid w:val="00D743FF"/>
    <w:rsid w:val="00D74FF3"/>
    <w:rsid w:val="00D753C9"/>
    <w:rsid w:val="00D763AF"/>
    <w:rsid w:val="00D76B27"/>
    <w:rsid w:val="00D76D6D"/>
    <w:rsid w:val="00D77030"/>
    <w:rsid w:val="00D774F5"/>
    <w:rsid w:val="00D77597"/>
    <w:rsid w:val="00D777F2"/>
    <w:rsid w:val="00D80384"/>
    <w:rsid w:val="00D80549"/>
    <w:rsid w:val="00D8096B"/>
    <w:rsid w:val="00D80F79"/>
    <w:rsid w:val="00D8160B"/>
    <w:rsid w:val="00D81975"/>
    <w:rsid w:val="00D8229D"/>
    <w:rsid w:val="00D823F6"/>
    <w:rsid w:val="00D8294B"/>
    <w:rsid w:val="00D82EB3"/>
    <w:rsid w:val="00D830C4"/>
    <w:rsid w:val="00D83115"/>
    <w:rsid w:val="00D832D4"/>
    <w:rsid w:val="00D834A3"/>
    <w:rsid w:val="00D839E5"/>
    <w:rsid w:val="00D83ACE"/>
    <w:rsid w:val="00D83B7A"/>
    <w:rsid w:val="00D83D04"/>
    <w:rsid w:val="00D84296"/>
    <w:rsid w:val="00D84390"/>
    <w:rsid w:val="00D844D6"/>
    <w:rsid w:val="00D846BA"/>
    <w:rsid w:val="00D84D74"/>
    <w:rsid w:val="00D85078"/>
    <w:rsid w:val="00D868C5"/>
    <w:rsid w:val="00D86B37"/>
    <w:rsid w:val="00D86F3C"/>
    <w:rsid w:val="00D87265"/>
    <w:rsid w:val="00D87513"/>
    <w:rsid w:val="00D87875"/>
    <w:rsid w:val="00D87887"/>
    <w:rsid w:val="00D87C4D"/>
    <w:rsid w:val="00D90106"/>
    <w:rsid w:val="00D90123"/>
    <w:rsid w:val="00D9041B"/>
    <w:rsid w:val="00D9079B"/>
    <w:rsid w:val="00D90A81"/>
    <w:rsid w:val="00D91430"/>
    <w:rsid w:val="00D914C7"/>
    <w:rsid w:val="00D91766"/>
    <w:rsid w:val="00D917EC"/>
    <w:rsid w:val="00D91DE2"/>
    <w:rsid w:val="00D91EB0"/>
    <w:rsid w:val="00D921DC"/>
    <w:rsid w:val="00D9243E"/>
    <w:rsid w:val="00D9258F"/>
    <w:rsid w:val="00D92E54"/>
    <w:rsid w:val="00D930F4"/>
    <w:rsid w:val="00D93256"/>
    <w:rsid w:val="00D93575"/>
    <w:rsid w:val="00D9385F"/>
    <w:rsid w:val="00D94885"/>
    <w:rsid w:val="00D94CAE"/>
    <w:rsid w:val="00D94E70"/>
    <w:rsid w:val="00D9574D"/>
    <w:rsid w:val="00D95B8B"/>
    <w:rsid w:val="00D95C3F"/>
    <w:rsid w:val="00D95E8B"/>
    <w:rsid w:val="00D961B4"/>
    <w:rsid w:val="00D9622F"/>
    <w:rsid w:val="00D96299"/>
    <w:rsid w:val="00D96406"/>
    <w:rsid w:val="00D96676"/>
    <w:rsid w:val="00D968ED"/>
    <w:rsid w:val="00D96A4E"/>
    <w:rsid w:val="00D96BB8"/>
    <w:rsid w:val="00D970F9"/>
    <w:rsid w:val="00D971F1"/>
    <w:rsid w:val="00D97861"/>
    <w:rsid w:val="00D978DA"/>
    <w:rsid w:val="00D97999"/>
    <w:rsid w:val="00D979B8"/>
    <w:rsid w:val="00D97D10"/>
    <w:rsid w:val="00D97D60"/>
    <w:rsid w:val="00DA05D6"/>
    <w:rsid w:val="00DA09CA"/>
    <w:rsid w:val="00DA0B5F"/>
    <w:rsid w:val="00DA0CB5"/>
    <w:rsid w:val="00DA0ED5"/>
    <w:rsid w:val="00DA10D6"/>
    <w:rsid w:val="00DA1681"/>
    <w:rsid w:val="00DA1974"/>
    <w:rsid w:val="00DA1D08"/>
    <w:rsid w:val="00DA2014"/>
    <w:rsid w:val="00DA223D"/>
    <w:rsid w:val="00DA2520"/>
    <w:rsid w:val="00DA2638"/>
    <w:rsid w:val="00DA2955"/>
    <w:rsid w:val="00DA2B6E"/>
    <w:rsid w:val="00DA2C92"/>
    <w:rsid w:val="00DA32B5"/>
    <w:rsid w:val="00DA37DD"/>
    <w:rsid w:val="00DA3A47"/>
    <w:rsid w:val="00DA3EC1"/>
    <w:rsid w:val="00DA3F4D"/>
    <w:rsid w:val="00DA4335"/>
    <w:rsid w:val="00DA450F"/>
    <w:rsid w:val="00DA5032"/>
    <w:rsid w:val="00DA5308"/>
    <w:rsid w:val="00DA53C9"/>
    <w:rsid w:val="00DA5DB3"/>
    <w:rsid w:val="00DA60BA"/>
    <w:rsid w:val="00DA66C4"/>
    <w:rsid w:val="00DA6977"/>
    <w:rsid w:val="00DA6D32"/>
    <w:rsid w:val="00DA6D61"/>
    <w:rsid w:val="00DA6DB4"/>
    <w:rsid w:val="00DA6F00"/>
    <w:rsid w:val="00DA707D"/>
    <w:rsid w:val="00DA733A"/>
    <w:rsid w:val="00DA750A"/>
    <w:rsid w:val="00DA75AD"/>
    <w:rsid w:val="00DA75E0"/>
    <w:rsid w:val="00DA7A5F"/>
    <w:rsid w:val="00DA7B82"/>
    <w:rsid w:val="00DA7F71"/>
    <w:rsid w:val="00DB0C93"/>
    <w:rsid w:val="00DB0DA6"/>
    <w:rsid w:val="00DB16FE"/>
    <w:rsid w:val="00DB179C"/>
    <w:rsid w:val="00DB205C"/>
    <w:rsid w:val="00DB214A"/>
    <w:rsid w:val="00DB2201"/>
    <w:rsid w:val="00DB23E2"/>
    <w:rsid w:val="00DB2659"/>
    <w:rsid w:val="00DB30F4"/>
    <w:rsid w:val="00DB3664"/>
    <w:rsid w:val="00DB3E47"/>
    <w:rsid w:val="00DB3E9F"/>
    <w:rsid w:val="00DB4149"/>
    <w:rsid w:val="00DB4316"/>
    <w:rsid w:val="00DB43C1"/>
    <w:rsid w:val="00DB4CDB"/>
    <w:rsid w:val="00DB525D"/>
    <w:rsid w:val="00DB56E1"/>
    <w:rsid w:val="00DB64A4"/>
    <w:rsid w:val="00DB67AB"/>
    <w:rsid w:val="00DB69FC"/>
    <w:rsid w:val="00DB7163"/>
    <w:rsid w:val="00DB76B4"/>
    <w:rsid w:val="00DB7A88"/>
    <w:rsid w:val="00DB7E0E"/>
    <w:rsid w:val="00DC0079"/>
    <w:rsid w:val="00DC0404"/>
    <w:rsid w:val="00DC1584"/>
    <w:rsid w:val="00DC163E"/>
    <w:rsid w:val="00DC1C62"/>
    <w:rsid w:val="00DC1D43"/>
    <w:rsid w:val="00DC2226"/>
    <w:rsid w:val="00DC22A9"/>
    <w:rsid w:val="00DC26A5"/>
    <w:rsid w:val="00DC28D8"/>
    <w:rsid w:val="00DC2A54"/>
    <w:rsid w:val="00DC2FDC"/>
    <w:rsid w:val="00DC314B"/>
    <w:rsid w:val="00DC393B"/>
    <w:rsid w:val="00DC3E40"/>
    <w:rsid w:val="00DC44A9"/>
    <w:rsid w:val="00DC45DB"/>
    <w:rsid w:val="00DC4811"/>
    <w:rsid w:val="00DC4B62"/>
    <w:rsid w:val="00DC4E68"/>
    <w:rsid w:val="00DC535F"/>
    <w:rsid w:val="00DC550A"/>
    <w:rsid w:val="00DC5AA5"/>
    <w:rsid w:val="00DC60A7"/>
    <w:rsid w:val="00DC634A"/>
    <w:rsid w:val="00DC655A"/>
    <w:rsid w:val="00DC6584"/>
    <w:rsid w:val="00DC6742"/>
    <w:rsid w:val="00DC6974"/>
    <w:rsid w:val="00DC6D30"/>
    <w:rsid w:val="00DC7338"/>
    <w:rsid w:val="00DC769A"/>
    <w:rsid w:val="00DC7807"/>
    <w:rsid w:val="00DC7D35"/>
    <w:rsid w:val="00DC7F87"/>
    <w:rsid w:val="00DD003B"/>
    <w:rsid w:val="00DD03DB"/>
    <w:rsid w:val="00DD0843"/>
    <w:rsid w:val="00DD13B0"/>
    <w:rsid w:val="00DD13F4"/>
    <w:rsid w:val="00DD166F"/>
    <w:rsid w:val="00DD20D8"/>
    <w:rsid w:val="00DD22BD"/>
    <w:rsid w:val="00DD2670"/>
    <w:rsid w:val="00DD278C"/>
    <w:rsid w:val="00DD2888"/>
    <w:rsid w:val="00DD2AD8"/>
    <w:rsid w:val="00DD2EEA"/>
    <w:rsid w:val="00DD3125"/>
    <w:rsid w:val="00DD3914"/>
    <w:rsid w:val="00DD3A75"/>
    <w:rsid w:val="00DD44A5"/>
    <w:rsid w:val="00DD44BA"/>
    <w:rsid w:val="00DD47EC"/>
    <w:rsid w:val="00DD4CB5"/>
    <w:rsid w:val="00DD4F54"/>
    <w:rsid w:val="00DD520E"/>
    <w:rsid w:val="00DD55B8"/>
    <w:rsid w:val="00DD5838"/>
    <w:rsid w:val="00DD5964"/>
    <w:rsid w:val="00DD59DA"/>
    <w:rsid w:val="00DD64E3"/>
    <w:rsid w:val="00DD676B"/>
    <w:rsid w:val="00DD680B"/>
    <w:rsid w:val="00DD6BD9"/>
    <w:rsid w:val="00DD70B3"/>
    <w:rsid w:val="00DD738C"/>
    <w:rsid w:val="00DD73BD"/>
    <w:rsid w:val="00DD7426"/>
    <w:rsid w:val="00DD7562"/>
    <w:rsid w:val="00DD7A0E"/>
    <w:rsid w:val="00DD7BDB"/>
    <w:rsid w:val="00DD7DE5"/>
    <w:rsid w:val="00DE03A7"/>
    <w:rsid w:val="00DE0423"/>
    <w:rsid w:val="00DE05FD"/>
    <w:rsid w:val="00DE0ADF"/>
    <w:rsid w:val="00DE1050"/>
    <w:rsid w:val="00DE1075"/>
    <w:rsid w:val="00DE1321"/>
    <w:rsid w:val="00DE1620"/>
    <w:rsid w:val="00DE1759"/>
    <w:rsid w:val="00DE1AF0"/>
    <w:rsid w:val="00DE1C2D"/>
    <w:rsid w:val="00DE1ED0"/>
    <w:rsid w:val="00DE200E"/>
    <w:rsid w:val="00DE2308"/>
    <w:rsid w:val="00DE26D9"/>
    <w:rsid w:val="00DE271D"/>
    <w:rsid w:val="00DE28F5"/>
    <w:rsid w:val="00DE2D0F"/>
    <w:rsid w:val="00DE3CCE"/>
    <w:rsid w:val="00DE3CFF"/>
    <w:rsid w:val="00DE3D4C"/>
    <w:rsid w:val="00DE4494"/>
    <w:rsid w:val="00DE461F"/>
    <w:rsid w:val="00DE4666"/>
    <w:rsid w:val="00DE46AD"/>
    <w:rsid w:val="00DE4B7E"/>
    <w:rsid w:val="00DE54EF"/>
    <w:rsid w:val="00DE5D5E"/>
    <w:rsid w:val="00DE5F4E"/>
    <w:rsid w:val="00DE6154"/>
    <w:rsid w:val="00DE6236"/>
    <w:rsid w:val="00DE6613"/>
    <w:rsid w:val="00DE6647"/>
    <w:rsid w:val="00DE6BD8"/>
    <w:rsid w:val="00DE713B"/>
    <w:rsid w:val="00DE7468"/>
    <w:rsid w:val="00DE7887"/>
    <w:rsid w:val="00DE7B40"/>
    <w:rsid w:val="00DE7C8B"/>
    <w:rsid w:val="00DE7CFE"/>
    <w:rsid w:val="00DF00A9"/>
    <w:rsid w:val="00DF03BF"/>
    <w:rsid w:val="00DF0B21"/>
    <w:rsid w:val="00DF0F3F"/>
    <w:rsid w:val="00DF12BD"/>
    <w:rsid w:val="00DF1612"/>
    <w:rsid w:val="00DF17BA"/>
    <w:rsid w:val="00DF1819"/>
    <w:rsid w:val="00DF1ADD"/>
    <w:rsid w:val="00DF20D3"/>
    <w:rsid w:val="00DF2374"/>
    <w:rsid w:val="00DF28CC"/>
    <w:rsid w:val="00DF309A"/>
    <w:rsid w:val="00DF3393"/>
    <w:rsid w:val="00DF35A4"/>
    <w:rsid w:val="00DF3BED"/>
    <w:rsid w:val="00DF3C53"/>
    <w:rsid w:val="00DF3CA4"/>
    <w:rsid w:val="00DF4046"/>
    <w:rsid w:val="00DF4069"/>
    <w:rsid w:val="00DF42F1"/>
    <w:rsid w:val="00DF4901"/>
    <w:rsid w:val="00DF4C20"/>
    <w:rsid w:val="00DF4D84"/>
    <w:rsid w:val="00DF4EE4"/>
    <w:rsid w:val="00DF4F83"/>
    <w:rsid w:val="00DF5007"/>
    <w:rsid w:val="00DF50C5"/>
    <w:rsid w:val="00DF5446"/>
    <w:rsid w:val="00DF54B1"/>
    <w:rsid w:val="00DF556B"/>
    <w:rsid w:val="00DF6A4F"/>
    <w:rsid w:val="00DF6BE4"/>
    <w:rsid w:val="00DF6FEF"/>
    <w:rsid w:val="00DF73A5"/>
    <w:rsid w:val="00DF7508"/>
    <w:rsid w:val="00DF76D0"/>
    <w:rsid w:val="00DF772B"/>
    <w:rsid w:val="00DF78A3"/>
    <w:rsid w:val="00E003E8"/>
    <w:rsid w:val="00E005F4"/>
    <w:rsid w:val="00E006A7"/>
    <w:rsid w:val="00E0089C"/>
    <w:rsid w:val="00E00A0A"/>
    <w:rsid w:val="00E00FD8"/>
    <w:rsid w:val="00E010DE"/>
    <w:rsid w:val="00E011D6"/>
    <w:rsid w:val="00E01828"/>
    <w:rsid w:val="00E0186D"/>
    <w:rsid w:val="00E01C21"/>
    <w:rsid w:val="00E022A7"/>
    <w:rsid w:val="00E0258F"/>
    <w:rsid w:val="00E034BA"/>
    <w:rsid w:val="00E03B52"/>
    <w:rsid w:val="00E03C91"/>
    <w:rsid w:val="00E03F69"/>
    <w:rsid w:val="00E0447A"/>
    <w:rsid w:val="00E04558"/>
    <w:rsid w:val="00E04ED9"/>
    <w:rsid w:val="00E051AF"/>
    <w:rsid w:val="00E05237"/>
    <w:rsid w:val="00E05836"/>
    <w:rsid w:val="00E05A4C"/>
    <w:rsid w:val="00E05DD5"/>
    <w:rsid w:val="00E066A8"/>
    <w:rsid w:val="00E07188"/>
    <w:rsid w:val="00E071E5"/>
    <w:rsid w:val="00E072A6"/>
    <w:rsid w:val="00E072C7"/>
    <w:rsid w:val="00E07727"/>
    <w:rsid w:val="00E07889"/>
    <w:rsid w:val="00E07BCA"/>
    <w:rsid w:val="00E07DB3"/>
    <w:rsid w:val="00E1005A"/>
    <w:rsid w:val="00E10071"/>
    <w:rsid w:val="00E1058B"/>
    <w:rsid w:val="00E11257"/>
    <w:rsid w:val="00E11585"/>
    <w:rsid w:val="00E117C2"/>
    <w:rsid w:val="00E11876"/>
    <w:rsid w:val="00E11CF5"/>
    <w:rsid w:val="00E1254B"/>
    <w:rsid w:val="00E12626"/>
    <w:rsid w:val="00E12924"/>
    <w:rsid w:val="00E12BA4"/>
    <w:rsid w:val="00E12C90"/>
    <w:rsid w:val="00E12EF9"/>
    <w:rsid w:val="00E12F1D"/>
    <w:rsid w:val="00E1383E"/>
    <w:rsid w:val="00E13940"/>
    <w:rsid w:val="00E141B0"/>
    <w:rsid w:val="00E14570"/>
    <w:rsid w:val="00E145D3"/>
    <w:rsid w:val="00E15088"/>
    <w:rsid w:val="00E15509"/>
    <w:rsid w:val="00E155B2"/>
    <w:rsid w:val="00E15F00"/>
    <w:rsid w:val="00E16789"/>
    <w:rsid w:val="00E169C4"/>
    <w:rsid w:val="00E16A43"/>
    <w:rsid w:val="00E170BA"/>
    <w:rsid w:val="00E171D0"/>
    <w:rsid w:val="00E176E6"/>
    <w:rsid w:val="00E177A8"/>
    <w:rsid w:val="00E1784A"/>
    <w:rsid w:val="00E17AB6"/>
    <w:rsid w:val="00E202A6"/>
    <w:rsid w:val="00E20A60"/>
    <w:rsid w:val="00E20CBB"/>
    <w:rsid w:val="00E20EBA"/>
    <w:rsid w:val="00E213D7"/>
    <w:rsid w:val="00E2147C"/>
    <w:rsid w:val="00E2148C"/>
    <w:rsid w:val="00E21753"/>
    <w:rsid w:val="00E2182B"/>
    <w:rsid w:val="00E218BA"/>
    <w:rsid w:val="00E21B4F"/>
    <w:rsid w:val="00E21C10"/>
    <w:rsid w:val="00E21C7B"/>
    <w:rsid w:val="00E21FA6"/>
    <w:rsid w:val="00E2256B"/>
    <w:rsid w:val="00E226DC"/>
    <w:rsid w:val="00E22EC4"/>
    <w:rsid w:val="00E23440"/>
    <w:rsid w:val="00E23671"/>
    <w:rsid w:val="00E2370E"/>
    <w:rsid w:val="00E237FB"/>
    <w:rsid w:val="00E238B4"/>
    <w:rsid w:val="00E23DB2"/>
    <w:rsid w:val="00E23F8C"/>
    <w:rsid w:val="00E23FA0"/>
    <w:rsid w:val="00E23FF3"/>
    <w:rsid w:val="00E2426F"/>
    <w:rsid w:val="00E2449B"/>
    <w:rsid w:val="00E246CA"/>
    <w:rsid w:val="00E24C10"/>
    <w:rsid w:val="00E24DFA"/>
    <w:rsid w:val="00E255AC"/>
    <w:rsid w:val="00E25AE8"/>
    <w:rsid w:val="00E25B17"/>
    <w:rsid w:val="00E25BE1"/>
    <w:rsid w:val="00E2630B"/>
    <w:rsid w:val="00E26CD4"/>
    <w:rsid w:val="00E272C2"/>
    <w:rsid w:val="00E27BA9"/>
    <w:rsid w:val="00E27BC7"/>
    <w:rsid w:val="00E300FF"/>
    <w:rsid w:val="00E309C9"/>
    <w:rsid w:val="00E309E7"/>
    <w:rsid w:val="00E30A55"/>
    <w:rsid w:val="00E30AA1"/>
    <w:rsid w:val="00E30D8A"/>
    <w:rsid w:val="00E30EE1"/>
    <w:rsid w:val="00E310FC"/>
    <w:rsid w:val="00E311FD"/>
    <w:rsid w:val="00E31396"/>
    <w:rsid w:val="00E31CC5"/>
    <w:rsid w:val="00E322A4"/>
    <w:rsid w:val="00E32CC3"/>
    <w:rsid w:val="00E32D15"/>
    <w:rsid w:val="00E32DF8"/>
    <w:rsid w:val="00E33225"/>
    <w:rsid w:val="00E33AAF"/>
    <w:rsid w:val="00E33ACC"/>
    <w:rsid w:val="00E340BF"/>
    <w:rsid w:val="00E340D1"/>
    <w:rsid w:val="00E34326"/>
    <w:rsid w:val="00E34407"/>
    <w:rsid w:val="00E34437"/>
    <w:rsid w:val="00E3494D"/>
    <w:rsid w:val="00E349E6"/>
    <w:rsid w:val="00E34A6C"/>
    <w:rsid w:val="00E34E40"/>
    <w:rsid w:val="00E34E71"/>
    <w:rsid w:val="00E35357"/>
    <w:rsid w:val="00E35537"/>
    <w:rsid w:val="00E3560B"/>
    <w:rsid w:val="00E35664"/>
    <w:rsid w:val="00E35932"/>
    <w:rsid w:val="00E367C9"/>
    <w:rsid w:val="00E36B7A"/>
    <w:rsid w:val="00E36E99"/>
    <w:rsid w:val="00E372E2"/>
    <w:rsid w:val="00E3744F"/>
    <w:rsid w:val="00E37D8B"/>
    <w:rsid w:val="00E4038C"/>
    <w:rsid w:val="00E4044E"/>
    <w:rsid w:val="00E40582"/>
    <w:rsid w:val="00E40725"/>
    <w:rsid w:val="00E407C0"/>
    <w:rsid w:val="00E40D7A"/>
    <w:rsid w:val="00E416F0"/>
    <w:rsid w:val="00E4209C"/>
    <w:rsid w:val="00E42198"/>
    <w:rsid w:val="00E4239D"/>
    <w:rsid w:val="00E4242C"/>
    <w:rsid w:val="00E4283F"/>
    <w:rsid w:val="00E429E1"/>
    <w:rsid w:val="00E42B68"/>
    <w:rsid w:val="00E42C02"/>
    <w:rsid w:val="00E42D03"/>
    <w:rsid w:val="00E42DE0"/>
    <w:rsid w:val="00E43B13"/>
    <w:rsid w:val="00E43C3C"/>
    <w:rsid w:val="00E43E86"/>
    <w:rsid w:val="00E43F4F"/>
    <w:rsid w:val="00E441F3"/>
    <w:rsid w:val="00E442BB"/>
    <w:rsid w:val="00E4455B"/>
    <w:rsid w:val="00E44734"/>
    <w:rsid w:val="00E44B1A"/>
    <w:rsid w:val="00E44B68"/>
    <w:rsid w:val="00E44E57"/>
    <w:rsid w:val="00E44FB9"/>
    <w:rsid w:val="00E45526"/>
    <w:rsid w:val="00E45767"/>
    <w:rsid w:val="00E45A10"/>
    <w:rsid w:val="00E46594"/>
    <w:rsid w:val="00E46B1E"/>
    <w:rsid w:val="00E4734A"/>
    <w:rsid w:val="00E47537"/>
    <w:rsid w:val="00E47AF0"/>
    <w:rsid w:val="00E50176"/>
    <w:rsid w:val="00E50254"/>
    <w:rsid w:val="00E50957"/>
    <w:rsid w:val="00E50B89"/>
    <w:rsid w:val="00E50F68"/>
    <w:rsid w:val="00E510EE"/>
    <w:rsid w:val="00E514D9"/>
    <w:rsid w:val="00E51512"/>
    <w:rsid w:val="00E51D70"/>
    <w:rsid w:val="00E52034"/>
    <w:rsid w:val="00E52101"/>
    <w:rsid w:val="00E52111"/>
    <w:rsid w:val="00E523A1"/>
    <w:rsid w:val="00E529C9"/>
    <w:rsid w:val="00E52A83"/>
    <w:rsid w:val="00E52EC1"/>
    <w:rsid w:val="00E5308C"/>
    <w:rsid w:val="00E53A31"/>
    <w:rsid w:val="00E53E24"/>
    <w:rsid w:val="00E54063"/>
    <w:rsid w:val="00E5428B"/>
    <w:rsid w:val="00E54338"/>
    <w:rsid w:val="00E544B4"/>
    <w:rsid w:val="00E54533"/>
    <w:rsid w:val="00E546A0"/>
    <w:rsid w:val="00E54E0A"/>
    <w:rsid w:val="00E54E9F"/>
    <w:rsid w:val="00E5510A"/>
    <w:rsid w:val="00E558B1"/>
    <w:rsid w:val="00E5593D"/>
    <w:rsid w:val="00E55B1A"/>
    <w:rsid w:val="00E55DF6"/>
    <w:rsid w:val="00E55E61"/>
    <w:rsid w:val="00E56337"/>
    <w:rsid w:val="00E5639C"/>
    <w:rsid w:val="00E56AD4"/>
    <w:rsid w:val="00E56F19"/>
    <w:rsid w:val="00E56F2A"/>
    <w:rsid w:val="00E56F8F"/>
    <w:rsid w:val="00E57037"/>
    <w:rsid w:val="00E57BC1"/>
    <w:rsid w:val="00E57BD7"/>
    <w:rsid w:val="00E6004C"/>
    <w:rsid w:val="00E60053"/>
    <w:rsid w:val="00E60280"/>
    <w:rsid w:val="00E606AE"/>
    <w:rsid w:val="00E60876"/>
    <w:rsid w:val="00E61121"/>
    <w:rsid w:val="00E614A2"/>
    <w:rsid w:val="00E6195B"/>
    <w:rsid w:val="00E62B3A"/>
    <w:rsid w:val="00E62C09"/>
    <w:rsid w:val="00E62E4D"/>
    <w:rsid w:val="00E62FBC"/>
    <w:rsid w:val="00E639EA"/>
    <w:rsid w:val="00E63B28"/>
    <w:rsid w:val="00E63F77"/>
    <w:rsid w:val="00E642FD"/>
    <w:rsid w:val="00E64897"/>
    <w:rsid w:val="00E64AC2"/>
    <w:rsid w:val="00E65427"/>
    <w:rsid w:val="00E6546C"/>
    <w:rsid w:val="00E657CA"/>
    <w:rsid w:val="00E668EE"/>
    <w:rsid w:val="00E67298"/>
    <w:rsid w:val="00E678A7"/>
    <w:rsid w:val="00E70821"/>
    <w:rsid w:val="00E70EE8"/>
    <w:rsid w:val="00E70FC6"/>
    <w:rsid w:val="00E71892"/>
    <w:rsid w:val="00E719B8"/>
    <w:rsid w:val="00E71B7D"/>
    <w:rsid w:val="00E71D01"/>
    <w:rsid w:val="00E71EDB"/>
    <w:rsid w:val="00E7246A"/>
    <w:rsid w:val="00E7311F"/>
    <w:rsid w:val="00E73902"/>
    <w:rsid w:val="00E73905"/>
    <w:rsid w:val="00E746E2"/>
    <w:rsid w:val="00E747D2"/>
    <w:rsid w:val="00E748CF"/>
    <w:rsid w:val="00E74B2F"/>
    <w:rsid w:val="00E74E7C"/>
    <w:rsid w:val="00E74F75"/>
    <w:rsid w:val="00E751A1"/>
    <w:rsid w:val="00E7599E"/>
    <w:rsid w:val="00E759E5"/>
    <w:rsid w:val="00E75A89"/>
    <w:rsid w:val="00E75FE3"/>
    <w:rsid w:val="00E76108"/>
    <w:rsid w:val="00E76BEA"/>
    <w:rsid w:val="00E772C1"/>
    <w:rsid w:val="00E775EA"/>
    <w:rsid w:val="00E775FD"/>
    <w:rsid w:val="00E7767E"/>
    <w:rsid w:val="00E77C76"/>
    <w:rsid w:val="00E80309"/>
    <w:rsid w:val="00E803E5"/>
    <w:rsid w:val="00E809B3"/>
    <w:rsid w:val="00E80DF8"/>
    <w:rsid w:val="00E81657"/>
    <w:rsid w:val="00E81835"/>
    <w:rsid w:val="00E81DD2"/>
    <w:rsid w:val="00E8206F"/>
    <w:rsid w:val="00E82760"/>
    <w:rsid w:val="00E82DEE"/>
    <w:rsid w:val="00E82EF1"/>
    <w:rsid w:val="00E8300E"/>
    <w:rsid w:val="00E830F3"/>
    <w:rsid w:val="00E835AD"/>
    <w:rsid w:val="00E837E0"/>
    <w:rsid w:val="00E84047"/>
    <w:rsid w:val="00E8452F"/>
    <w:rsid w:val="00E84732"/>
    <w:rsid w:val="00E847E9"/>
    <w:rsid w:val="00E85264"/>
    <w:rsid w:val="00E85571"/>
    <w:rsid w:val="00E867F4"/>
    <w:rsid w:val="00E86CFF"/>
    <w:rsid w:val="00E86E69"/>
    <w:rsid w:val="00E86EBE"/>
    <w:rsid w:val="00E8786A"/>
    <w:rsid w:val="00E87A9C"/>
    <w:rsid w:val="00E87C3F"/>
    <w:rsid w:val="00E87D0B"/>
    <w:rsid w:val="00E9031B"/>
    <w:rsid w:val="00E90636"/>
    <w:rsid w:val="00E90918"/>
    <w:rsid w:val="00E90952"/>
    <w:rsid w:val="00E90DEE"/>
    <w:rsid w:val="00E90F01"/>
    <w:rsid w:val="00E911B5"/>
    <w:rsid w:val="00E91351"/>
    <w:rsid w:val="00E91DC1"/>
    <w:rsid w:val="00E91EB1"/>
    <w:rsid w:val="00E920BC"/>
    <w:rsid w:val="00E9241E"/>
    <w:rsid w:val="00E929AD"/>
    <w:rsid w:val="00E92AEA"/>
    <w:rsid w:val="00E92B23"/>
    <w:rsid w:val="00E92B34"/>
    <w:rsid w:val="00E92C28"/>
    <w:rsid w:val="00E92EA7"/>
    <w:rsid w:val="00E930AA"/>
    <w:rsid w:val="00E93668"/>
    <w:rsid w:val="00E93830"/>
    <w:rsid w:val="00E94039"/>
    <w:rsid w:val="00E9406D"/>
    <w:rsid w:val="00E94495"/>
    <w:rsid w:val="00E94565"/>
    <w:rsid w:val="00E94A7C"/>
    <w:rsid w:val="00E94AB8"/>
    <w:rsid w:val="00E94E32"/>
    <w:rsid w:val="00E95AF6"/>
    <w:rsid w:val="00E95D6B"/>
    <w:rsid w:val="00E9612F"/>
    <w:rsid w:val="00E96185"/>
    <w:rsid w:val="00E962C4"/>
    <w:rsid w:val="00E96C30"/>
    <w:rsid w:val="00E9707D"/>
    <w:rsid w:val="00E97357"/>
    <w:rsid w:val="00E975CF"/>
    <w:rsid w:val="00E975FC"/>
    <w:rsid w:val="00E97A09"/>
    <w:rsid w:val="00E97AA0"/>
    <w:rsid w:val="00E97CC3"/>
    <w:rsid w:val="00EA01DE"/>
    <w:rsid w:val="00EA0236"/>
    <w:rsid w:val="00EA0A31"/>
    <w:rsid w:val="00EA0C11"/>
    <w:rsid w:val="00EA0E58"/>
    <w:rsid w:val="00EA0F75"/>
    <w:rsid w:val="00EA1018"/>
    <w:rsid w:val="00EA11CA"/>
    <w:rsid w:val="00EA1224"/>
    <w:rsid w:val="00EA1AFD"/>
    <w:rsid w:val="00EA1D34"/>
    <w:rsid w:val="00EA1DE9"/>
    <w:rsid w:val="00EA1FB9"/>
    <w:rsid w:val="00EA21C0"/>
    <w:rsid w:val="00EA24D6"/>
    <w:rsid w:val="00EA271D"/>
    <w:rsid w:val="00EA28EB"/>
    <w:rsid w:val="00EA28F8"/>
    <w:rsid w:val="00EA2F24"/>
    <w:rsid w:val="00EA3A0E"/>
    <w:rsid w:val="00EA3D04"/>
    <w:rsid w:val="00EA3EBF"/>
    <w:rsid w:val="00EA405E"/>
    <w:rsid w:val="00EA409D"/>
    <w:rsid w:val="00EA4AE7"/>
    <w:rsid w:val="00EA4D47"/>
    <w:rsid w:val="00EA541F"/>
    <w:rsid w:val="00EA5BF0"/>
    <w:rsid w:val="00EA61C8"/>
    <w:rsid w:val="00EA61EE"/>
    <w:rsid w:val="00EA6EA9"/>
    <w:rsid w:val="00EA70EC"/>
    <w:rsid w:val="00EA7A49"/>
    <w:rsid w:val="00EA7D80"/>
    <w:rsid w:val="00EA7D86"/>
    <w:rsid w:val="00EA7F31"/>
    <w:rsid w:val="00EA7F99"/>
    <w:rsid w:val="00EB060F"/>
    <w:rsid w:val="00EB0678"/>
    <w:rsid w:val="00EB09E8"/>
    <w:rsid w:val="00EB18BB"/>
    <w:rsid w:val="00EB1A90"/>
    <w:rsid w:val="00EB1ECF"/>
    <w:rsid w:val="00EB1F03"/>
    <w:rsid w:val="00EB21ED"/>
    <w:rsid w:val="00EB26B9"/>
    <w:rsid w:val="00EB26BC"/>
    <w:rsid w:val="00EB288C"/>
    <w:rsid w:val="00EB2990"/>
    <w:rsid w:val="00EB2A4E"/>
    <w:rsid w:val="00EB2D4C"/>
    <w:rsid w:val="00EB2EF8"/>
    <w:rsid w:val="00EB3189"/>
    <w:rsid w:val="00EB336C"/>
    <w:rsid w:val="00EB3535"/>
    <w:rsid w:val="00EB3884"/>
    <w:rsid w:val="00EB3B94"/>
    <w:rsid w:val="00EB3FCC"/>
    <w:rsid w:val="00EB49B2"/>
    <w:rsid w:val="00EB5278"/>
    <w:rsid w:val="00EB52F0"/>
    <w:rsid w:val="00EB55A3"/>
    <w:rsid w:val="00EB5651"/>
    <w:rsid w:val="00EB5AF0"/>
    <w:rsid w:val="00EB5B5D"/>
    <w:rsid w:val="00EB664B"/>
    <w:rsid w:val="00EB67FE"/>
    <w:rsid w:val="00EB6A89"/>
    <w:rsid w:val="00EB6F39"/>
    <w:rsid w:val="00EC0165"/>
    <w:rsid w:val="00EC09EB"/>
    <w:rsid w:val="00EC0B3E"/>
    <w:rsid w:val="00EC0D53"/>
    <w:rsid w:val="00EC15B7"/>
    <w:rsid w:val="00EC15D4"/>
    <w:rsid w:val="00EC1DC9"/>
    <w:rsid w:val="00EC20A1"/>
    <w:rsid w:val="00EC2535"/>
    <w:rsid w:val="00EC25A0"/>
    <w:rsid w:val="00EC261C"/>
    <w:rsid w:val="00EC2620"/>
    <w:rsid w:val="00EC2978"/>
    <w:rsid w:val="00EC2D61"/>
    <w:rsid w:val="00EC2EE0"/>
    <w:rsid w:val="00EC2F75"/>
    <w:rsid w:val="00EC32D4"/>
    <w:rsid w:val="00EC37DD"/>
    <w:rsid w:val="00EC3AAE"/>
    <w:rsid w:val="00EC3BBC"/>
    <w:rsid w:val="00EC3EE8"/>
    <w:rsid w:val="00EC40A2"/>
    <w:rsid w:val="00EC4405"/>
    <w:rsid w:val="00EC4832"/>
    <w:rsid w:val="00EC4838"/>
    <w:rsid w:val="00EC485C"/>
    <w:rsid w:val="00EC4C22"/>
    <w:rsid w:val="00EC4C97"/>
    <w:rsid w:val="00EC4E7E"/>
    <w:rsid w:val="00EC5367"/>
    <w:rsid w:val="00EC53DA"/>
    <w:rsid w:val="00EC56B3"/>
    <w:rsid w:val="00EC56FA"/>
    <w:rsid w:val="00EC5C6E"/>
    <w:rsid w:val="00EC5CCC"/>
    <w:rsid w:val="00EC62D1"/>
    <w:rsid w:val="00EC6936"/>
    <w:rsid w:val="00EC6AE1"/>
    <w:rsid w:val="00EC6EAF"/>
    <w:rsid w:val="00EC6FD7"/>
    <w:rsid w:val="00EC700E"/>
    <w:rsid w:val="00EC732C"/>
    <w:rsid w:val="00EC7389"/>
    <w:rsid w:val="00EC76D4"/>
    <w:rsid w:val="00EC7CA8"/>
    <w:rsid w:val="00EC7E9B"/>
    <w:rsid w:val="00ED0265"/>
    <w:rsid w:val="00ED042E"/>
    <w:rsid w:val="00ED073F"/>
    <w:rsid w:val="00ED09E4"/>
    <w:rsid w:val="00ED0B55"/>
    <w:rsid w:val="00ED0E70"/>
    <w:rsid w:val="00ED0FF0"/>
    <w:rsid w:val="00ED1149"/>
    <w:rsid w:val="00ED15DA"/>
    <w:rsid w:val="00ED1789"/>
    <w:rsid w:val="00ED185E"/>
    <w:rsid w:val="00ED1AB2"/>
    <w:rsid w:val="00ED1C20"/>
    <w:rsid w:val="00ED1F4F"/>
    <w:rsid w:val="00ED2264"/>
    <w:rsid w:val="00ED24FD"/>
    <w:rsid w:val="00ED2893"/>
    <w:rsid w:val="00ED394C"/>
    <w:rsid w:val="00ED3D91"/>
    <w:rsid w:val="00ED40C8"/>
    <w:rsid w:val="00ED42F6"/>
    <w:rsid w:val="00ED472A"/>
    <w:rsid w:val="00ED4B84"/>
    <w:rsid w:val="00ED4D11"/>
    <w:rsid w:val="00ED4E73"/>
    <w:rsid w:val="00ED51D6"/>
    <w:rsid w:val="00ED5CB4"/>
    <w:rsid w:val="00ED5DF2"/>
    <w:rsid w:val="00ED5E37"/>
    <w:rsid w:val="00ED5F60"/>
    <w:rsid w:val="00ED6611"/>
    <w:rsid w:val="00ED66AD"/>
    <w:rsid w:val="00ED6B7D"/>
    <w:rsid w:val="00ED70AB"/>
    <w:rsid w:val="00ED73C2"/>
    <w:rsid w:val="00ED786A"/>
    <w:rsid w:val="00ED79FB"/>
    <w:rsid w:val="00EE047E"/>
    <w:rsid w:val="00EE059C"/>
    <w:rsid w:val="00EE0A78"/>
    <w:rsid w:val="00EE0CEF"/>
    <w:rsid w:val="00EE13EA"/>
    <w:rsid w:val="00EE147B"/>
    <w:rsid w:val="00EE1853"/>
    <w:rsid w:val="00EE18FF"/>
    <w:rsid w:val="00EE1B32"/>
    <w:rsid w:val="00EE2062"/>
    <w:rsid w:val="00EE20AE"/>
    <w:rsid w:val="00EE26EF"/>
    <w:rsid w:val="00EE2CA5"/>
    <w:rsid w:val="00EE31E1"/>
    <w:rsid w:val="00EE33A8"/>
    <w:rsid w:val="00EE3633"/>
    <w:rsid w:val="00EE370E"/>
    <w:rsid w:val="00EE3C8F"/>
    <w:rsid w:val="00EE3D28"/>
    <w:rsid w:val="00EE3FD6"/>
    <w:rsid w:val="00EE40EC"/>
    <w:rsid w:val="00EE44EA"/>
    <w:rsid w:val="00EE4630"/>
    <w:rsid w:val="00EE4801"/>
    <w:rsid w:val="00EE4910"/>
    <w:rsid w:val="00EE4BDA"/>
    <w:rsid w:val="00EE4DCA"/>
    <w:rsid w:val="00EE4EE4"/>
    <w:rsid w:val="00EE51F3"/>
    <w:rsid w:val="00EE546F"/>
    <w:rsid w:val="00EE55F9"/>
    <w:rsid w:val="00EE5ED7"/>
    <w:rsid w:val="00EE6B25"/>
    <w:rsid w:val="00EE6D1A"/>
    <w:rsid w:val="00EE761D"/>
    <w:rsid w:val="00EE7F9A"/>
    <w:rsid w:val="00EF02E2"/>
    <w:rsid w:val="00EF0BCD"/>
    <w:rsid w:val="00EF1956"/>
    <w:rsid w:val="00EF199A"/>
    <w:rsid w:val="00EF1AC4"/>
    <w:rsid w:val="00EF1E46"/>
    <w:rsid w:val="00EF1EC6"/>
    <w:rsid w:val="00EF1EF0"/>
    <w:rsid w:val="00EF1F9F"/>
    <w:rsid w:val="00EF1FAA"/>
    <w:rsid w:val="00EF200F"/>
    <w:rsid w:val="00EF2210"/>
    <w:rsid w:val="00EF22D3"/>
    <w:rsid w:val="00EF2533"/>
    <w:rsid w:val="00EF29B1"/>
    <w:rsid w:val="00EF3843"/>
    <w:rsid w:val="00EF4E06"/>
    <w:rsid w:val="00EF54BE"/>
    <w:rsid w:val="00EF54BF"/>
    <w:rsid w:val="00EF5DA6"/>
    <w:rsid w:val="00EF635D"/>
    <w:rsid w:val="00EF637F"/>
    <w:rsid w:val="00EF675B"/>
    <w:rsid w:val="00EF6F6A"/>
    <w:rsid w:val="00EF72BD"/>
    <w:rsid w:val="00EF73B3"/>
    <w:rsid w:val="00EF792F"/>
    <w:rsid w:val="00EF7B63"/>
    <w:rsid w:val="00EF7C2C"/>
    <w:rsid w:val="00EF7C99"/>
    <w:rsid w:val="00EF7D6D"/>
    <w:rsid w:val="00EF7F45"/>
    <w:rsid w:val="00F001AF"/>
    <w:rsid w:val="00F006CC"/>
    <w:rsid w:val="00F00BA3"/>
    <w:rsid w:val="00F01432"/>
    <w:rsid w:val="00F01958"/>
    <w:rsid w:val="00F01E38"/>
    <w:rsid w:val="00F01ECA"/>
    <w:rsid w:val="00F02631"/>
    <w:rsid w:val="00F03959"/>
    <w:rsid w:val="00F03A45"/>
    <w:rsid w:val="00F03BE1"/>
    <w:rsid w:val="00F03D20"/>
    <w:rsid w:val="00F0434F"/>
    <w:rsid w:val="00F04AB7"/>
    <w:rsid w:val="00F04C3E"/>
    <w:rsid w:val="00F04C5A"/>
    <w:rsid w:val="00F04FA6"/>
    <w:rsid w:val="00F05471"/>
    <w:rsid w:val="00F05A6E"/>
    <w:rsid w:val="00F05F0C"/>
    <w:rsid w:val="00F064AF"/>
    <w:rsid w:val="00F067BB"/>
    <w:rsid w:val="00F06AF0"/>
    <w:rsid w:val="00F06BD9"/>
    <w:rsid w:val="00F06F3E"/>
    <w:rsid w:val="00F070D0"/>
    <w:rsid w:val="00F07398"/>
    <w:rsid w:val="00F074E2"/>
    <w:rsid w:val="00F07ACD"/>
    <w:rsid w:val="00F07EA4"/>
    <w:rsid w:val="00F07F5D"/>
    <w:rsid w:val="00F10048"/>
    <w:rsid w:val="00F1011C"/>
    <w:rsid w:val="00F106DC"/>
    <w:rsid w:val="00F10C04"/>
    <w:rsid w:val="00F113D6"/>
    <w:rsid w:val="00F118A5"/>
    <w:rsid w:val="00F119BC"/>
    <w:rsid w:val="00F11AE4"/>
    <w:rsid w:val="00F1202B"/>
    <w:rsid w:val="00F12492"/>
    <w:rsid w:val="00F12634"/>
    <w:rsid w:val="00F12685"/>
    <w:rsid w:val="00F12935"/>
    <w:rsid w:val="00F12977"/>
    <w:rsid w:val="00F12F66"/>
    <w:rsid w:val="00F1362D"/>
    <w:rsid w:val="00F136F9"/>
    <w:rsid w:val="00F13EB6"/>
    <w:rsid w:val="00F13EBC"/>
    <w:rsid w:val="00F14301"/>
    <w:rsid w:val="00F14355"/>
    <w:rsid w:val="00F14449"/>
    <w:rsid w:val="00F14852"/>
    <w:rsid w:val="00F1489C"/>
    <w:rsid w:val="00F148D4"/>
    <w:rsid w:val="00F149D9"/>
    <w:rsid w:val="00F14A9D"/>
    <w:rsid w:val="00F14B2D"/>
    <w:rsid w:val="00F14FC7"/>
    <w:rsid w:val="00F150A8"/>
    <w:rsid w:val="00F15227"/>
    <w:rsid w:val="00F15881"/>
    <w:rsid w:val="00F15AB6"/>
    <w:rsid w:val="00F15B6A"/>
    <w:rsid w:val="00F15C17"/>
    <w:rsid w:val="00F15C55"/>
    <w:rsid w:val="00F16257"/>
    <w:rsid w:val="00F16491"/>
    <w:rsid w:val="00F167B6"/>
    <w:rsid w:val="00F16BCA"/>
    <w:rsid w:val="00F16DE1"/>
    <w:rsid w:val="00F16E75"/>
    <w:rsid w:val="00F17202"/>
    <w:rsid w:val="00F17808"/>
    <w:rsid w:val="00F17A0E"/>
    <w:rsid w:val="00F17D8D"/>
    <w:rsid w:val="00F17FF5"/>
    <w:rsid w:val="00F2028C"/>
    <w:rsid w:val="00F20338"/>
    <w:rsid w:val="00F2070F"/>
    <w:rsid w:val="00F20BF3"/>
    <w:rsid w:val="00F20C54"/>
    <w:rsid w:val="00F20EC8"/>
    <w:rsid w:val="00F21169"/>
    <w:rsid w:val="00F214A2"/>
    <w:rsid w:val="00F215C7"/>
    <w:rsid w:val="00F22611"/>
    <w:rsid w:val="00F22DDF"/>
    <w:rsid w:val="00F22EB7"/>
    <w:rsid w:val="00F22FEF"/>
    <w:rsid w:val="00F23312"/>
    <w:rsid w:val="00F2360D"/>
    <w:rsid w:val="00F23868"/>
    <w:rsid w:val="00F238B3"/>
    <w:rsid w:val="00F23BCD"/>
    <w:rsid w:val="00F23DC6"/>
    <w:rsid w:val="00F23E87"/>
    <w:rsid w:val="00F244C4"/>
    <w:rsid w:val="00F24800"/>
    <w:rsid w:val="00F24908"/>
    <w:rsid w:val="00F250AF"/>
    <w:rsid w:val="00F25397"/>
    <w:rsid w:val="00F253B3"/>
    <w:rsid w:val="00F2641C"/>
    <w:rsid w:val="00F268A7"/>
    <w:rsid w:val="00F26A39"/>
    <w:rsid w:val="00F26B23"/>
    <w:rsid w:val="00F27140"/>
    <w:rsid w:val="00F271B2"/>
    <w:rsid w:val="00F2747F"/>
    <w:rsid w:val="00F27668"/>
    <w:rsid w:val="00F276DD"/>
    <w:rsid w:val="00F27925"/>
    <w:rsid w:val="00F27B76"/>
    <w:rsid w:val="00F27E8E"/>
    <w:rsid w:val="00F30013"/>
    <w:rsid w:val="00F3036C"/>
    <w:rsid w:val="00F30500"/>
    <w:rsid w:val="00F30687"/>
    <w:rsid w:val="00F30691"/>
    <w:rsid w:val="00F30963"/>
    <w:rsid w:val="00F31854"/>
    <w:rsid w:val="00F31898"/>
    <w:rsid w:val="00F31EC0"/>
    <w:rsid w:val="00F32DB6"/>
    <w:rsid w:val="00F32E87"/>
    <w:rsid w:val="00F33046"/>
    <w:rsid w:val="00F34519"/>
    <w:rsid w:val="00F345A2"/>
    <w:rsid w:val="00F34663"/>
    <w:rsid w:val="00F34BDF"/>
    <w:rsid w:val="00F3554A"/>
    <w:rsid w:val="00F36091"/>
    <w:rsid w:val="00F362D9"/>
    <w:rsid w:val="00F366D5"/>
    <w:rsid w:val="00F36B38"/>
    <w:rsid w:val="00F36EEC"/>
    <w:rsid w:val="00F3755A"/>
    <w:rsid w:val="00F37FE7"/>
    <w:rsid w:val="00F40119"/>
    <w:rsid w:val="00F403EB"/>
    <w:rsid w:val="00F40D98"/>
    <w:rsid w:val="00F41252"/>
    <w:rsid w:val="00F41328"/>
    <w:rsid w:val="00F41377"/>
    <w:rsid w:val="00F418E7"/>
    <w:rsid w:val="00F41BE4"/>
    <w:rsid w:val="00F41CC8"/>
    <w:rsid w:val="00F41EDD"/>
    <w:rsid w:val="00F42F56"/>
    <w:rsid w:val="00F437A4"/>
    <w:rsid w:val="00F4390E"/>
    <w:rsid w:val="00F43AFE"/>
    <w:rsid w:val="00F43C4E"/>
    <w:rsid w:val="00F43CA5"/>
    <w:rsid w:val="00F43E95"/>
    <w:rsid w:val="00F445FE"/>
    <w:rsid w:val="00F4463C"/>
    <w:rsid w:val="00F44710"/>
    <w:rsid w:val="00F44747"/>
    <w:rsid w:val="00F447AA"/>
    <w:rsid w:val="00F448E9"/>
    <w:rsid w:val="00F44C15"/>
    <w:rsid w:val="00F44C5A"/>
    <w:rsid w:val="00F44FF3"/>
    <w:rsid w:val="00F45540"/>
    <w:rsid w:val="00F456ED"/>
    <w:rsid w:val="00F45C2D"/>
    <w:rsid w:val="00F45E87"/>
    <w:rsid w:val="00F45FFB"/>
    <w:rsid w:val="00F46354"/>
    <w:rsid w:val="00F46F70"/>
    <w:rsid w:val="00F47397"/>
    <w:rsid w:val="00F47752"/>
    <w:rsid w:val="00F477FB"/>
    <w:rsid w:val="00F47832"/>
    <w:rsid w:val="00F50E07"/>
    <w:rsid w:val="00F51D3F"/>
    <w:rsid w:val="00F520C5"/>
    <w:rsid w:val="00F52CEA"/>
    <w:rsid w:val="00F53010"/>
    <w:rsid w:val="00F53357"/>
    <w:rsid w:val="00F5355C"/>
    <w:rsid w:val="00F5356B"/>
    <w:rsid w:val="00F53688"/>
    <w:rsid w:val="00F5396D"/>
    <w:rsid w:val="00F53A2E"/>
    <w:rsid w:val="00F53C12"/>
    <w:rsid w:val="00F53C28"/>
    <w:rsid w:val="00F53C9F"/>
    <w:rsid w:val="00F54241"/>
    <w:rsid w:val="00F546C6"/>
    <w:rsid w:val="00F54728"/>
    <w:rsid w:val="00F549B9"/>
    <w:rsid w:val="00F549CC"/>
    <w:rsid w:val="00F54B19"/>
    <w:rsid w:val="00F54F58"/>
    <w:rsid w:val="00F556E0"/>
    <w:rsid w:val="00F55A90"/>
    <w:rsid w:val="00F55BDA"/>
    <w:rsid w:val="00F5634F"/>
    <w:rsid w:val="00F5678F"/>
    <w:rsid w:val="00F5686C"/>
    <w:rsid w:val="00F568F2"/>
    <w:rsid w:val="00F56B6F"/>
    <w:rsid w:val="00F573EB"/>
    <w:rsid w:val="00F5778F"/>
    <w:rsid w:val="00F577D2"/>
    <w:rsid w:val="00F578E0"/>
    <w:rsid w:val="00F57A18"/>
    <w:rsid w:val="00F57A32"/>
    <w:rsid w:val="00F57CF8"/>
    <w:rsid w:val="00F6068D"/>
    <w:rsid w:val="00F60C24"/>
    <w:rsid w:val="00F60DA9"/>
    <w:rsid w:val="00F60F2E"/>
    <w:rsid w:val="00F61608"/>
    <w:rsid w:val="00F61D31"/>
    <w:rsid w:val="00F6229D"/>
    <w:rsid w:val="00F62459"/>
    <w:rsid w:val="00F62783"/>
    <w:rsid w:val="00F62B66"/>
    <w:rsid w:val="00F62FCF"/>
    <w:rsid w:val="00F630B6"/>
    <w:rsid w:val="00F630F1"/>
    <w:rsid w:val="00F63377"/>
    <w:rsid w:val="00F633C0"/>
    <w:rsid w:val="00F6389C"/>
    <w:rsid w:val="00F63CFB"/>
    <w:rsid w:val="00F63FA9"/>
    <w:rsid w:val="00F647E5"/>
    <w:rsid w:val="00F649F2"/>
    <w:rsid w:val="00F64BD9"/>
    <w:rsid w:val="00F64FD1"/>
    <w:rsid w:val="00F656EF"/>
    <w:rsid w:val="00F65C6E"/>
    <w:rsid w:val="00F65E7D"/>
    <w:rsid w:val="00F666E2"/>
    <w:rsid w:val="00F66CDC"/>
    <w:rsid w:val="00F66DA1"/>
    <w:rsid w:val="00F66EC1"/>
    <w:rsid w:val="00F67261"/>
    <w:rsid w:val="00F67341"/>
    <w:rsid w:val="00F678E0"/>
    <w:rsid w:val="00F67B92"/>
    <w:rsid w:val="00F67DC9"/>
    <w:rsid w:val="00F67F58"/>
    <w:rsid w:val="00F70046"/>
    <w:rsid w:val="00F701C7"/>
    <w:rsid w:val="00F7070C"/>
    <w:rsid w:val="00F70DCC"/>
    <w:rsid w:val="00F70EAD"/>
    <w:rsid w:val="00F7127A"/>
    <w:rsid w:val="00F715F1"/>
    <w:rsid w:val="00F71C7C"/>
    <w:rsid w:val="00F71CF7"/>
    <w:rsid w:val="00F72570"/>
    <w:rsid w:val="00F726B4"/>
    <w:rsid w:val="00F728C3"/>
    <w:rsid w:val="00F72A5E"/>
    <w:rsid w:val="00F72A9B"/>
    <w:rsid w:val="00F72BBF"/>
    <w:rsid w:val="00F72E10"/>
    <w:rsid w:val="00F72F64"/>
    <w:rsid w:val="00F73415"/>
    <w:rsid w:val="00F7351A"/>
    <w:rsid w:val="00F73712"/>
    <w:rsid w:val="00F739AD"/>
    <w:rsid w:val="00F73AA5"/>
    <w:rsid w:val="00F73B86"/>
    <w:rsid w:val="00F73D56"/>
    <w:rsid w:val="00F7421F"/>
    <w:rsid w:val="00F74A06"/>
    <w:rsid w:val="00F74D6B"/>
    <w:rsid w:val="00F75235"/>
    <w:rsid w:val="00F752AB"/>
    <w:rsid w:val="00F75388"/>
    <w:rsid w:val="00F759A3"/>
    <w:rsid w:val="00F75D2C"/>
    <w:rsid w:val="00F7636F"/>
    <w:rsid w:val="00F764A1"/>
    <w:rsid w:val="00F7671B"/>
    <w:rsid w:val="00F76949"/>
    <w:rsid w:val="00F76B2B"/>
    <w:rsid w:val="00F76BFF"/>
    <w:rsid w:val="00F76D1E"/>
    <w:rsid w:val="00F76E24"/>
    <w:rsid w:val="00F777E8"/>
    <w:rsid w:val="00F77DB2"/>
    <w:rsid w:val="00F80151"/>
    <w:rsid w:val="00F8083E"/>
    <w:rsid w:val="00F808B4"/>
    <w:rsid w:val="00F80EB9"/>
    <w:rsid w:val="00F80FB1"/>
    <w:rsid w:val="00F811D6"/>
    <w:rsid w:val="00F81743"/>
    <w:rsid w:val="00F81CB9"/>
    <w:rsid w:val="00F81FB5"/>
    <w:rsid w:val="00F82677"/>
    <w:rsid w:val="00F827B6"/>
    <w:rsid w:val="00F828BE"/>
    <w:rsid w:val="00F831A3"/>
    <w:rsid w:val="00F83409"/>
    <w:rsid w:val="00F83494"/>
    <w:rsid w:val="00F83541"/>
    <w:rsid w:val="00F83694"/>
    <w:rsid w:val="00F8387A"/>
    <w:rsid w:val="00F83A00"/>
    <w:rsid w:val="00F83AEF"/>
    <w:rsid w:val="00F83B82"/>
    <w:rsid w:val="00F83FA6"/>
    <w:rsid w:val="00F84043"/>
    <w:rsid w:val="00F84C4D"/>
    <w:rsid w:val="00F850D7"/>
    <w:rsid w:val="00F8512E"/>
    <w:rsid w:val="00F8555F"/>
    <w:rsid w:val="00F85EB9"/>
    <w:rsid w:val="00F869E2"/>
    <w:rsid w:val="00F86B57"/>
    <w:rsid w:val="00F86CED"/>
    <w:rsid w:val="00F86FF2"/>
    <w:rsid w:val="00F871CE"/>
    <w:rsid w:val="00F874B1"/>
    <w:rsid w:val="00F87FF3"/>
    <w:rsid w:val="00F90148"/>
    <w:rsid w:val="00F901BA"/>
    <w:rsid w:val="00F90202"/>
    <w:rsid w:val="00F90451"/>
    <w:rsid w:val="00F907F7"/>
    <w:rsid w:val="00F90AC9"/>
    <w:rsid w:val="00F918BE"/>
    <w:rsid w:val="00F91F40"/>
    <w:rsid w:val="00F9246D"/>
    <w:rsid w:val="00F9264E"/>
    <w:rsid w:val="00F9290B"/>
    <w:rsid w:val="00F92B71"/>
    <w:rsid w:val="00F92E53"/>
    <w:rsid w:val="00F92E95"/>
    <w:rsid w:val="00F92F05"/>
    <w:rsid w:val="00F936C5"/>
    <w:rsid w:val="00F939A5"/>
    <w:rsid w:val="00F93AD7"/>
    <w:rsid w:val="00F9447F"/>
    <w:rsid w:val="00F946F6"/>
    <w:rsid w:val="00F9490D"/>
    <w:rsid w:val="00F94D96"/>
    <w:rsid w:val="00F94ECB"/>
    <w:rsid w:val="00F95429"/>
    <w:rsid w:val="00F95A91"/>
    <w:rsid w:val="00F963A2"/>
    <w:rsid w:val="00F965D7"/>
    <w:rsid w:val="00F967B2"/>
    <w:rsid w:val="00F969D6"/>
    <w:rsid w:val="00F96A21"/>
    <w:rsid w:val="00F96CE2"/>
    <w:rsid w:val="00F96F2C"/>
    <w:rsid w:val="00F97445"/>
    <w:rsid w:val="00F9762A"/>
    <w:rsid w:val="00F97700"/>
    <w:rsid w:val="00F977A1"/>
    <w:rsid w:val="00FA0087"/>
    <w:rsid w:val="00FA0176"/>
    <w:rsid w:val="00FA024F"/>
    <w:rsid w:val="00FA09CD"/>
    <w:rsid w:val="00FA0B08"/>
    <w:rsid w:val="00FA0DF2"/>
    <w:rsid w:val="00FA180F"/>
    <w:rsid w:val="00FA1AF8"/>
    <w:rsid w:val="00FA251A"/>
    <w:rsid w:val="00FA2570"/>
    <w:rsid w:val="00FA26CB"/>
    <w:rsid w:val="00FA28F5"/>
    <w:rsid w:val="00FA2DEA"/>
    <w:rsid w:val="00FA2E4C"/>
    <w:rsid w:val="00FA341C"/>
    <w:rsid w:val="00FA35B7"/>
    <w:rsid w:val="00FA42A2"/>
    <w:rsid w:val="00FA457B"/>
    <w:rsid w:val="00FA4679"/>
    <w:rsid w:val="00FA5D66"/>
    <w:rsid w:val="00FA61C2"/>
    <w:rsid w:val="00FA65CD"/>
    <w:rsid w:val="00FA678B"/>
    <w:rsid w:val="00FA68A3"/>
    <w:rsid w:val="00FA6A9C"/>
    <w:rsid w:val="00FA6DAE"/>
    <w:rsid w:val="00FA6DC2"/>
    <w:rsid w:val="00FA6FA4"/>
    <w:rsid w:val="00FA71A8"/>
    <w:rsid w:val="00FA7381"/>
    <w:rsid w:val="00FA73A4"/>
    <w:rsid w:val="00FA7439"/>
    <w:rsid w:val="00FA74C7"/>
    <w:rsid w:val="00FA7559"/>
    <w:rsid w:val="00FA7671"/>
    <w:rsid w:val="00FB0B9D"/>
    <w:rsid w:val="00FB0ED4"/>
    <w:rsid w:val="00FB109C"/>
    <w:rsid w:val="00FB131F"/>
    <w:rsid w:val="00FB1F34"/>
    <w:rsid w:val="00FB23F8"/>
    <w:rsid w:val="00FB2ACA"/>
    <w:rsid w:val="00FB2FEA"/>
    <w:rsid w:val="00FB3439"/>
    <w:rsid w:val="00FB358F"/>
    <w:rsid w:val="00FB37F3"/>
    <w:rsid w:val="00FB3A9D"/>
    <w:rsid w:val="00FB3BD7"/>
    <w:rsid w:val="00FB3FAE"/>
    <w:rsid w:val="00FB426E"/>
    <w:rsid w:val="00FB4B46"/>
    <w:rsid w:val="00FB4B5A"/>
    <w:rsid w:val="00FB4B70"/>
    <w:rsid w:val="00FB4D6E"/>
    <w:rsid w:val="00FB4F3E"/>
    <w:rsid w:val="00FB51F5"/>
    <w:rsid w:val="00FB55C2"/>
    <w:rsid w:val="00FB5608"/>
    <w:rsid w:val="00FB5803"/>
    <w:rsid w:val="00FB593F"/>
    <w:rsid w:val="00FB5BA0"/>
    <w:rsid w:val="00FB617B"/>
    <w:rsid w:val="00FB61AB"/>
    <w:rsid w:val="00FB6296"/>
    <w:rsid w:val="00FB6320"/>
    <w:rsid w:val="00FB649E"/>
    <w:rsid w:val="00FB69B8"/>
    <w:rsid w:val="00FB6E04"/>
    <w:rsid w:val="00FB7323"/>
    <w:rsid w:val="00FB7516"/>
    <w:rsid w:val="00FB7AC4"/>
    <w:rsid w:val="00FB7FF9"/>
    <w:rsid w:val="00FC0541"/>
    <w:rsid w:val="00FC09B0"/>
    <w:rsid w:val="00FC0C4F"/>
    <w:rsid w:val="00FC0F2B"/>
    <w:rsid w:val="00FC1634"/>
    <w:rsid w:val="00FC1696"/>
    <w:rsid w:val="00FC1705"/>
    <w:rsid w:val="00FC1809"/>
    <w:rsid w:val="00FC1C7D"/>
    <w:rsid w:val="00FC1CAB"/>
    <w:rsid w:val="00FC366E"/>
    <w:rsid w:val="00FC368E"/>
    <w:rsid w:val="00FC3B9E"/>
    <w:rsid w:val="00FC4291"/>
    <w:rsid w:val="00FC42AA"/>
    <w:rsid w:val="00FC458F"/>
    <w:rsid w:val="00FC4FF3"/>
    <w:rsid w:val="00FC5128"/>
    <w:rsid w:val="00FC5321"/>
    <w:rsid w:val="00FC53D9"/>
    <w:rsid w:val="00FC569C"/>
    <w:rsid w:val="00FC5C95"/>
    <w:rsid w:val="00FC5E24"/>
    <w:rsid w:val="00FC6125"/>
    <w:rsid w:val="00FC6915"/>
    <w:rsid w:val="00FC6BA0"/>
    <w:rsid w:val="00FC6EFB"/>
    <w:rsid w:val="00FC7235"/>
    <w:rsid w:val="00FC7263"/>
    <w:rsid w:val="00FC750C"/>
    <w:rsid w:val="00FC7811"/>
    <w:rsid w:val="00FC798C"/>
    <w:rsid w:val="00FC7FE2"/>
    <w:rsid w:val="00FD0080"/>
    <w:rsid w:val="00FD074E"/>
    <w:rsid w:val="00FD0891"/>
    <w:rsid w:val="00FD0DC1"/>
    <w:rsid w:val="00FD0ED3"/>
    <w:rsid w:val="00FD1168"/>
    <w:rsid w:val="00FD14BD"/>
    <w:rsid w:val="00FD15BF"/>
    <w:rsid w:val="00FD1997"/>
    <w:rsid w:val="00FD1A4D"/>
    <w:rsid w:val="00FD1B10"/>
    <w:rsid w:val="00FD1F4A"/>
    <w:rsid w:val="00FD2090"/>
    <w:rsid w:val="00FD2868"/>
    <w:rsid w:val="00FD2B02"/>
    <w:rsid w:val="00FD2ED3"/>
    <w:rsid w:val="00FD2F54"/>
    <w:rsid w:val="00FD3126"/>
    <w:rsid w:val="00FD3235"/>
    <w:rsid w:val="00FD36DF"/>
    <w:rsid w:val="00FD37A7"/>
    <w:rsid w:val="00FD39FF"/>
    <w:rsid w:val="00FD3BAA"/>
    <w:rsid w:val="00FD4272"/>
    <w:rsid w:val="00FD4AC1"/>
    <w:rsid w:val="00FD4B81"/>
    <w:rsid w:val="00FD51C0"/>
    <w:rsid w:val="00FD5863"/>
    <w:rsid w:val="00FD5AE9"/>
    <w:rsid w:val="00FD5C56"/>
    <w:rsid w:val="00FD6575"/>
    <w:rsid w:val="00FD66E1"/>
    <w:rsid w:val="00FD6B1D"/>
    <w:rsid w:val="00FD6F0C"/>
    <w:rsid w:val="00FD6F99"/>
    <w:rsid w:val="00FD707B"/>
    <w:rsid w:val="00FD75CE"/>
    <w:rsid w:val="00FE0056"/>
    <w:rsid w:val="00FE05D9"/>
    <w:rsid w:val="00FE0EFF"/>
    <w:rsid w:val="00FE0FBF"/>
    <w:rsid w:val="00FE1125"/>
    <w:rsid w:val="00FE1370"/>
    <w:rsid w:val="00FE14C2"/>
    <w:rsid w:val="00FE1896"/>
    <w:rsid w:val="00FE1E4E"/>
    <w:rsid w:val="00FE25DB"/>
    <w:rsid w:val="00FE26E2"/>
    <w:rsid w:val="00FE3027"/>
    <w:rsid w:val="00FE37D8"/>
    <w:rsid w:val="00FE37DA"/>
    <w:rsid w:val="00FE40E5"/>
    <w:rsid w:val="00FE4195"/>
    <w:rsid w:val="00FE447E"/>
    <w:rsid w:val="00FE4BD0"/>
    <w:rsid w:val="00FE4C07"/>
    <w:rsid w:val="00FE4E53"/>
    <w:rsid w:val="00FE4FC6"/>
    <w:rsid w:val="00FE500A"/>
    <w:rsid w:val="00FE52D4"/>
    <w:rsid w:val="00FE542A"/>
    <w:rsid w:val="00FE5BE9"/>
    <w:rsid w:val="00FE5D27"/>
    <w:rsid w:val="00FE5F42"/>
    <w:rsid w:val="00FE62E2"/>
    <w:rsid w:val="00FE659A"/>
    <w:rsid w:val="00FE6818"/>
    <w:rsid w:val="00FE68C3"/>
    <w:rsid w:val="00FE6D84"/>
    <w:rsid w:val="00FE6D8B"/>
    <w:rsid w:val="00FE6FB5"/>
    <w:rsid w:val="00FE705A"/>
    <w:rsid w:val="00FE709C"/>
    <w:rsid w:val="00FE70FC"/>
    <w:rsid w:val="00FE71B2"/>
    <w:rsid w:val="00FE725E"/>
    <w:rsid w:val="00FE7517"/>
    <w:rsid w:val="00FF0568"/>
    <w:rsid w:val="00FF0C71"/>
    <w:rsid w:val="00FF0D3E"/>
    <w:rsid w:val="00FF0E02"/>
    <w:rsid w:val="00FF134A"/>
    <w:rsid w:val="00FF1537"/>
    <w:rsid w:val="00FF17C0"/>
    <w:rsid w:val="00FF1A36"/>
    <w:rsid w:val="00FF29DF"/>
    <w:rsid w:val="00FF31FF"/>
    <w:rsid w:val="00FF33C7"/>
    <w:rsid w:val="00FF34D5"/>
    <w:rsid w:val="00FF372E"/>
    <w:rsid w:val="00FF3DCF"/>
    <w:rsid w:val="00FF3F30"/>
    <w:rsid w:val="00FF4512"/>
    <w:rsid w:val="00FF4643"/>
    <w:rsid w:val="00FF48BF"/>
    <w:rsid w:val="00FF4D6D"/>
    <w:rsid w:val="00FF4F40"/>
    <w:rsid w:val="00FF524C"/>
    <w:rsid w:val="00FF5288"/>
    <w:rsid w:val="00FF5484"/>
    <w:rsid w:val="00FF57B8"/>
    <w:rsid w:val="00FF5F5A"/>
    <w:rsid w:val="00FF60B3"/>
    <w:rsid w:val="00FF61F9"/>
    <w:rsid w:val="00FF651F"/>
    <w:rsid w:val="00FF7015"/>
    <w:rsid w:val="00FF71A5"/>
    <w:rsid w:val="00FF7226"/>
    <w:rsid w:val="00FF7B0D"/>
    <w:rsid w:val="00FF7F74"/>
    <w:rsid w:val="012B1D39"/>
    <w:rsid w:val="013C8B18"/>
    <w:rsid w:val="01868956"/>
    <w:rsid w:val="02161B51"/>
    <w:rsid w:val="0230AE05"/>
    <w:rsid w:val="02723EEF"/>
    <w:rsid w:val="02AE503B"/>
    <w:rsid w:val="030CFA66"/>
    <w:rsid w:val="0382392D"/>
    <w:rsid w:val="03938798"/>
    <w:rsid w:val="0399B485"/>
    <w:rsid w:val="03B3E856"/>
    <w:rsid w:val="03C4BC8D"/>
    <w:rsid w:val="03C9D2A3"/>
    <w:rsid w:val="03E406EB"/>
    <w:rsid w:val="0445B742"/>
    <w:rsid w:val="044CC15A"/>
    <w:rsid w:val="0463CCA8"/>
    <w:rsid w:val="046F1FB7"/>
    <w:rsid w:val="046F3C94"/>
    <w:rsid w:val="04798929"/>
    <w:rsid w:val="04E66DC6"/>
    <w:rsid w:val="04E9CFE7"/>
    <w:rsid w:val="04F166D0"/>
    <w:rsid w:val="04FA407A"/>
    <w:rsid w:val="0580B193"/>
    <w:rsid w:val="05B70324"/>
    <w:rsid w:val="05D4184C"/>
    <w:rsid w:val="05D724AB"/>
    <w:rsid w:val="05D99BE0"/>
    <w:rsid w:val="06133850"/>
    <w:rsid w:val="066B0EBF"/>
    <w:rsid w:val="06707C96"/>
    <w:rsid w:val="06C65A01"/>
    <w:rsid w:val="06DE193B"/>
    <w:rsid w:val="0718A45E"/>
    <w:rsid w:val="071A13A2"/>
    <w:rsid w:val="071FAA01"/>
    <w:rsid w:val="07476B0E"/>
    <w:rsid w:val="0750B018"/>
    <w:rsid w:val="07517CF4"/>
    <w:rsid w:val="075512D2"/>
    <w:rsid w:val="0778490B"/>
    <w:rsid w:val="078433EA"/>
    <w:rsid w:val="079B478F"/>
    <w:rsid w:val="07C7C8AA"/>
    <w:rsid w:val="08048524"/>
    <w:rsid w:val="083F5F84"/>
    <w:rsid w:val="086BE19A"/>
    <w:rsid w:val="088DE584"/>
    <w:rsid w:val="08A44135"/>
    <w:rsid w:val="08CDA24C"/>
    <w:rsid w:val="08E658CD"/>
    <w:rsid w:val="0911F9D5"/>
    <w:rsid w:val="09176A30"/>
    <w:rsid w:val="092A4F36"/>
    <w:rsid w:val="092DE686"/>
    <w:rsid w:val="0930F79D"/>
    <w:rsid w:val="093341AD"/>
    <w:rsid w:val="096DB584"/>
    <w:rsid w:val="098C8E5B"/>
    <w:rsid w:val="099131A2"/>
    <w:rsid w:val="09A2A310"/>
    <w:rsid w:val="09AF2CA1"/>
    <w:rsid w:val="09B7D63B"/>
    <w:rsid w:val="09CEDB57"/>
    <w:rsid w:val="09F8CB82"/>
    <w:rsid w:val="09FFA183"/>
    <w:rsid w:val="0A152A19"/>
    <w:rsid w:val="0A1ADD60"/>
    <w:rsid w:val="0A268CEF"/>
    <w:rsid w:val="0A36129B"/>
    <w:rsid w:val="0A477DA6"/>
    <w:rsid w:val="0A48BE9B"/>
    <w:rsid w:val="0A63845D"/>
    <w:rsid w:val="0A80CCDF"/>
    <w:rsid w:val="0A9D8F31"/>
    <w:rsid w:val="0AAF77D6"/>
    <w:rsid w:val="0AEA200C"/>
    <w:rsid w:val="0B016F66"/>
    <w:rsid w:val="0B0E9FC4"/>
    <w:rsid w:val="0B109FD5"/>
    <w:rsid w:val="0B33DC8E"/>
    <w:rsid w:val="0B3A8CED"/>
    <w:rsid w:val="0B623DD3"/>
    <w:rsid w:val="0B8316AB"/>
    <w:rsid w:val="0BA1A4B6"/>
    <w:rsid w:val="0BB764E7"/>
    <w:rsid w:val="0BBE2639"/>
    <w:rsid w:val="0BCAA17C"/>
    <w:rsid w:val="0BDDFFC5"/>
    <w:rsid w:val="0C131526"/>
    <w:rsid w:val="0C35B4A2"/>
    <w:rsid w:val="0C7B2E94"/>
    <w:rsid w:val="0C7B31A0"/>
    <w:rsid w:val="0CCEFFF4"/>
    <w:rsid w:val="0D35CF36"/>
    <w:rsid w:val="0D7CBC40"/>
    <w:rsid w:val="0D8CDF46"/>
    <w:rsid w:val="0D9008C9"/>
    <w:rsid w:val="0DD330FD"/>
    <w:rsid w:val="0DEF36FD"/>
    <w:rsid w:val="0E0ED7C5"/>
    <w:rsid w:val="0E14A090"/>
    <w:rsid w:val="0E2C7644"/>
    <w:rsid w:val="0E389461"/>
    <w:rsid w:val="0E4BE401"/>
    <w:rsid w:val="0E59A989"/>
    <w:rsid w:val="0E639DB0"/>
    <w:rsid w:val="0E7C44D5"/>
    <w:rsid w:val="0E80996B"/>
    <w:rsid w:val="0EBB7E7D"/>
    <w:rsid w:val="0ECE19CE"/>
    <w:rsid w:val="0EE917AC"/>
    <w:rsid w:val="0F01E577"/>
    <w:rsid w:val="0F5915E0"/>
    <w:rsid w:val="0FCB6C8D"/>
    <w:rsid w:val="0FD81C8B"/>
    <w:rsid w:val="0FF72C4D"/>
    <w:rsid w:val="10087CCD"/>
    <w:rsid w:val="102DB4C5"/>
    <w:rsid w:val="1032A036"/>
    <w:rsid w:val="10483369"/>
    <w:rsid w:val="1077C560"/>
    <w:rsid w:val="10B2B7E9"/>
    <w:rsid w:val="10D934F2"/>
    <w:rsid w:val="10E1A599"/>
    <w:rsid w:val="110206C9"/>
    <w:rsid w:val="11354C16"/>
    <w:rsid w:val="1144DA98"/>
    <w:rsid w:val="11587F4E"/>
    <w:rsid w:val="120196EF"/>
    <w:rsid w:val="1247B337"/>
    <w:rsid w:val="125D74A0"/>
    <w:rsid w:val="12607761"/>
    <w:rsid w:val="12615365"/>
    <w:rsid w:val="12624D22"/>
    <w:rsid w:val="1266571F"/>
    <w:rsid w:val="127571FD"/>
    <w:rsid w:val="128B7D36"/>
    <w:rsid w:val="1291627B"/>
    <w:rsid w:val="12A7BB41"/>
    <w:rsid w:val="12B668FD"/>
    <w:rsid w:val="12D49F9A"/>
    <w:rsid w:val="12DE29D1"/>
    <w:rsid w:val="12E20C6C"/>
    <w:rsid w:val="12F69AD8"/>
    <w:rsid w:val="12FA60BE"/>
    <w:rsid w:val="130F8405"/>
    <w:rsid w:val="1336C210"/>
    <w:rsid w:val="134837FE"/>
    <w:rsid w:val="137F3A65"/>
    <w:rsid w:val="13AB4582"/>
    <w:rsid w:val="14178B2F"/>
    <w:rsid w:val="14206305"/>
    <w:rsid w:val="145382FC"/>
    <w:rsid w:val="1459E5CA"/>
    <w:rsid w:val="146E8EBA"/>
    <w:rsid w:val="1477DCFD"/>
    <w:rsid w:val="1485C3E1"/>
    <w:rsid w:val="14BD793D"/>
    <w:rsid w:val="14C0937A"/>
    <w:rsid w:val="1501BC76"/>
    <w:rsid w:val="15196FAE"/>
    <w:rsid w:val="153FDFC4"/>
    <w:rsid w:val="158FCD25"/>
    <w:rsid w:val="15933618"/>
    <w:rsid w:val="15D788B2"/>
    <w:rsid w:val="1608E68C"/>
    <w:rsid w:val="162046AD"/>
    <w:rsid w:val="164D1EC6"/>
    <w:rsid w:val="1678BF3C"/>
    <w:rsid w:val="16A46016"/>
    <w:rsid w:val="16B2D016"/>
    <w:rsid w:val="16C24A85"/>
    <w:rsid w:val="16D89B61"/>
    <w:rsid w:val="16E77455"/>
    <w:rsid w:val="16ED1C9C"/>
    <w:rsid w:val="179F4EE5"/>
    <w:rsid w:val="17C3D7FC"/>
    <w:rsid w:val="18321846"/>
    <w:rsid w:val="18325A3F"/>
    <w:rsid w:val="185BCE9D"/>
    <w:rsid w:val="189DBE49"/>
    <w:rsid w:val="18A7EDF3"/>
    <w:rsid w:val="18F44B37"/>
    <w:rsid w:val="190F64B7"/>
    <w:rsid w:val="1953CB3D"/>
    <w:rsid w:val="1981218A"/>
    <w:rsid w:val="1990FCFC"/>
    <w:rsid w:val="19954C26"/>
    <w:rsid w:val="19A37F37"/>
    <w:rsid w:val="1A13E650"/>
    <w:rsid w:val="1A1CB893"/>
    <w:rsid w:val="1A2C390B"/>
    <w:rsid w:val="1A535742"/>
    <w:rsid w:val="1A6A57C0"/>
    <w:rsid w:val="1A7E3EE3"/>
    <w:rsid w:val="1A94C2E6"/>
    <w:rsid w:val="1ADAF796"/>
    <w:rsid w:val="1B0F8845"/>
    <w:rsid w:val="1B254D96"/>
    <w:rsid w:val="1B28A730"/>
    <w:rsid w:val="1B2FEFD8"/>
    <w:rsid w:val="1B44C020"/>
    <w:rsid w:val="1B4F93BE"/>
    <w:rsid w:val="1B57C157"/>
    <w:rsid w:val="1B794DE2"/>
    <w:rsid w:val="1BAC4109"/>
    <w:rsid w:val="1BC5DF63"/>
    <w:rsid w:val="1BF4882C"/>
    <w:rsid w:val="1C122399"/>
    <w:rsid w:val="1C173BE9"/>
    <w:rsid w:val="1C2032BB"/>
    <w:rsid w:val="1C422B50"/>
    <w:rsid w:val="1C775D41"/>
    <w:rsid w:val="1CE20D86"/>
    <w:rsid w:val="1CE5C610"/>
    <w:rsid w:val="1CF90992"/>
    <w:rsid w:val="1D096F15"/>
    <w:rsid w:val="1DB283EB"/>
    <w:rsid w:val="1DDF0CDD"/>
    <w:rsid w:val="1DF427D7"/>
    <w:rsid w:val="1E098616"/>
    <w:rsid w:val="1E2CDE1F"/>
    <w:rsid w:val="1E353735"/>
    <w:rsid w:val="1EA0172B"/>
    <w:rsid w:val="1EAA150E"/>
    <w:rsid w:val="1EEF923E"/>
    <w:rsid w:val="1F035815"/>
    <w:rsid w:val="1F06A6B0"/>
    <w:rsid w:val="1F45F5AA"/>
    <w:rsid w:val="1F537311"/>
    <w:rsid w:val="1F61D7C9"/>
    <w:rsid w:val="1F89CC10"/>
    <w:rsid w:val="1FA041AD"/>
    <w:rsid w:val="1FB3E8D5"/>
    <w:rsid w:val="1FDD22A3"/>
    <w:rsid w:val="20164F78"/>
    <w:rsid w:val="2079C05E"/>
    <w:rsid w:val="207F1D79"/>
    <w:rsid w:val="20B2FB49"/>
    <w:rsid w:val="20BDCD1E"/>
    <w:rsid w:val="20D7AC47"/>
    <w:rsid w:val="20DB40C7"/>
    <w:rsid w:val="2103933B"/>
    <w:rsid w:val="21308544"/>
    <w:rsid w:val="214E03BD"/>
    <w:rsid w:val="215ABCB6"/>
    <w:rsid w:val="21857382"/>
    <w:rsid w:val="219796A5"/>
    <w:rsid w:val="21D85EEB"/>
    <w:rsid w:val="220A376C"/>
    <w:rsid w:val="222B08F8"/>
    <w:rsid w:val="2291100A"/>
    <w:rsid w:val="2295F3FF"/>
    <w:rsid w:val="22B1D316"/>
    <w:rsid w:val="22BCB84B"/>
    <w:rsid w:val="22D760FE"/>
    <w:rsid w:val="22E9890E"/>
    <w:rsid w:val="22EAFD3B"/>
    <w:rsid w:val="22ED54DD"/>
    <w:rsid w:val="22F805E5"/>
    <w:rsid w:val="230D1B70"/>
    <w:rsid w:val="230FC35D"/>
    <w:rsid w:val="2325AC32"/>
    <w:rsid w:val="23408B65"/>
    <w:rsid w:val="236CE0C2"/>
    <w:rsid w:val="236D5CCF"/>
    <w:rsid w:val="23904D5F"/>
    <w:rsid w:val="23A6A289"/>
    <w:rsid w:val="23AC9619"/>
    <w:rsid w:val="23BBBFAC"/>
    <w:rsid w:val="23CD597F"/>
    <w:rsid w:val="240B62B0"/>
    <w:rsid w:val="24116F7F"/>
    <w:rsid w:val="241E6177"/>
    <w:rsid w:val="24224FEC"/>
    <w:rsid w:val="2433E072"/>
    <w:rsid w:val="24695D45"/>
    <w:rsid w:val="248C63CD"/>
    <w:rsid w:val="24D1E41F"/>
    <w:rsid w:val="2533CC46"/>
    <w:rsid w:val="254D49C7"/>
    <w:rsid w:val="2553147D"/>
    <w:rsid w:val="2590322E"/>
    <w:rsid w:val="25AEE42B"/>
    <w:rsid w:val="25FC8B55"/>
    <w:rsid w:val="26930D40"/>
    <w:rsid w:val="26E9A3A3"/>
    <w:rsid w:val="271E9C72"/>
    <w:rsid w:val="274DB89D"/>
    <w:rsid w:val="274DF3AA"/>
    <w:rsid w:val="277AF147"/>
    <w:rsid w:val="279078D5"/>
    <w:rsid w:val="27BCBA4E"/>
    <w:rsid w:val="281CBA05"/>
    <w:rsid w:val="28343064"/>
    <w:rsid w:val="28431C66"/>
    <w:rsid w:val="285BA993"/>
    <w:rsid w:val="286688BA"/>
    <w:rsid w:val="2899DCB3"/>
    <w:rsid w:val="28B4D324"/>
    <w:rsid w:val="28BF3970"/>
    <w:rsid w:val="28F0B85E"/>
    <w:rsid w:val="2904179E"/>
    <w:rsid w:val="29048C70"/>
    <w:rsid w:val="29081D79"/>
    <w:rsid w:val="29349D5E"/>
    <w:rsid w:val="2959750D"/>
    <w:rsid w:val="295BFA5E"/>
    <w:rsid w:val="29934799"/>
    <w:rsid w:val="29AB424D"/>
    <w:rsid w:val="29C4BE36"/>
    <w:rsid w:val="29D06CE4"/>
    <w:rsid w:val="29D45379"/>
    <w:rsid w:val="29DCA0B1"/>
    <w:rsid w:val="29F24458"/>
    <w:rsid w:val="29F2BDB3"/>
    <w:rsid w:val="29F5CF2D"/>
    <w:rsid w:val="2A13DAAD"/>
    <w:rsid w:val="2A5B4771"/>
    <w:rsid w:val="2A611CEF"/>
    <w:rsid w:val="2A648938"/>
    <w:rsid w:val="2A9C6E9F"/>
    <w:rsid w:val="2AE11CE3"/>
    <w:rsid w:val="2B34B132"/>
    <w:rsid w:val="2B7C13D1"/>
    <w:rsid w:val="2BA993F3"/>
    <w:rsid w:val="2BD76FCB"/>
    <w:rsid w:val="2C18889B"/>
    <w:rsid w:val="2CED795F"/>
    <w:rsid w:val="2CFD8079"/>
    <w:rsid w:val="2D070AB8"/>
    <w:rsid w:val="2D08B6BE"/>
    <w:rsid w:val="2D27BE35"/>
    <w:rsid w:val="2D334F3C"/>
    <w:rsid w:val="2D3F7464"/>
    <w:rsid w:val="2D549E58"/>
    <w:rsid w:val="2D7EF632"/>
    <w:rsid w:val="2D7F2E64"/>
    <w:rsid w:val="2D805542"/>
    <w:rsid w:val="2D8A4F23"/>
    <w:rsid w:val="2D9B99B2"/>
    <w:rsid w:val="2DBCA52C"/>
    <w:rsid w:val="2DDF74A2"/>
    <w:rsid w:val="2DF75498"/>
    <w:rsid w:val="2E3236D2"/>
    <w:rsid w:val="2E38CCE7"/>
    <w:rsid w:val="2ECAF957"/>
    <w:rsid w:val="2EDE0F01"/>
    <w:rsid w:val="2EFCD9EA"/>
    <w:rsid w:val="2F037F36"/>
    <w:rsid w:val="2F31661D"/>
    <w:rsid w:val="2F3A3759"/>
    <w:rsid w:val="2F469498"/>
    <w:rsid w:val="2F4E239B"/>
    <w:rsid w:val="2F72B48C"/>
    <w:rsid w:val="2F995B20"/>
    <w:rsid w:val="2FA04959"/>
    <w:rsid w:val="2FA54DC5"/>
    <w:rsid w:val="2FB17380"/>
    <w:rsid w:val="2FC6555F"/>
    <w:rsid w:val="2FDBDFFF"/>
    <w:rsid w:val="2FE0A870"/>
    <w:rsid w:val="301097D4"/>
    <w:rsid w:val="30243A73"/>
    <w:rsid w:val="306A560C"/>
    <w:rsid w:val="307F539F"/>
    <w:rsid w:val="30DAB45A"/>
    <w:rsid w:val="30DC9A3A"/>
    <w:rsid w:val="310A8745"/>
    <w:rsid w:val="310FDE80"/>
    <w:rsid w:val="3123CD70"/>
    <w:rsid w:val="313BF63A"/>
    <w:rsid w:val="314B457B"/>
    <w:rsid w:val="3199B790"/>
    <w:rsid w:val="319E9F24"/>
    <w:rsid w:val="31B2BEEE"/>
    <w:rsid w:val="31D66D03"/>
    <w:rsid w:val="31D9370A"/>
    <w:rsid w:val="32313E54"/>
    <w:rsid w:val="325E4DB9"/>
    <w:rsid w:val="32BFFF5C"/>
    <w:rsid w:val="32F03D97"/>
    <w:rsid w:val="32F36366"/>
    <w:rsid w:val="33018E99"/>
    <w:rsid w:val="334F9CEA"/>
    <w:rsid w:val="33946103"/>
    <w:rsid w:val="33E6380B"/>
    <w:rsid w:val="34198E8A"/>
    <w:rsid w:val="344622DD"/>
    <w:rsid w:val="34568EEB"/>
    <w:rsid w:val="3458B7D8"/>
    <w:rsid w:val="345DF8D4"/>
    <w:rsid w:val="345E1D60"/>
    <w:rsid w:val="3483A55C"/>
    <w:rsid w:val="348CB8F9"/>
    <w:rsid w:val="34A36477"/>
    <w:rsid w:val="34AB81B3"/>
    <w:rsid w:val="34D22587"/>
    <w:rsid w:val="35066F3B"/>
    <w:rsid w:val="3523FF10"/>
    <w:rsid w:val="35300065"/>
    <w:rsid w:val="353229D9"/>
    <w:rsid w:val="353FD807"/>
    <w:rsid w:val="35490053"/>
    <w:rsid w:val="355ABCD2"/>
    <w:rsid w:val="358529EE"/>
    <w:rsid w:val="3586A879"/>
    <w:rsid w:val="3595A4A4"/>
    <w:rsid w:val="35A27C84"/>
    <w:rsid w:val="35A3CAFD"/>
    <w:rsid w:val="35DE0942"/>
    <w:rsid w:val="35EE0892"/>
    <w:rsid w:val="35F1B609"/>
    <w:rsid w:val="36112F68"/>
    <w:rsid w:val="3617C314"/>
    <w:rsid w:val="36254743"/>
    <w:rsid w:val="36415691"/>
    <w:rsid w:val="364EBA1D"/>
    <w:rsid w:val="365DC36F"/>
    <w:rsid w:val="36A4C5A7"/>
    <w:rsid w:val="36AB0A94"/>
    <w:rsid w:val="37108477"/>
    <w:rsid w:val="372F0FFD"/>
    <w:rsid w:val="374D3999"/>
    <w:rsid w:val="375DD7AE"/>
    <w:rsid w:val="376F2DBB"/>
    <w:rsid w:val="37757727"/>
    <w:rsid w:val="3780A4D8"/>
    <w:rsid w:val="37B270D6"/>
    <w:rsid w:val="37CB18B9"/>
    <w:rsid w:val="37CD6EB1"/>
    <w:rsid w:val="37D01D54"/>
    <w:rsid w:val="381157F7"/>
    <w:rsid w:val="38239A73"/>
    <w:rsid w:val="3848C5D1"/>
    <w:rsid w:val="384B6263"/>
    <w:rsid w:val="384D3EC2"/>
    <w:rsid w:val="385699A2"/>
    <w:rsid w:val="385B7C3E"/>
    <w:rsid w:val="38CA27FA"/>
    <w:rsid w:val="38F4CF76"/>
    <w:rsid w:val="3900BC06"/>
    <w:rsid w:val="390AAF4C"/>
    <w:rsid w:val="39116F9F"/>
    <w:rsid w:val="393ED32F"/>
    <w:rsid w:val="3947D035"/>
    <w:rsid w:val="399C43EF"/>
    <w:rsid w:val="39A3DC9D"/>
    <w:rsid w:val="39ADAF71"/>
    <w:rsid w:val="39B2105D"/>
    <w:rsid w:val="39CEFC71"/>
    <w:rsid w:val="39FD8CA6"/>
    <w:rsid w:val="3A1628C4"/>
    <w:rsid w:val="3A205BC1"/>
    <w:rsid w:val="3A2B8F28"/>
    <w:rsid w:val="3A4937AB"/>
    <w:rsid w:val="3A58B102"/>
    <w:rsid w:val="3A96B750"/>
    <w:rsid w:val="3ABCA575"/>
    <w:rsid w:val="3AC6A86F"/>
    <w:rsid w:val="3B0FA739"/>
    <w:rsid w:val="3B3B9221"/>
    <w:rsid w:val="3BA7A76B"/>
    <w:rsid w:val="3BB45FA4"/>
    <w:rsid w:val="3BE1AC04"/>
    <w:rsid w:val="3BE258F5"/>
    <w:rsid w:val="3BF0E303"/>
    <w:rsid w:val="3C0CF904"/>
    <w:rsid w:val="3C2CBAD4"/>
    <w:rsid w:val="3C5C5AFC"/>
    <w:rsid w:val="3C64AEAE"/>
    <w:rsid w:val="3C79C465"/>
    <w:rsid w:val="3CAA0357"/>
    <w:rsid w:val="3CBC8A28"/>
    <w:rsid w:val="3CD1E474"/>
    <w:rsid w:val="3CD9121D"/>
    <w:rsid w:val="3CF0B52A"/>
    <w:rsid w:val="3D1D6633"/>
    <w:rsid w:val="3D2E643D"/>
    <w:rsid w:val="3D355AFE"/>
    <w:rsid w:val="3D4234D2"/>
    <w:rsid w:val="3D65E7C2"/>
    <w:rsid w:val="3D6F6A49"/>
    <w:rsid w:val="3D714C82"/>
    <w:rsid w:val="3D954A41"/>
    <w:rsid w:val="3DB1E0AF"/>
    <w:rsid w:val="3DB34B0A"/>
    <w:rsid w:val="3DD94D76"/>
    <w:rsid w:val="3DE22AFE"/>
    <w:rsid w:val="3DF95A7E"/>
    <w:rsid w:val="3E244794"/>
    <w:rsid w:val="3E5FD4C4"/>
    <w:rsid w:val="3E7E8AAD"/>
    <w:rsid w:val="3E85F899"/>
    <w:rsid w:val="3EB9DE14"/>
    <w:rsid w:val="3EC8B47B"/>
    <w:rsid w:val="3EF676AC"/>
    <w:rsid w:val="3EF82BE6"/>
    <w:rsid w:val="3F03C597"/>
    <w:rsid w:val="3F4B90EB"/>
    <w:rsid w:val="3F5385DC"/>
    <w:rsid w:val="3F838D74"/>
    <w:rsid w:val="3FC1042C"/>
    <w:rsid w:val="3FCDE552"/>
    <w:rsid w:val="40002192"/>
    <w:rsid w:val="4005965F"/>
    <w:rsid w:val="402E888E"/>
    <w:rsid w:val="40A2A844"/>
    <w:rsid w:val="40C3923F"/>
    <w:rsid w:val="40F14D29"/>
    <w:rsid w:val="41265A93"/>
    <w:rsid w:val="412F71B4"/>
    <w:rsid w:val="4159730F"/>
    <w:rsid w:val="416DA7A9"/>
    <w:rsid w:val="416E5F9B"/>
    <w:rsid w:val="41736272"/>
    <w:rsid w:val="41C4E404"/>
    <w:rsid w:val="41CA0212"/>
    <w:rsid w:val="41CAB28C"/>
    <w:rsid w:val="41D2AD3E"/>
    <w:rsid w:val="41DF802C"/>
    <w:rsid w:val="42071E01"/>
    <w:rsid w:val="4231E95A"/>
    <w:rsid w:val="42322FA1"/>
    <w:rsid w:val="425D2913"/>
    <w:rsid w:val="42994133"/>
    <w:rsid w:val="429E5B4D"/>
    <w:rsid w:val="42B17D6B"/>
    <w:rsid w:val="42CFE82A"/>
    <w:rsid w:val="42D71633"/>
    <w:rsid w:val="43276F6B"/>
    <w:rsid w:val="43318A04"/>
    <w:rsid w:val="43571FA9"/>
    <w:rsid w:val="43B8CE46"/>
    <w:rsid w:val="43BEE9F2"/>
    <w:rsid w:val="43C4DD69"/>
    <w:rsid w:val="43D501D1"/>
    <w:rsid w:val="43DC6E20"/>
    <w:rsid w:val="43EBBA0D"/>
    <w:rsid w:val="43F4B4EF"/>
    <w:rsid w:val="440632A7"/>
    <w:rsid w:val="44124305"/>
    <w:rsid w:val="443C6C2C"/>
    <w:rsid w:val="4453689C"/>
    <w:rsid w:val="4465732C"/>
    <w:rsid w:val="44742FDE"/>
    <w:rsid w:val="447DDF12"/>
    <w:rsid w:val="449B9D01"/>
    <w:rsid w:val="44C248B5"/>
    <w:rsid w:val="44EF200E"/>
    <w:rsid w:val="45200DB8"/>
    <w:rsid w:val="4533FA62"/>
    <w:rsid w:val="4536AE17"/>
    <w:rsid w:val="45790830"/>
    <w:rsid w:val="458C2578"/>
    <w:rsid w:val="461092A6"/>
    <w:rsid w:val="4625520A"/>
    <w:rsid w:val="46275603"/>
    <w:rsid w:val="4651FEAB"/>
    <w:rsid w:val="469A47E8"/>
    <w:rsid w:val="46A9CF4C"/>
    <w:rsid w:val="46F8509E"/>
    <w:rsid w:val="46F9DDF8"/>
    <w:rsid w:val="47296225"/>
    <w:rsid w:val="473D5DF7"/>
    <w:rsid w:val="475AF679"/>
    <w:rsid w:val="476AE551"/>
    <w:rsid w:val="47C3E6BE"/>
    <w:rsid w:val="47FDC992"/>
    <w:rsid w:val="4801F19C"/>
    <w:rsid w:val="4837479A"/>
    <w:rsid w:val="48509CF6"/>
    <w:rsid w:val="4861824F"/>
    <w:rsid w:val="4864C341"/>
    <w:rsid w:val="48985A1E"/>
    <w:rsid w:val="48B2221D"/>
    <w:rsid w:val="48B914E1"/>
    <w:rsid w:val="48BC9927"/>
    <w:rsid w:val="48CD2FF5"/>
    <w:rsid w:val="48E5AD09"/>
    <w:rsid w:val="49070D58"/>
    <w:rsid w:val="49146184"/>
    <w:rsid w:val="4916C719"/>
    <w:rsid w:val="49345111"/>
    <w:rsid w:val="493D5891"/>
    <w:rsid w:val="4945DF73"/>
    <w:rsid w:val="497123D4"/>
    <w:rsid w:val="49813100"/>
    <w:rsid w:val="4987E156"/>
    <w:rsid w:val="49882A26"/>
    <w:rsid w:val="49904123"/>
    <w:rsid w:val="49DDFEBE"/>
    <w:rsid w:val="4A1E80EE"/>
    <w:rsid w:val="4A832EB4"/>
    <w:rsid w:val="4A8954AF"/>
    <w:rsid w:val="4A9B366F"/>
    <w:rsid w:val="4ABCF999"/>
    <w:rsid w:val="4AE13D34"/>
    <w:rsid w:val="4AF0B26C"/>
    <w:rsid w:val="4AF12BAB"/>
    <w:rsid w:val="4B65311E"/>
    <w:rsid w:val="4B9AB21D"/>
    <w:rsid w:val="4BB94C81"/>
    <w:rsid w:val="4BC84F91"/>
    <w:rsid w:val="4BD2501D"/>
    <w:rsid w:val="4BE27ED0"/>
    <w:rsid w:val="4BF098D1"/>
    <w:rsid w:val="4BFF87CE"/>
    <w:rsid w:val="4C161A81"/>
    <w:rsid w:val="4C4487E2"/>
    <w:rsid w:val="4C6B2D50"/>
    <w:rsid w:val="4C8DF7D4"/>
    <w:rsid w:val="4C91B017"/>
    <w:rsid w:val="4CA63A67"/>
    <w:rsid w:val="4CCBE346"/>
    <w:rsid w:val="4CFD51AC"/>
    <w:rsid w:val="4D09E36C"/>
    <w:rsid w:val="4D113C61"/>
    <w:rsid w:val="4D4DFF9F"/>
    <w:rsid w:val="4D526B46"/>
    <w:rsid w:val="4D5609A3"/>
    <w:rsid w:val="4D61753E"/>
    <w:rsid w:val="4D6913A1"/>
    <w:rsid w:val="4D808FD3"/>
    <w:rsid w:val="4D88DD3E"/>
    <w:rsid w:val="4DA0E02A"/>
    <w:rsid w:val="4DAE5EA5"/>
    <w:rsid w:val="4DC28336"/>
    <w:rsid w:val="4DD77217"/>
    <w:rsid w:val="4E168648"/>
    <w:rsid w:val="4E63FB8F"/>
    <w:rsid w:val="4E695998"/>
    <w:rsid w:val="4E943930"/>
    <w:rsid w:val="4EB6884F"/>
    <w:rsid w:val="4EBC3542"/>
    <w:rsid w:val="4EEB681E"/>
    <w:rsid w:val="4F186DD0"/>
    <w:rsid w:val="4F529514"/>
    <w:rsid w:val="4F6C3EEB"/>
    <w:rsid w:val="4F7B0BDC"/>
    <w:rsid w:val="4FAB7B06"/>
    <w:rsid w:val="4FAFDB7D"/>
    <w:rsid w:val="4FBEB30F"/>
    <w:rsid w:val="4FC8B412"/>
    <w:rsid w:val="4FEA6BC3"/>
    <w:rsid w:val="5001025D"/>
    <w:rsid w:val="5004C337"/>
    <w:rsid w:val="5025AC2B"/>
    <w:rsid w:val="5031B6B1"/>
    <w:rsid w:val="503EE187"/>
    <w:rsid w:val="5048224F"/>
    <w:rsid w:val="50621BA6"/>
    <w:rsid w:val="515141BA"/>
    <w:rsid w:val="516D58B6"/>
    <w:rsid w:val="519E76CB"/>
    <w:rsid w:val="51A47C36"/>
    <w:rsid w:val="51A9F47C"/>
    <w:rsid w:val="51C6796C"/>
    <w:rsid w:val="51C70FD7"/>
    <w:rsid w:val="51E491EA"/>
    <w:rsid w:val="51F3476E"/>
    <w:rsid w:val="51F8F699"/>
    <w:rsid w:val="523ECF39"/>
    <w:rsid w:val="525DDFEA"/>
    <w:rsid w:val="52708F29"/>
    <w:rsid w:val="5297C876"/>
    <w:rsid w:val="53039269"/>
    <w:rsid w:val="5303FBE7"/>
    <w:rsid w:val="533AF045"/>
    <w:rsid w:val="5373E7C4"/>
    <w:rsid w:val="53B254B6"/>
    <w:rsid w:val="53DE8179"/>
    <w:rsid w:val="541970AD"/>
    <w:rsid w:val="54430F9F"/>
    <w:rsid w:val="544944EF"/>
    <w:rsid w:val="546F04BF"/>
    <w:rsid w:val="548DCE19"/>
    <w:rsid w:val="549AC0BA"/>
    <w:rsid w:val="54A07B7A"/>
    <w:rsid w:val="54A0EE5B"/>
    <w:rsid w:val="54CAE8D5"/>
    <w:rsid w:val="54CC16A9"/>
    <w:rsid w:val="54F81213"/>
    <w:rsid w:val="55073377"/>
    <w:rsid w:val="5509C4DA"/>
    <w:rsid w:val="5512A132"/>
    <w:rsid w:val="55204C82"/>
    <w:rsid w:val="552B44E1"/>
    <w:rsid w:val="5551FD0F"/>
    <w:rsid w:val="556B7D67"/>
    <w:rsid w:val="556E828E"/>
    <w:rsid w:val="5582F47F"/>
    <w:rsid w:val="55B950A3"/>
    <w:rsid w:val="55ECD077"/>
    <w:rsid w:val="560FC0EA"/>
    <w:rsid w:val="561CA1EB"/>
    <w:rsid w:val="5639A63D"/>
    <w:rsid w:val="566D9553"/>
    <w:rsid w:val="566F93FF"/>
    <w:rsid w:val="567727F5"/>
    <w:rsid w:val="567D310C"/>
    <w:rsid w:val="56949D38"/>
    <w:rsid w:val="56C0820C"/>
    <w:rsid w:val="56D7A4C9"/>
    <w:rsid w:val="5749BB4D"/>
    <w:rsid w:val="577D8FFB"/>
    <w:rsid w:val="579AC1A5"/>
    <w:rsid w:val="57D4D5B0"/>
    <w:rsid w:val="57D91AD1"/>
    <w:rsid w:val="57DBC254"/>
    <w:rsid w:val="58211288"/>
    <w:rsid w:val="58249940"/>
    <w:rsid w:val="58281A63"/>
    <w:rsid w:val="5845DFB6"/>
    <w:rsid w:val="58534011"/>
    <w:rsid w:val="58554C1E"/>
    <w:rsid w:val="58615BD4"/>
    <w:rsid w:val="58633BD0"/>
    <w:rsid w:val="588B2347"/>
    <w:rsid w:val="588D3DA3"/>
    <w:rsid w:val="58BE7293"/>
    <w:rsid w:val="58E440AD"/>
    <w:rsid w:val="58F18ADC"/>
    <w:rsid w:val="58F6E0CC"/>
    <w:rsid w:val="58F899F8"/>
    <w:rsid w:val="59188EB9"/>
    <w:rsid w:val="59284F89"/>
    <w:rsid w:val="5935520F"/>
    <w:rsid w:val="596BC831"/>
    <w:rsid w:val="59840077"/>
    <w:rsid w:val="599BDA10"/>
    <w:rsid w:val="59B54F87"/>
    <w:rsid w:val="59FDF5D3"/>
    <w:rsid w:val="5A294D43"/>
    <w:rsid w:val="5A3E16D2"/>
    <w:rsid w:val="5A3F510E"/>
    <w:rsid w:val="5A6AAD34"/>
    <w:rsid w:val="5A6E7BF3"/>
    <w:rsid w:val="5A9B0F9D"/>
    <w:rsid w:val="5A9BD4C1"/>
    <w:rsid w:val="5AAEE5A1"/>
    <w:rsid w:val="5ABBCB09"/>
    <w:rsid w:val="5AC2ADFB"/>
    <w:rsid w:val="5AFB73F5"/>
    <w:rsid w:val="5B3261BD"/>
    <w:rsid w:val="5B3B03AA"/>
    <w:rsid w:val="5B726736"/>
    <w:rsid w:val="5BB2754C"/>
    <w:rsid w:val="5BCB4E39"/>
    <w:rsid w:val="5BCFACC6"/>
    <w:rsid w:val="5BD27FD1"/>
    <w:rsid w:val="5BE929C1"/>
    <w:rsid w:val="5BF43D8B"/>
    <w:rsid w:val="5C1AF953"/>
    <w:rsid w:val="5C214434"/>
    <w:rsid w:val="5C421E9D"/>
    <w:rsid w:val="5CA8CAD3"/>
    <w:rsid w:val="5CB94030"/>
    <w:rsid w:val="5CDD53D8"/>
    <w:rsid w:val="5CF25C3D"/>
    <w:rsid w:val="5D33EB48"/>
    <w:rsid w:val="5D6F1FA6"/>
    <w:rsid w:val="5DDAD826"/>
    <w:rsid w:val="5DF748E0"/>
    <w:rsid w:val="5E0CE67A"/>
    <w:rsid w:val="5E18BDED"/>
    <w:rsid w:val="5E2456E0"/>
    <w:rsid w:val="5E281AFA"/>
    <w:rsid w:val="5E6DB5F0"/>
    <w:rsid w:val="5EAAE6CA"/>
    <w:rsid w:val="5EF174A8"/>
    <w:rsid w:val="5F6E256A"/>
    <w:rsid w:val="5FB339CF"/>
    <w:rsid w:val="5FB8827E"/>
    <w:rsid w:val="5FBD51A8"/>
    <w:rsid w:val="6016A4E9"/>
    <w:rsid w:val="60256117"/>
    <w:rsid w:val="602C0FE4"/>
    <w:rsid w:val="607F2F27"/>
    <w:rsid w:val="60846439"/>
    <w:rsid w:val="608C6C5B"/>
    <w:rsid w:val="60965D32"/>
    <w:rsid w:val="60B6A252"/>
    <w:rsid w:val="60CA524F"/>
    <w:rsid w:val="60E5E5B9"/>
    <w:rsid w:val="60EBB299"/>
    <w:rsid w:val="6106835E"/>
    <w:rsid w:val="610D1ECA"/>
    <w:rsid w:val="61123EDC"/>
    <w:rsid w:val="61273063"/>
    <w:rsid w:val="612792C2"/>
    <w:rsid w:val="615728FF"/>
    <w:rsid w:val="616944E8"/>
    <w:rsid w:val="61779B3C"/>
    <w:rsid w:val="6178859D"/>
    <w:rsid w:val="61A6F12F"/>
    <w:rsid w:val="61B93F69"/>
    <w:rsid w:val="61FC1198"/>
    <w:rsid w:val="6226783A"/>
    <w:rsid w:val="623104B9"/>
    <w:rsid w:val="623DD109"/>
    <w:rsid w:val="62407ED4"/>
    <w:rsid w:val="6299F61F"/>
    <w:rsid w:val="62BD115F"/>
    <w:rsid w:val="62D6A3C5"/>
    <w:rsid w:val="6331F3D3"/>
    <w:rsid w:val="63498833"/>
    <w:rsid w:val="6365654F"/>
    <w:rsid w:val="63DB3CEA"/>
    <w:rsid w:val="6409F5EA"/>
    <w:rsid w:val="6411D566"/>
    <w:rsid w:val="643AC605"/>
    <w:rsid w:val="6445AEC0"/>
    <w:rsid w:val="644E1358"/>
    <w:rsid w:val="645FE1ED"/>
    <w:rsid w:val="647A068C"/>
    <w:rsid w:val="647F2212"/>
    <w:rsid w:val="64A45862"/>
    <w:rsid w:val="65124219"/>
    <w:rsid w:val="6515FEF1"/>
    <w:rsid w:val="655EE34B"/>
    <w:rsid w:val="6561CDD2"/>
    <w:rsid w:val="65648570"/>
    <w:rsid w:val="656A3419"/>
    <w:rsid w:val="65810059"/>
    <w:rsid w:val="65A821DF"/>
    <w:rsid w:val="65B08D2D"/>
    <w:rsid w:val="662E4F1F"/>
    <w:rsid w:val="664CF4FC"/>
    <w:rsid w:val="66672DDB"/>
    <w:rsid w:val="6684D1C9"/>
    <w:rsid w:val="6689BDFC"/>
    <w:rsid w:val="669316A9"/>
    <w:rsid w:val="66C81A13"/>
    <w:rsid w:val="66CCD07C"/>
    <w:rsid w:val="66E4473E"/>
    <w:rsid w:val="66E773BD"/>
    <w:rsid w:val="66F6393D"/>
    <w:rsid w:val="6706BFEE"/>
    <w:rsid w:val="672DB6EE"/>
    <w:rsid w:val="674A5463"/>
    <w:rsid w:val="675146A0"/>
    <w:rsid w:val="675F69B0"/>
    <w:rsid w:val="676CDE3E"/>
    <w:rsid w:val="67726E5E"/>
    <w:rsid w:val="677EDC01"/>
    <w:rsid w:val="67C9686F"/>
    <w:rsid w:val="67DFEC65"/>
    <w:rsid w:val="6802EABA"/>
    <w:rsid w:val="6814D5DF"/>
    <w:rsid w:val="68271EA2"/>
    <w:rsid w:val="6832DFF2"/>
    <w:rsid w:val="6833468D"/>
    <w:rsid w:val="68572E51"/>
    <w:rsid w:val="68CB2DC1"/>
    <w:rsid w:val="68F0CFFA"/>
    <w:rsid w:val="69132D4B"/>
    <w:rsid w:val="69162CAB"/>
    <w:rsid w:val="69537A79"/>
    <w:rsid w:val="695E9E20"/>
    <w:rsid w:val="69825B30"/>
    <w:rsid w:val="69A7EC45"/>
    <w:rsid w:val="69D38D97"/>
    <w:rsid w:val="69F51D48"/>
    <w:rsid w:val="6A2FA9EE"/>
    <w:rsid w:val="6A41F4E7"/>
    <w:rsid w:val="6A525BB1"/>
    <w:rsid w:val="6A5EFDDC"/>
    <w:rsid w:val="6A6C0587"/>
    <w:rsid w:val="6ABE2089"/>
    <w:rsid w:val="6AC105ED"/>
    <w:rsid w:val="6AC5E720"/>
    <w:rsid w:val="6AFB0893"/>
    <w:rsid w:val="6B24E071"/>
    <w:rsid w:val="6B2EC77F"/>
    <w:rsid w:val="6B4422F6"/>
    <w:rsid w:val="6B545E77"/>
    <w:rsid w:val="6B8F8813"/>
    <w:rsid w:val="6B93B38B"/>
    <w:rsid w:val="6BA4C296"/>
    <w:rsid w:val="6BC2C72C"/>
    <w:rsid w:val="6BEB7BCA"/>
    <w:rsid w:val="6BF9CB8C"/>
    <w:rsid w:val="6C379676"/>
    <w:rsid w:val="6C4A6638"/>
    <w:rsid w:val="6C621049"/>
    <w:rsid w:val="6C65E72E"/>
    <w:rsid w:val="6C8F69E5"/>
    <w:rsid w:val="6CBDBCA0"/>
    <w:rsid w:val="6CC99952"/>
    <w:rsid w:val="6CE7E6AD"/>
    <w:rsid w:val="6CF6937F"/>
    <w:rsid w:val="6D09CE25"/>
    <w:rsid w:val="6D1990C7"/>
    <w:rsid w:val="6D816FBE"/>
    <w:rsid w:val="6D825021"/>
    <w:rsid w:val="6D8A594F"/>
    <w:rsid w:val="6DC7D054"/>
    <w:rsid w:val="6DCE17A0"/>
    <w:rsid w:val="6DD648D6"/>
    <w:rsid w:val="6DD9341F"/>
    <w:rsid w:val="6DE6B650"/>
    <w:rsid w:val="6DE86AB8"/>
    <w:rsid w:val="6E0A56AA"/>
    <w:rsid w:val="6E2F44AF"/>
    <w:rsid w:val="6E643DDB"/>
    <w:rsid w:val="6E8A80A4"/>
    <w:rsid w:val="6E995338"/>
    <w:rsid w:val="6EA0156F"/>
    <w:rsid w:val="6EA6BB55"/>
    <w:rsid w:val="6EC0E2AC"/>
    <w:rsid w:val="6EE62AB1"/>
    <w:rsid w:val="6EE90FBB"/>
    <w:rsid w:val="6EF369DD"/>
    <w:rsid w:val="6F072B1D"/>
    <w:rsid w:val="6F17162B"/>
    <w:rsid w:val="6F1C1D8C"/>
    <w:rsid w:val="6F2DDA9C"/>
    <w:rsid w:val="6F42D297"/>
    <w:rsid w:val="6F503AE8"/>
    <w:rsid w:val="6F71E4D5"/>
    <w:rsid w:val="6F7D2F77"/>
    <w:rsid w:val="6F8A047B"/>
    <w:rsid w:val="6F95EFFC"/>
    <w:rsid w:val="6FB640B1"/>
    <w:rsid w:val="6FE620E0"/>
    <w:rsid w:val="702E2C06"/>
    <w:rsid w:val="7035B5E1"/>
    <w:rsid w:val="703785A7"/>
    <w:rsid w:val="7038DA99"/>
    <w:rsid w:val="703F2AB9"/>
    <w:rsid w:val="70C6CAA8"/>
    <w:rsid w:val="70C8F701"/>
    <w:rsid w:val="70F8628B"/>
    <w:rsid w:val="70FFB36D"/>
    <w:rsid w:val="71040962"/>
    <w:rsid w:val="71102B62"/>
    <w:rsid w:val="7144B4A2"/>
    <w:rsid w:val="717F4898"/>
    <w:rsid w:val="718794FB"/>
    <w:rsid w:val="71994132"/>
    <w:rsid w:val="71C00936"/>
    <w:rsid w:val="71E5DBEA"/>
    <w:rsid w:val="71FF5B34"/>
    <w:rsid w:val="721811EF"/>
    <w:rsid w:val="724EE703"/>
    <w:rsid w:val="72BACD90"/>
    <w:rsid w:val="72FAEFE1"/>
    <w:rsid w:val="734ADD3F"/>
    <w:rsid w:val="734F0196"/>
    <w:rsid w:val="739415C1"/>
    <w:rsid w:val="73AC8FFA"/>
    <w:rsid w:val="744F5CB3"/>
    <w:rsid w:val="745D8BF2"/>
    <w:rsid w:val="747DCA5D"/>
    <w:rsid w:val="74864230"/>
    <w:rsid w:val="74F62B6B"/>
    <w:rsid w:val="750B11C9"/>
    <w:rsid w:val="750ED0F1"/>
    <w:rsid w:val="7512C04C"/>
    <w:rsid w:val="7579F441"/>
    <w:rsid w:val="758EA634"/>
    <w:rsid w:val="75965CB2"/>
    <w:rsid w:val="75ABF065"/>
    <w:rsid w:val="75EB5314"/>
    <w:rsid w:val="760FA3FF"/>
    <w:rsid w:val="7616D91F"/>
    <w:rsid w:val="76253CC9"/>
    <w:rsid w:val="764BF9AA"/>
    <w:rsid w:val="7663B4B4"/>
    <w:rsid w:val="7687F16F"/>
    <w:rsid w:val="7694DE1D"/>
    <w:rsid w:val="769A8E52"/>
    <w:rsid w:val="76BED243"/>
    <w:rsid w:val="771F384C"/>
    <w:rsid w:val="7727F49D"/>
    <w:rsid w:val="77A3B08A"/>
    <w:rsid w:val="77E0FD05"/>
    <w:rsid w:val="78245C70"/>
    <w:rsid w:val="78328D45"/>
    <w:rsid w:val="786C7251"/>
    <w:rsid w:val="7871144A"/>
    <w:rsid w:val="78AB297D"/>
    <w:rsid w:val="78B468B9"/>
    <w:rsid w:val="78CDA42D"/>
    <w:rsid w:val="78EF54FB"/>
    <w:rsid w:val="794CE4D8"/>
    <w:rsid w:val="7961A933"/>
    <w:rsid w:val="798094A0"/>
    <w:rsid w:val="7993994E"/>
    <w:rsid w:val="79B4EC41"/>
    <w:rsid w:val="79D63EA8"/>
    <w:rsid w:val="79DC9D23"/>
    <w:rsid w:val="79F975D2"/>
    <w:rsid w:val="7A4EB83C"/>
    <w:rsid w:val="7A50B53C"/>
    <w:rsid w:val="7A653356"/>
    <w:rsid w:val="7A88DF1B"/>
    <w:rsid w:val="7A8E0763"/>
    <w:rsid w:val="7A8FE8EB"/>
    <w:rsid w:val="7A93FB47"/>
    <w:rsid w:val="7AACECD8"/>
    <w:rsid w:val="7ABEABDB"/>
    <w:rsid w:val="7B0F039F"/>
    <w:rsid w:val="7B1A4756"/>
    <w:rsid w:val="7B3365B8"/>
    <w:rsid w:val="7BAB2362"/>
    <w:rsid w:val="7BD2E375"/>
    <w:rsid w:val="7BF60164"/>
    <w:rsid w:val="7C3F8E6D"/>
    <w:rsid w:val="7C499CD7"/>
    <w:rsid w:val="7C641BF8"/>
    <w:rsid w:val="7C859FED"/>
    <w:rsid w:val="7C90C2D9"/>
    <w:rsid w:val="7C9985ED"/>
    <w:rsid w:val="7CA6CE2F"/>
    <w:rsid w:val="7CF10A08"/>
    <w:rsid w:val="7D12D415"/>
    <w:rsid w:val="7D338667"/>
    <w:rsid w:val="7D347ED0"/>
    <w:rsid w:val="7D5ABF4D"/>
    <w:rsid w:val="7DC879B6"/>
    <w:rsid w:val="7DD9784E"/>
    <w:rsid w:val="7DDC8A5A"/>
    <w:rsid w:val="7DE9D6F9"/>
    <w:rsid w:val="7DF3F54E"/>
    <w:rsid w:val="7DF7D3AB"/>
    <w:rsid w:val="7E1C0980"/>
    <w:rsid w:val="7E24E782"/>
    <w:rsid w:val="7E437DF3"/>
    <w:rsid w:val="7E4BAF88"/>
    <w:rsid w:val="7E57E554"/>
    <w:rsid w:val="7E9767AC"/>
    <w:rsid w:val="7EB95405"/>
    <w:rsid w:val="7EC71E4B"/>
    <w:rsid w:val="7EC74212"/>
    <w:rsid w:val="7F1DB1C7"/>
    <w:rsid w:val="7F3D11B1"/>
    <w:rsid w:val="7F459FE7"/>
    <w:rsid w:val="7F60EF1A"/>
    <w:rsid w:val="7F88378A"/>
    <w:rsid w:val="7FBD56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ECD007F"/>
  <w15:docId w15:val="{946FAE3F-F682-457A-9E47-C06CC7B4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6B43"/>
    <w:rPr>
      <w:rFonts w:cs="Times New Roman"/>
      <w:szCs w:val="24"/>
    </w:rPr>
  </w:style>
  <w:style w:type="paragraph" w:styleId="Heading1">
    <w:name w:val="heading 1"/>
    <w:next w:val="BodyText"/>
    <w:link w:val="Heading1Char"/>
    <w:qFormat/>
    <w:rsid w:val="0083476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834767"/>
    <w:pPr>
      <w:keepNext/>
      <w:ind w:left="720" w:hanging="720"/>
      <w:outlineLvl w:val="1"/>
    </w:pPr>
  </w:style>
  <w:style w:type="paragraph" w:styleId="Heading3">
    <w:name w:val="heading 3"/>
    <w:basedOn w:val="BodyText3"/>
    <w:next w:val="Normal"/>
    <w:link w:val="Heading3Char"/>
    <w:unhideWhenUsed/>
    <w:qFormat/>
    <w:rsid w:val="00915BF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link w:val="HeaderChar"/>
    <w:rsid w:val="00834767"/>
    <w:pPr>
      <w:tabs>
        <w:tab w:val="center" w:pos="4320"/>
        <w:tab w:val="right" w:pos="8640"/>
      </w:tabs>
    </w:pPr>
  </w:style>
  <w:style w:type="paragraph" w:styleId="Footer">
    <w:name w:val="footer"/>
    <w:basedOn w:val="Normal"/>
    <w:link w:val="FooterChar"/>
    <w:uiPriority w:val="99"/>
    <w:unhideWhenUsed/>
    <w:rsid w:val="00834767"/>
    <w:pPr>
      <w:widowControl w:val="0"/>
      <w:tabs>
        <w:tab w:val="center" w:pos="4680"/>
        <w:tab w:val="right" w:pos="9360"/>
      </w:tabs>
      <w:autoSpaceDE w:val="0"/>
      <w:autoSpaceDN w:val="0"/>
      <w:adjustRightInd w:val="0"/>
    </w:pPr>
    <w:rPr>
      <w:rFonts w:eastAsiaTheme="minorHAnsi" w:cs="Arial"/>
      <w:szCs w:val="22"/>
    </w:rPr>
  </w:style>
  <w:style w:type="character" w:styleId="PageNumber">
    <w:name w:val="page number"/>
    <w:basedOn w:val="DefaultParagraphFont"/>
    <w:rsid w:val="00834767"/>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link w:val="TOC1Char"/>
    <w:autoRedefine/>
    <w:uiPriority w:val="39"/>
    <w:qFormat/>
    <w:rsid w:val="009C1BE4"/>
    <w:pPr>
      <w:tabs>
        <w:tab w:val="left" w:pos="440"/>
        <w:tab w:val="left" w:pos="1800"/>
        <w:tab w:val="right" w:leader="dot" w:pos="9350"/>
      </w:tabs>
      <w:spacing w:after="60"/>
      <w:ind w:left="1080" w:hanging="1080"/>
    </w:pPr>
    <w:rPr>
      <w:bCs/>
      <w:noProof/>
    </w:rPr>
  </w:style>
  <w:style w:type="paragraph" w:styleId="TOC2">
    <w:name w:val="toc 2"/>
    <w:basedOn w:val="Normal"/>
    <w:next w:val="Normal"/>
    <w:autoRedefine/>
    <w:uiPriority w:val="39"/>
    <w:qFormat/>
    <w:rsid w:val="007F25CF"/>
    <w:pPr>
      <w:tabs>
        <w:tab w:val="left" w:pos="576"/>
        <w:tab w:val="left" w:pos="880"/>
        <w:tab w:val="left" w:pos="1080"/>
        <w:tab w:val="left" w:pos="2250"/>
        <w:tab w:val="right" w:leader="dot" w:pos="9350"/>
      </w:tabs>
      <w:spacing w:after="60"/>
      <w:ind w:left="1440" w:hanging="864"/>
    </w:pPr>
    <w:rPr>
      <w:rFonts w:cstheme="minorHAnsi"/>
      <w:bCs/>
      <w:noProof/>
      <w:szCs w:val="20"/>
    </w:rPr>
  </w:style>
  <w:style w:type="paragraph" w:styleId="TOC3">
    <w:name w:val="toc 3"/>
    <w:basedOn w:val="Normal"/>
    <w:next w:val="Normal"/>
    <w:autoRedefine/>
    <w:uiPriority w:val="39"/>
    <w:qFormat/>
    <w:rsid w:val="00E21753"/>
    <w:pPr>
      <w:ind w:left="220"/>
    </w:pPr>
    <w:rPr>
      <w:rFonts w:asciiTheme="minorHAnsi" w:hAnsiTheme="minorHAnsi" w:cstheme="minorHAnsi"/>
      <w:sz w:val="20"/>
      <w:szCs w:val="20"/>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440"/>
    </w:pPr>
    <w:rPr>
      <w:rFonts w:asciiTheme="minorHAnsi" w:hAnsiTheme="minorHAnsi" w:cstheme="minorHAnsi"/>
      <w:sz w:val="20"/>
      <w:szCs w:val="20"/>
    </w:rPr>
  </w:style>
  <w:style w:type="character" w:customStyle="1" w:styleId="Heading1Char">
    <w:name w:val="Heading 1 Char"/>
    <w:basedOn w:val="DefaultParagraphFont"/>
    <w:link w:val="Heading1"/>
    <w:rsid w:val="00834767"/>
    <w:rPr>
      <w:rFonts w:eastAsiaTheme="majorEastAsia" w:cstheme="majorBidi"/>
      <w:caps/>
    </w:rPr>
  </w:style>
  <w:style w:type="character" w:styleId="Hyperlink">
    <w:name w:val="Hyperlink"/>
    <w:basedOn w:val="DefaultParagraphFont"/>
    <w:uiPriority w:val="99"/>
    <w:unhideWhenUsed/>
    <w:rsid w:val="00B73089"/>
    <w:rPr>
      <w:color w:val="0000FF" w:themeColor="hyperlink"/>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ind w:left="720"/>
    </w:pPr>
    <w:rPr>
      <w:rFonts w:eastAsia="Calibri"/>
    </w:rPr>
  </w:style>
  <w:style w:type="paragraph" w:styleId="NoSpacing">
    <w:name w:val="No Spacing"/>
    <w:uiPriority w:val="1"/>
    <w:qFormat/>
    <w:rsid w:val="00EA5BF0"/>
    <w:rPr>
      <w:rFonts w:eastAsia="Calibri"/>
    </w:rPr>
  </w:style>
  <w:style w:type="character" w:customStyle="1" w:styleId="FooterChar">
    <w:name w:val="Footer Char"/>
    <w:basedOn w:val="DefaultParagraphFont"/>
    <w:link w:val="Footer"/>
    <w:uiPriority w:val="99"/>
    <w:rsid w:val="00834767"/>
    <w:rPr>
      <w:rFonts w:eastAsiaTheme="minorHAnsi"/>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rsid w:val="00834767"/>
    <w:rPr>
      <w:rFonts w:eastAsiaTheme="minorHAnsi"/>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color w:val="000000"/>
      <w:sz w:val="24"/>
      <w:szCs w:val="24"/>
    </w:rPr>
  </w:style>
  <w:style w:type="character" w:styleId="Emphasis">
    <w:name w:val="Emphasis"/>
    <w:basedOn w:val="DefaultParagraphFont"/>
    <w:qFormat/>
    <w:rsid w:val="00114317"/>
    <w:rPr>
      <w:i/>
      <w:iCs/>
    </w:rPr>
  </w:style>
  <w:style w:type="paragraph" w:styleId="ListBullet4">
    <w:name w:val="List Bullet 4"/>
    <w:basedOn w:val="Normal"/>
    <w:unhideWhenUsed/>
    <w:rsid w:val="00AB069B"/>
    <w:pPr>
      <w:numPr>
        <w:numId w:val="24"/>
      </w:numPr>
      <w:spacing w:after="220"/>
      <w:contextualSpacing/>
    </w:pPr>
  </w:style>
  <w:style w:type="paragraph" w:styleId="TOCHeading">
    <w:name w:val="TOC Heading"/>
    <w:basedOn w:val="Heading1"/>
    <w:next w:val="Normal"/>
    <w:uiPriority w:val="39"/>
    <w:unhideWhenUsed/>
    <w:qFormat/>
    <w:rsid w:val="009C46F8"/>
    <w:pPr>
      <w:widowControl/>
      <w:autoSpaceDE/>
      <w:autoSpaceDN/>
      <w:adjustRightInd/>
      <w:spacing w:before="0" w:line="276" w:lineRule="auto"/>
      <w:jc w:val="center"/>
      <w:outlineLvl w:val="9"/>
    </w:pPr>
    <w:rPr>
      <w:szCs w:val="28"/>
      <w:lang w:eastAsia="ja-JP"/>
    </w:rPr>
  </w:style>
  <w:style w:type="table" w:styleId="TableGrid">
    <w:name w:val="Table Grid"/>
    <w:basedOn w:val="TableNormal"/>
    <w:uiPriority w:val="59"/>
    <w:rsid w:val="00834767"/>
    <w:rPr>
      <w:rFonts w:asciiTheme="minorHAnsi" w:eastAsiaTheme="minorHAnsi" w:hAnsiTheme="minorHAnsi" w:cstheme="minorBidi"/>
    </w:rPr>
    <w:tblPr/>
  </w:style>
  <w:style w:type="character" w:styleId="FollowedHyperlink">
    <w:name w:val="FollowedHyperlink"/>
    <w:basedOn w:val="DefaultParagraphFont"/>
    <w:semiHidden/>
    <w:unhideWhenUsed/>
    <w:rsid w:val="00FE25DB"/>
    <w:rPr>
      <w:color w:val="800080" w:themeColor="followedHyperlink"/>
      <w:u w:val="single"/>
    </w:rPr>
  </w:style>
  <w:style w:type="table" w:customStyle="1" w:styleId="TableGrid1">
    <w:name w:val="Table Grid1"/>
    <w:basedOn w:val="TableNormal"/>
    <w:uiPriority w:val="59"/>
    <w:rsid w:val="006C2742"/>
    <w:rPr>
      <w:rFonts w:eastAsia="Arial"/>
      <w:sz w:val="20"/>
      <w:szCs w:val="20"/>
    </w:rPr>
    <w:tblPr/>
  </w:style>
  <w:style w:type="paragraph" w:customStyle="1" w:styleId="xmsonormal">
    <w:name w:val="x_msonormal"/>
    <w:basedOn w:val="Normal"/>
    <w:rsid w:val="009E3EC3"/>
    <w:rPr>
      <w:rFonts w:ascii="Calibri" w:hAnsi="Calibri" w:cs="Calibri"/>
    </w:rPr>
  </w:style>
  <w:style w:type="character" w:styleId="UnresolvedMention">
    <w:name w:val="Unresolved Mention"/>
    <w:basedOn w:val="DefaultParagraphFont"/>
    <w:uiPriority w:val="99"/>
    <w:unhideWhenUsed/>
    <w:rsid w:val="007303A6"/>
    <w:rPr>
      <w:color w:val="605E5C"/>
      <w:shd w:val="clear" w:color="auto" w:fill="E1DFDD"/>
    </w:rPr>
  </w:style>
  <w:style w:type="character" w:styleId="Mention">
    <w:name w:val="Mention"/>
    <w:basedOn w:val="DefaultParagraphFont"/>
    <w:uiPriority w:val="99"/>
    <w:unhideWhenUsed/>
    <w:rsid w:val="007303A6"/>
    <w:rPr>
      <w:color w:val="2B579A"/>
      <w:shd w:val="clear" w:color="auto" w:fill="E1DFDD"/>
    </w:rPr>
  </w:style>
  <w:style w:type="character" w:customStyle="1" w:styleId="TOC1Char">
    <w:name w:val="TOC 1 Char"/>
    <w:basedOn w:val="DefaultParagraphFont"/>
    <w:link w:val="TOC1"/>
    <w:uiPriority w:val="39"/>
    <w:rsid w:val="009C1BE4"/>
    <w:rPr>
      <w:rFonts w:cs="Times New Roman"/>
      <w:bCs/>
      <w:noProof/>
      <w:szCs w:val="24"/>
    </w:rPr>
  </w:style>
  <w:style w:type="paragraph" w:styleId="Subtitle">
    <w:name w:val="Subtitle"/>
    <w:basedOn w:val="Normal"/>
    <w:next w:val="Normal"/>
    <w:link w:val="SubtitleChar"/>
    <w:qFormat/>
    <w:rsid w:val="00D27EB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D27EB9"/>
    <w:rPr>
      <w:rFonts w:asciiTheme="minorHAnsi" w:eastAsiaTheme="minorEastAsia" w:hAnsiTheme="minorHAnsi" w:cstheme="minorBidi"/>
      <w:color w:val="5A5A5A" w:themeColor="text1" w:themeTint="A5"/>
      <w:spacing w:val="15"/>
    </w:rPr>
  </w:style>
  <w:style w:type="paragraph" w:styleId="BodyText">
    <w:name w:val="Body Text"/>
    <w:link w:val="BodyTextChar"/>
    <w:rsid w:val="00834767"/>
    <w:pPr>
      <w:spacing w:after="220"/>
    </w:pPr>
    <w:rPr>
      <w:rFonts w:eastAsiaTheme="minorHAnsi"/>
    </w:rPr>
  </w:style>
  <w:style w:type="character" w:customStyle="1" w:styleId="BodyTextChar">
    <w:name w:val="Body Text Char"/>
    <w:basedOn w:val="DefaultParagraphFont"/>
    <w:link w:val="BodyText"/>
    <w:rsid w:val="00834767"/>
    <w:rPr>
      <w:rFonts w:eastAsiaTheme="minorHAnsi"/>
    </w:rPr>
  </w:style>
  <w:style w:type="paragraph" w:customStyle="1" w:styleId="Applicability">
    <w:name w:val="Applicability"/>
    <w:basedOn w:val="BodyText"/>
    <w:qFormat/>
    <w:rsid w:val="00915BF8"/>
    <w:pPr>
      <w:spacing w:before="440"/>
      <w:ind w:left="2160" w:hanging="2160"/>
    </w:pPr>
  </w:style>
  <w:style w:type="paragraph" w:customStyle="1" w:styleId="Attachmenttitle">
    <w:name w:val="Attachment title"/>
    <w:basedOn w:val="Heading1"/>
    <w:next w:val="BodyText"/>
    <w:qFormat/>
    <w:rsid w:val="00060A52"/>
    <w:pPr>
      <w:spacing w:before="0"/>
      <w:ind w:left="0" w:firstLine="0"/>
      <w:jc w:val="center"/>
    </w:pPr>
    <w:rPr>
      <w:rFonts w:eastAsia="Times New Roman" w:cs="Arial"/>
      <w:caps w:val="0"/>
    </w:rPr>
  </w:style>
  <w:style w:type="paragraph" w:customStyle="1" w:styleId="BodyText-table">
    <w:name w:val="Body Text - table"/>
    <w:qFormat/>
    <w:rsid w:val="00060A52"/>
    <w:rPr>
      <w:rFonts w:eastAsiaTheme="minorHAnsi" w:cstheme="minorBidi"/>
    </w:rPr>
  </w:style>
  <w:style w:type="paragraph" w:styleId="BodyText2">
    <w:name w:val="Body Text 2"/>
    <w:basedOn w:val="BodyText"/>
    <w:link w:val="BodyText2Char"/>
    <w:qFormat/>
    <w:rsid w:val="00834767"/>
    <w:pPr>
      <w:ind w:left="720" w:hanging="720"/>
    </w:pPr>
  </w:style>
  <w:style w:type="character" w:customStyle="1" w:styleId="BodyText2Char">
    <w:name w:val="Body Text 2 Char"/>
    <w:basedOn w:val="DefaultParagraphFont"/>
    <w:link w:val="BodyText2"/>
    <w:rsid w:val="00834767"/>
    <w:rPr>
      <w:rFonts w:eastAsiaTheme="minorHAnsi"/>
    </w:rPr>
  </w:style>
  <w:style w:type="paragraph" w:styleId="BodyText3">
    <w:name w:val="Body Text 3"/>
    <w:basedOn w:val="BodyText"/>
    <w:link w:val="BodyText3Char"/>
    <w:qFormat/>
    <w:rsid w:val="00834767"/>
    <w:pPr>
      <w:ind w:left="720"/>
    </w:pPr>
    <w:rPr>
      <w:rFonts w:eastAsia="Arial"/>
    </w:rPr>
  </w:style>
  <w:style w:type="character" w:customStyle="1" w:styleId="BodyText3Char">
    <w:name w:val="Body Text 3 Char"/>
    <w:basedOn w:val="DefaultParagraphFont"/>
    <w:link w:val="BodyText3"/>
    <w:rsid w:val="00834767"/>
    <w:rPr>
      <w:rFonts w:eastAsia="Arial"/>
    </w:rPr>
  </w:style>
  <w:style w:type="character" w:customStyle="1" w:styleId="Commitment">
    <w:name w:val="Commitment"/>
    <w:basedOn w:val="DefaultParagraphFont"/>
    <w:uiPriority w:val="1"/>
    <w:qFormat/>
    <w:rsid w:val="00915BF8"/>
    <w:rPr>
      <w:i/>
      <w:iCs/>
    </w:rPr>
  </w:style>
  <w:style w:type="paragraph" w:customStyle="1" w:styleId="CornerstoneBases">
    <w:name w:val="Cornerstone / Bases"/>
    <w:basedOn w:val="BodyText"/>
    <w:qFormat/>
    <w:rsid w:val="00915BF8"/>
    <w:pPr>
      <w:ind w:left="2160" w:hanging="2160"/>
    </w:pPr>
  </w:style>
  <w:style w:type="paragraph" w:customStyle="1" w:styleId="EffectiveDate">
    <w:name w:val="Effective Date"/>
    <w:next w:val="BodyText"/>
    <w:qFormat/>
    <w:rsid w:val="00834767"/>
    <w:pPr>
      <w:spacing w:after="440"/>
      <w:jc w:val="center"/>
    </w:pPr>
  </w:style>
  <w:style w:type="paragraph" w:styleId="Title">
    <w:name w:val="Title"/>
    <w:basedOn w:val="Normal"/>
    <w:next w:val="Normal"/>
    <w:link w:val="TitleChar"/>
    <w:qFormat/>
    <w:rsid w:val="00834767"/>
    <w:pPr>
      <w:spacing w:before="220" w:after="220"/>
      <w:jc w:val="center"/>
    </w:pPr>
  </w:style>
  <w:style w:type="character" w:customStyle="1" w:styleId="TitleChar">
    <w:name w:val="Title Char"/>
    <w:basedOn w:val="DefaultParagraphFont"/>
    <w:link w:val="Title"/>
    <w:rsid w:val="00834767"/>
    <w:rPr>
      <w:rFonts w:cs="Times New Roman"/>
      <w:szCs w:val="24"/>
    </w:rPr>
  </w:style>
  <w:style w:type="paragraph" w:customStyle="1" w:styleId="END">
    <w:name w:val="END"/>
    <w:basedOn w:val="Title"/>
    <w:qFormat/>
    <w:rsid w:val="00060A52"/>
    <w:pPr>
      <w:autoSpaceDE w:val="0"/>
      <w:autoSpaceDN w:val="0"/>
      <w:adjustRightInd w:val="0"/>
      <w:spacing w:before="440" w:after="440"/>
    </w:pPr>
    <w:rPr>
      <w:rFonts w:cs="Arial"/>
      <w:szCs w:val="22"/>
    </w:rPr>
  </w:style>
  <w:style w:type="character" w:customStyle="1" w:styleId="Heading3Char">
    <w:name w:val="Heading 3 Char"/>
    <w:basedOn w:val="DefaultParagraphFont"/>
    <w:link w:val="Heading3"/>
    <w:rsid w:val="00915BF8"/>
    <w:rPr>
      <w:rFonts w:eastAsiaTheme="majorEastAsia" w:cstheme="majorBidi"/>
    </w:rPr>
  </w:style>
  <w:style w:type="table" w:customStyle="1" w:styleId="IM">
    <w:name w:val="IM"/>
    <w:basedOn w:val="TableNormal"/>
    <w:uiPriority w:val="99"/>
    <w:rsid w:val="00834767"/>
    <w:rPr>
      <w:rFonts w:eastAsiaTheme="minorHAnsi" w:cstheme="minorBidi"/>
    </w:rPr>
    <w:tblPr/>
  </w:style>
  <w:style w:type="table" w:customStyle="1" w:styleId="IMHx">
    <w:name w:val="IM Hx"/>
    <w:basedOn w:val="TableNormal"/>
    <w:uiPriority w:val="99"/>
    <w:rsid w:val="00834767"/>
    <w:rPr>
      <w:rFonts w:eastAsiaTheme="minorHAnsi" w:cstheme="minorBidi"/>
    </w:rPr>
    <w:tblPr/>
  </w:style>
  <w:style w:type="paragraph" w:customStyle="1" w:styleId="IMCIP">
    <w:name w:val="IMC/IP #"/>
    <w:rsid w:val="00915BF8"/>
    <w:pPr>
      <w:widowControl w:val="0"/>
      <w:pBdr>
        <w:top w:val="single" w:sz="8" w:space="3" w:color="auto"/>
        <w:bottom w:val="single" w:sz="8" w:space="3" w:color="auto"/>
      </w:pBdr>
      <w:spacing w:after="220"/>
      <w:jc w:val="center"/>
    </w:pPr>
    <w:rPr>
      <w:rFonts w:eastAsiaTheme="minorHAnsi"/>
      <w:iCs/>
      <w:caps/>
    </w:rPr>
  </w:style>
  <w:style w:type="paragraph" w:customStyle="1" w:styleId="Lista0">
    <w:name w:val="List a"/>
    <w:basedOn w:val="BodyText"/>
    <w:rsid w:val="00834767"/>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915BF8"/>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15BF8"/>
    <w:rPr>
      <w:rFonts w:eastAsiaTheme="minorHAnsi"/>
    </w:rPr>
  </w:style>
  <w:style w:type="paragraph" w:customStyle="1" w:styleId="Requirement">
    <w:name w:val="Requirement"/>
    <w:basedOn w:val="BodyText3"/>
    <w:qFormat/>
    <w:rsid w:val="00915BF8"/>
    <w:pPr>
      <w:keepNext/>
    </w:pPr>
    <w:rPr>
      <w:b/>
      <w:bCs/>
    </w:rPr>
  </w:style>
  <w:style w:type="paragraph" w:customStyle="1" w:styleId="SpecificGuidance">
    <w:name w:val="Specific Guidance"/>
    <w:basedOn w:val="BodyText3"/>
    <w:qFormat/>
    <w:rsid w:val="00915BF8"/>
    <w:pPr>
      <w:keepNext/>
    </w:pPr>
    <w:rPr>
      <w:u w:val="single"/>
    </w:rPr>
  </w:style>
  <w:style w:type="character" w:customStyle="1" w:styleId="HeaderChar">
    <w:name w:val="Header Char"/>
    <w:basedOn w:val="DefaultParagraphFont"/>
    <w:link w:val="Header"/>
    <w:rsid w:val="00834767"/>
    <w:rPr>
      <w:rFonts w:cs="Times New Roman"/>
      <w:szCs w:val="24"/>
    </w:rPr>
  </w:style>
  <w:style w:type="paragraph" w:customStyle="1" w:styleId="Level2">
    <w:name w:val="Level 2"/>
    <w:basedOn w:val="Normal"/>
    <w:rsid w:val="00834767"/>
    <w:pPr>
      <w:numPr>
        <w:ilvl w:val="1"/>
        <w:numId w:val="1"/>
      </w:numPr>
      <w:outlineLvl w:val="1"/>
    </w:pPr>
  </w:style>
  <w:style w:type="paragraph" w:customStyle="1" w:styleId="Level3">
    <w:name w:val="Level 3"/>
    <w:basedOn w:val="Normal"/>
    <w:rsid w:val="00834767"/>
    <w:pPr>
      <w:numPr>
        <w:ilvl w:val="2"/>
        <w:numId w:val="2"/>
      </w:numPr>
      <w:outlineLvl w:val="2"/>
    </w:pPr>
  </w:style>
  <w:style w:type="paragraph" w:customStyle="1" w:styleId="Lista">
    <w:name w:val="List (a)"/>
    <w:qFormat/>
    <w:rsid w:val="00834767"/>
    <w:pPr>
      <w:numPr>
        <w:ilvl w:val="2"/>
        <w:numId w:val="3"/>
      </w:numPr>
      <w:spacing w:after="220"/>
    </w:pPr>
  </w:style>
  <w:style w:type="table" w:customStyle="1" w:styleId="TableGrid4">
    <w:name w:val="Table Grid4"/>
    <w:basedOn w:val="TableNormal"/>
    <w:next w:val="TableGrid"/>
    <w:uiPriority w:val="59"/>
    <w:rsid w:val="00834767"/>
    <w:rPr>
      <w:rFonts w:ascii="Times New Roman" w:hAnsi="Times New Roman" w:cs="Times New Roman"/>
      <w:sz w:val="20"/>
      <w:szCs w:val="20"/>
    </w:rPr>
    <w:tblPr/>
  </w:style>
  <w:style w:type="table" w:customStyle="1" w:styleId="IM004allaround">
    <w:name w:val="IM .004 all around"/>
    <w:basedOn w:val="TableNormal"/>
    <w:uiPriority w:val="99"/>
    <w:rsid w:val="001204AA"/>
    <w:tblPr/>
  </w:style>
  <w:style w:type="paragraph" w:styleId="ListBullet2">
    <w:name w:val="List Bullet 2"/>
    <w:basedOn w:val="Normal"/>
    <w:unhideWhenUsed/>
    <w:rsid w:val="001856D9"/>
    <w:pPr>
      <w:numPr>
        <w:numId w:val="4"/>
      </w:numPr>
      <w:spacing w:after="220"/>
      <w:contextualSpacing/>
    </w:pPr>
  </w:style>
  <w:style w:type="paragraph" w:customStyle="1" w:styleId="BodyText5">
    <w:name w:val="Body Text 5"/>
    <w:basedOn w:val="Normal"/>
    <w:qFormat/>
    <w:rsid w:val="006E703E"/>
    <w:pPr>
      <w:ind w:left="1440"/>
    </w:pPr>
  </w:style>
  <w:style w:type="paragraph" w:styleId="ListBullet5">
    <w:name w:val="List Bullet 5"/>
    <w:basedOn w:val="Normal"/>
    <w:unhideWhenUsed/>
    <w:rsid w:val="00D03CB5"/>
    <w:pPr>
      <w:numPr>
        <w:numId w:val="5"/>
      </w:numPr>
      <w:spacing w:after="220"/>
      <w:contextualSpacing/>
    </w:pPr>
  </w:style>
  <w:style w:type="character" w:customStyle="1" w:styleId="normaltextrun">
    <w:name w:val="normaltextrun"/>
    <w:basedOn w:val="DefaultParagraphFont"/>
    <w:rsid w:val="0087004A"/>
  </w:style>
  <w:style w:type="character" w:customStyle="1" w:styleId="eop">
    <w:name w:val="eop"/>
    <w:basedOn w:val="DefaultParagraphFont"/>
    <w:rsid w:val="0087004A"/>
  </w:style>
  <w:style w:type="paragraph" w:styleId="NormalWeb">
    <w:name w:val="Normal (Web)"/>
    <w:basedOn w:val="Normal"/>
    <w:semiHidden/>
    <w:unhideWhenUsed/>
    <w:rsid w:val="0069302D"/>
    <w:rPr>
      <w:rFonts w:ascii="Times New Roman" w:hAnsi="Times New Roman"/>
      <w:sz w:val="24"/>
    </w:rPr>
  </w:style>
  <w:style w:type="paragraph" w:customStyle="1" w:styleId="paragraph">
    <w:name w:val="paragraph"/>
    <w:basedOn w:val="Normal"/>
    <w:rsid w:val="00C857FD"/>
    <w:pPr>
      <w:spacing w:before="100" w:beforeAutospacing="1" w:after="100" w:afterAutospacing="1"/>
    </w:pPr>
    <w:rPr>
      <w:rFonts w:ascii="Times New Roman" w:hAnsi="Times New Roman"/>
      <w:sz w:val="24"/>
    </w:rPr>
  </w:style>
  <w:style w:type="character" w:customStyle="1" w:styleId="superscript">
    <w:name w:val="superscript"/>
    <w:basedOn w:val="DefaultParagraphFont"/>
    <w:rsid w:val="00C857FD"/>
  </w:style>
  <w:style w:type="paragraph" w:styleId="List">
    <w:name w:val="List"/>
    <w:basedOn w:val="Normal"/>
    <w:unhideWhenUsed/>
    <w:rsid w:val="0018632E"/>
    <w:pPr>
      <w:ind w:left="360" w:hanging="360"/>
      <w:contextualSpacing/>
    </w:pPr>
  </w:style>
  <w:style w:type="paragraph" w:customStyle="1" w:styleId="BodyText4">
    <w:name w:val="Body Text 4"/>
    <w:basedOn w:val="BodyText3"/>
    <w:qFormat/>
    <w:rsid w:val="006E2FCA"/>
    <w:pPr>
      <w:ind w:left="1080"/>
    </w:pPr>
  </w:style>
  <w:style w:type="paragraph" w:customStyle="1" w:styleId="Tables">
    <w:name w:val="Tables"/>
    <w:qFormat/>
    <w:rsid w:val="00D64FD7"/>
    <w:pPr>
      <w:keepNext/>
      <w:keepLines/>
      <w:tabs>
        <w:tab w:val="left" w:pos="274"/>
        <w:tab w:val="left" w:pos="806"/>
        <w:tab w:val="left" w:pos="1440"/>
      </w:tabs>
      <w:spacing w:after="220"/>
      <w:jc w:val="center"/>
      <w:outlineLvl w:val="2"/>
    </w:pPr>
    <w:rPr>
      <w:rFonts w:cs="Times New Roman"/>
      <w:szCs w:val="24"/>
    </w:rPr>
  </w:style>
  <w:style w:type="paragraph" w:styleId="Caption">
    <w:name w:val="caption"/>
    <w:next w:val="BodyText"/>
    <w:uiPriority w:val="35"/>
    <w:unhideWhenUsed/>
    <w:qFormat/>
    <w:rsid w:val="00BF4BD3"/>
    <w:pPr>
      <w:keepNext/>
      <w:spacing w:before="360" w:after="220"/>
      <w:jc w:val="center"/>
      <w:outlineLvl w:val="2"/>
    </w:pPr>
    <w:rPr>
      <w:rFonts w:eastAsiaTheme="minorHAnsi"/>
      <w:iCs/>
      <w:szCs w:val="18"/>
    </w:rPr>
  </w:style>
  <w:style w:type="table" w:customStyle="1" w:styleId="Findings">
    <w:name w:val="Findings"/>
    <w:basedOn w:val="TableNormal"/>
    <w:uiPriority w:val="99"/>
    <w:rsid w:val="00515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29" w:type="dxa"/>
        <w:left w:w="58" w:type="dxa"/>
        <w:bottom w:w="29"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16969">
      <w:bodyDiv w:val="1"/>
      <w:marLeft w:val="0"/>
      <w:marRight w:val="0"/>
      <w:marTop w:val="0"/>
      <w:marBottom w:val="0"/>
      <w:divBdr>
        <w:top w:val="none" w:sz="0" w:space="0" w:color="auto"/>
        <w:left w:val="none" w:sz="0" w:space="0" w:color="auto"/>
        <w:bottom w:val="none" w:sz="0" w:space="0" w:color="auto"/>
        <w:right w:val="none" w:sz="0" w:space="0" w:color="auto"/>
      </w:divBdr>
    </w:div>
    <w:div w:id="179319100">
      <w:bodyDiv w:val="1"/>
      <w:marLeft w:val="0"/>
      <w:marRight w:val="0"/>
      <w:marTop w:val="0"/>
      <w:marBottom w:val="0"/>
      <w:divBdr>
        <w:top w:val="none" w:sz="0" w:space="0" w:color="auto"/>
        <w:left w:val="none" w:sz="0" w:space="0" w:color="auto"/>
        <w:bottom w:val="none" w:sz="0" w:space="0" w:color="auto"/>
        <w:right w:val="none" w:sz="0" w:space="0" w:color="auto"/>
      </w:divBdr>
    </w:div>
    <w:div w:id="232131626">
      <w:bodyDiv w:val="1"/>
      <w:marLeft w:val="0"/>
      <w:marRight w:val="0"/>
      <w:marTop w:val="0"/>
      <w:marBottom w:val="0"/>
      <w:divBdr>
        <w:top w:val="none" w:sz="0" w:space="0" w:color="auto"/>
        <w:left w:val="none" w:sz="0" w:space="0" w:color="auto"/>
        <w:bottom w:val="none" w:sz="0" w:space="0" w:color="auto"/>
        <w:right w:val="none" w:sz="0" w:space="0" w:color="auto"/>
      </w:divBdr>
    </w:div>
    <w:div w:id="236134977">
      <w:bodyDiv w:val="1"/>
      <w:marLeft w:val="0"/>
      <w:marRight w:val="0"/>
      <w:marTop w:val="0"/>
      <w:marBottom w:val="0"/>
      <w:divBdr>
        <w:top w:val="none" w:sz="0" w:space="0" w:color="auto"/>
        <w:left w:val="none" w:sz="0" w:space="0" w:color="auto"/>
        <w:bottom w:val="none" w:sz="0" w:space="0" w:color="auto"/>
        <w:right w:val="none" w:sz="0" w:space="0" w:color="auto"/>
      </w:divBdr>
    </w:div>
    <w:div w:id="286856742">
      <w:bodyDiv w:val="1"/>
      <w:marLeft w:val="0"/>
      <w:marRight w:val="0"/>
      <w:marTop w:val="0"/>
      <w:marBottom w:val="0"/>
      <w:divBdr>
        <w:top w:val="none" w:sz="0" w:space="0" w:color="auto"/>
        <w:left w:val="none" w:sz="0" w:space="0" w:color="auto"/>
        <w:bottom w:val="none" w:sz="0" w:space="0" w:color="auto"/>
        <w:right w:val="none" w:sz="0" w:space="0" w:color="auto"/>
      </w:divBdr>
    </w:div>
    <w:div w:id="314993613">
      <w:bodyDiv w:val="1"/>
      <w:marLeft w:val="0"/>
      <w:marRight w:val="0"/>
      <w:marTop w:val="0"/>
      <w:marBottom w:val="0"/>
      <w:divBdr>
        <w:top w:val="none" w:sz="0" w:space="0" w:color="auto"/>
        <w:left w:val="none" w:sz="0" w:space="0" w:color="auto"/>
        <w:bottom w:val="none" w:sz="0" w:space="0" w:color="auto"/>
        <w:right w:val="none" w:sz="0" w:space="0" w:color="auto"/>
      </w:divBdr>
    </w:div>
    <w:div w:id="320736015">
      <w:bodyDiv w:val="1"/>
      <w:marLeft w:val="0"/>
      <w:marRight w:val="0"/>
      <w:marTop w:val="0"/>
      <w:marBottom w:val="0"/>
      <w:divBdr>
        <w:top w:val="none" w:sz="0" w:space="0" w:color="auto"/>
        <w:left w:val="none" w:sz="0" w:space="0" w:color="auto"/>
        <w:bottom w:val="none" w:sz="0" w:space="0" w:color="auto"/>
        <w:right w:val="none" w:sz="0" w:space="0" w:color="auto"/>
      </w:divBdr>
      <w:divsChild>
        <w:div w:id="141049157">
          <w:marLeft w:val="0"/>
          <w:marRight w:val="0"/>
          <w:marTop w:val="0"/>
          <w:marBottom w:val="0"/>
          <w:divBdr>
            <w:top w:val="none" w:sz="0" w:space="0" w:color="auto"/>
            <w:left w:val="none" w:sz="0" w:space="0" w:color="auto"/>
            <w:bottom w:val="none" w:sz="0" w:space="0" w:color="auto"/>
            <w:right w:val="none" w:sz="0" w:space="0" w:color="auto"/>
          </w:divBdr>
        </w:div>
      </w:divsChild>
    </w:div>
    <w:div w:id="498885497">
      <w:bodyDiv w:val="1"/>
      <w:marLeft w:val="0"/>
      <w:marRight w:val="0"/>
      <w:marTop w:val="0"/>
      <w:marBottom w:val="0"/>
      <w:divBdr>
        <w:top w:val="none" w:sz="0" w:space="0" w:color="auto"/>
        <w:left w:val="none" w:sz="0" w:space="0" w:color="auto"/>
        <w:bottom w:val="none" w:sz="0" w:space="0" w:color="auto"/>
        <w:right w:val="none" w:sz="0" w:space="0" w:color="auto"/>
      </w:divBdr>
    </w:div>
    <w:div w:id="782499969">
      <w:bodyDiv w:val="1"/>
      <w:marLeft w:val="0"/>
      <w:marRight w:val="0"/>
      <w:marTop w:val="0"/>
      <w:marBottom w:val="0"/>
      <w:divBdr>
        <w:top w:val="none" w:sz="0" w:space="0" w:color="auto"/>
        <w:left w:val="none" w:sz="0" w:space="0" w:color="auto"/>
        <w:bottom w:val="none" w:sz="0" w:space="0" w:color="auto"/>
        <w:right w:val="none" w:sz="0" w:space="0" w:color="auto"/>
      </w:divBdr>
    </w:div>
    <w:div w:id="814760682">
      <w:bodyDiv w:val="1"/>
      <w:marLeft w:val="0"/>
      <w:marRight w:val="0"/>
      <w:marTop w:val="0"/>
      <w:marBottom w:val="0"/>
      <w:divBdr>
        <w:top w:val="none" w:sz="0" w:space="0" w:color="auto"/>
        <w:left w:val="none" w:sz="0" w:space="0" w:color="auto"/>
        <w:bottom w:val="none" w:sz="0" w:space="0" w:color="auto"/>
        <w:right w:val="none" w:sz="0" w:space="0" w:color="auto"/>
      </w:divBdr>
      <w:divsChild>
        <w:div w:id="1726682578">
          <w:marLeft w:val="0"/>
          <w:marRight w:val="0"/>
          <w:marTop w:val="0"/>
          <w:marBottom w:val="0"/>
          <w:divBdr>
            <w:top w:val="none" w:sz="0" w:space="0" w:color="auto"/>
            <w:left w:val="none" w:sz="0" w:space="0" w:color="auto"/>
            <w:bottom w:val="none" w:sz="0" w:space="0" w:color="auto"/>
            <w:right w:val="none" w:sz="0" w:space="0" w:color="auto"/>
          </w:divBdr>
        </w:div>
      </w:divsChild>
    </w:div>
    <w:div w:id="829372147">
      <w:bodyDiv w:val="1"/>
      <w:marLeft w:val="0"/>
      <w:marRight w:val="0"/>
      <w:marTop w:val="0"/>
      <w:marBottom w:val="0"/>
      <w:divBdr>
        <w:top w:val="none" w:sz="0" w:space="0" w:color="auto"/>
        <w:left w:val="none" w:sz="0" w:space="0" w:color="auto"/>
        <w:bottom w:val="none" w:sz="0" w:space="0" w:color="auto"/>
        <w:right w:val="none" w:sz="0" w:space="0" w:color="auto"/>
      </w:divBdr>
    </w:div>
    <w:div w:id="932014410">
      <w:bodyDiv w:val="1"/>
      <w:marLeft w:val="0"/>
      <w:marRight w:val="0"/>
      <w:marTop w:val="0"/>
      <w:marBottom w:val="0"/>
      <w:divBdr>
        <w:top w:val="none" w:sz="0" w:space="0" w:color="auto"/>
        <w:left w:val="none" w:sz="0" w:space="0" w:color="auto"/>
        <w:bottom w:val="none" w:sz="0" w:space="0" w:color="auto"/>
        <w:right w:val="none" w:sz="0" w:space="0" w:color="auto"/>
      </w:divBdr>
    </w:div>
    <w:div w:id="1138566886">
      <w:bodyDiv w:val="1"/>
      <w:marLeft w:val="0"/>
      <w:marRight w:val="0"/>
      <w:marTop w:val="0"/>
      <w:marBottom w:val="0"/>
      <w:divBdr>
        <w:top w:val="none" w:sz="0" w:space="0" w:color="auto"/>
        <w:left w:val="none" w:sz="0" w:space="0" w:color="auto"/>
        <w:bottom w:val="none" w:sz="0" w:space="0" w:color="auto"/>
        <w:right w:val="none" w:sz="0" w:space="0" w:color="auto"/>
      </w:divBdr>
      <w:divsChild>
        <w:div w:id="246767407">
          <w:marLeft w:val="0"/>
          <w:marRight w:val="0"/>
          <w:marTop w:val="0"/>
          <w:marBottom w:val="0"/>
          <w:divBdr>
            <w:top w:val="none" w:sz="0" w:space="0" w:color="auto"/>
            <w:left w:val="none" w:sz="0" w:space="0" w:color="auto"/>
            <w:bottom w:val="none" w:sz="0" w:space="0" w:color="auto"/>
            <w:right w:val="none" w:sz="0" w:space="0" w:color="auto"/>
          </w:divBdr>
        </w:div>
        <w:div w:id="385374450">
          <w:marLeft w:val="0"/>
          <w:marRight w:val="0"/>
          <w:marTop w:val="0"/>
          <w:marBottom w:val="0"/>
          <w:divBdr>
            <w:top w:val="none" w:sz="0" w:space="0" w:color="auto"/>
            <w:left w:val="none" w:sz="0" w:space="0" w:color="auto"/>
            <w:bottom w:val="none" w:sz="0" w:space="0" w:color="auto"/>
            <w:right w:val="none" w:sz="0" w:space="0" w:color="auto"/>
          </w:divBdr>
        </w:div>
        <w:div w:id="495153159">
          <w:marLeft w:val="0"/>
          <w:marRight w:val="0"/>
          <w:marTop w:val="0"/>
          <w:marBottom w:val="0"/>
          <w:divBdr>
            <w:top w:val="none" w:sz="0" w:space="0" w:color="auto"/>
            <w:left w:val="none" w:sz="0" w:space="0" w:color="auto"/>
            <w:bottom w:val="none" w:sz="0" w:space="0" w:color="auto"/>
            <w:right w:val="none" w:sz="0" w:space="0" w:color="auto"/>
          </w:divBdr>
        </w:div>
        <w:div w:id="802962600">
          <w:marLeft w:val="0"/>
          <w:marRight w:val="0"/>
          <w:marTop w:val="0"/>
          <w:marBottom w:val="0"/>
          <w:divBdr>
            <w:top w:val="none" w:sz="0" w:space="0" w:color="auto"/>
            <w:left w:val="none" w:sz="0" w:space="0" w:color="auto"/>
            <w:bottom w:val="none" w:sz="0" w:space="0" w:color="auto"/>
            <w:right w:val="none" w:sz="0" w:space="0" w:color="auto"/>
          </w:divBdr>
        </w:div>
        <w:div w:id="893615694">
          <w:marLeft w:val="0"/>
          <w:marRight w:val="0"/>
          <w:marTop w:val="0"/>
          <w:marBottom w:val="0"/>
          <w:divBdr>
            <w:top w:val="none" w:sz="0" w:space="0" w:color="auto"/>
            <w:left w:val="none" w:sz="0" w:space="0" w:color="auto"/>
            <w:bottom w:val="none" w:sz="0" w:space="0" w:color="auto"/>
            <w:right w:val="none" w:sz="0" w:space="0" w:color="auto"/>
          </w:divBdr>
        </w:div>
        <w:div w:id="909383717">
          <w:marLeft w:val="0"/>
          <w:marRight w:val="0"/>
          <w:marTop w:val="0"/>
          <w:marBottom w:val="0"/>
          <w:divBdr>
            <w:top w:val="none" w:sz="0" w:space="0" w:color="auto"/>
            <w:left w:val="none" w:sz="0" w:space="0" w:color="auto"/>
            <w:bottom w:val="none" w:sz="0" w:space="0" w:color="auto"/>
            <w:right w:val="none" w:sz="0" w:space="0" w:color="auto"/>
          </w:divBdr>
        </w:div>
        <w:div w:id="970206206">
          <w:marLeft w:val="0"/>
          <w:marRight w:val="0"/>
          <w:marTop w:val="0"/>
          <w:marBottom w:val="0"/>
          <w:divBdr>
            <w:top w:val="none" w:sz="0" w:space="0" w:color="auto"/>
            <w:left w:val="none" w:sz="0" w:space="0" w:color="auto"/>
            <w:bottom w:val="none" w:sz="0" w:space="0" w:color="auto"/>
            <w:right w:val="none" w:sz="0" w:space="0" w:color="auto"/>
          </w:divBdr>
        </w:div>
        <w:div w:id="1574313557">
          <w:marLeft w:val="0"/>
          <w:marRight w:val="0"/>
          <w:marTop w:val="0"/>
          <w:marBottom w:val="0"/>
          <w:divBdr>
            <w:top w:val="none" w:sz="0" w:space="0" w:color="auto"/>
            <w:left w:val="none" w:sz="0" w:space="0" w:color="auto"/>
            <w:bottom w:val="none" w:sz="0" w:space="0" w:color="auto"/>
            <w:right w:val="none" w:sz="0" w:space="0" w:color="auto"/>
          </w:divBdr>
        </w:div>
        <w:div w:id="1819150197">
          <w:marLeft w:val="0"/>
          <w:marRight w:val="0"/>
          <w:marTop w:val="0"/>
          <w:marBottom w:val="0"/>
          <w:divBdr>
            <w:top w:val="none" w:sz="0" w:space="0" w:color="auto"/>
            <w:left w:val="none" w:sz="0" w:space="0" w:color="auto"/>
            <w:bottom w:val="none" w:sz="0" w:space="0" w:color="auto"/>
            <w:right w:val="none" w:sz="0" w:space="0" w:color="auto"/>
          </w:divBdr>
        </w:div>
      </w:divsChild>
    </w:div>
    <w:div w:id="1250430129">
      <w:bodyDiv w:val="1"/>
      <w:marLeft w:val="0"/>
      <w:marRight w:val="0"/>
      <w:marTop w:val="0"/>
      <w:marBottom w:val="0"/>
      <w:divBdr>
        <w:top w:val="none" w:sz="0" w:space="0" w:color="auto"/>
        <w:left w:val="none" w:sz="0" w:space="0" w:color="auto"/>
        <w:bottom w:val="none" w:sz="0" w:space="0" w:color="auto"/>
        <w:right w:val="none" w:sz="0" w:space="0" w:color="auto"/>
      </w:divBdr>
    </w:div>
    <w:div w:id="1371151745">
      <w:bodyDiv w:val="1"/>
      <w:marLeft w:val="0"/>
      <w:marRight w:val="0"/>
      <w:marTop w:val="0"/>
      <w:marBottom w:val="0"/>
      <w:divBdr>
        <w:top w:val="none" w:sz="0" w:space="0" w:color="auto"/>
        <w:left w:val="none" w:sz="0" w:space="0" w:color="auto"/>
        <w:bottom w:val="none" w:sz="0" w:space="0" w:color="auto"/>
        <w:right w:val="none" w:sz="0" w:space="0" w:color="auto"/>
      </w:divBdr>
    </w:div>
    <w:div w:id="1483892652">
      <w:bodyDiv w:val="1"/>
      <w:marLeft w:val="0"/>
      <w:marRight w:val="0"/>
      <w:marTop w:val="0"/>
      <w:marBottom w:val="0"/>
      <w:divBdr>
        <w:top w:val="none" w:sz="0" w:space="0" w:color="auto"/>
        <w:left w:val="none" w:sz="0" w:space="0" w:color="auto"/>
        <w:bottom w:val="none" w:sz="0" w:space="0" w:color="auto"/>
        <w:right w:val="none" w:sz="0" w:space="0" w:color="auto"/>
      </w:divBdr>
    </w:div>
    <w:div w:id="1543784575">
      <w:bodyDiv w:val="1"/>
      <w:marLeft w:val="0"/>
      <w:marRight w:val="0"/>
      <w:marTop w:val="0"/>
      <w:marBottom w:val="0"/>
      <w:divBdr>
        <w:top w:val="none" w:sz="0" w:space="0" w:color="auto"/>
        <w:left w:val="none" w:sz="0" w:space="0" w:color="auto"/>
        <w:bottom w:val="none" w:sz="0" w:space="0" w:color="auto"/>
        <w:right w:val="none" w:sz="0" w:space="0" w:color="auto"/>
      </w:divBdr>
    </w:div>
    <w:div w:id="1713076126">
      <w:bodyDiv w:val="1"/>
      <w:marLeft w:val="0"/>
      <w:marRight w:val="0"/>
      <w:marTop w:val="0"/>
      <w:marBottom w:val="0"/>
      <w:divBdr>
        <w:top w:val="none" w:sz="0" w:space="0" w:color="auto"/>
        <w:left w:val="none" w:sz="0" w:space="0" w:color="auto"/>
        <w:bottom w:val="none" w:sz="0" w:space="0" w:color="auto"/>
        <w:right w:val="none" w:sz="0" w:space="0" w:color="auto"/>
      </w:divBdr>
    </w:div>
    <w:div w:id="1741832896">
      <w:bodyDiv w:val="1"/>
      <w:marLeft w:val="0"/>
      <w:marRight w:val="0"/>
      <w:marTop w:val="0"/>
      <w:marBottom w:val="0"/>
      <w:divBdr>
        <w:top w:val="none" w:sz="0" w:space="0" w:color="auto"/>
        <w:left w:val="none" w:sz="0" w:space="0" w:color="auto"/>
        <w:bottom w:val="none" w:sz="0" w:space="0" w:color="auto"/>
        <w:right w:val="none" w:sz="0" w:space="0" w:color="auto"/>
      </w:divBdr>
      <w:divsChild>
        <w:div w:id="1938170822">
          <w:marLeft w:val="0"/>
          <w:marRight w:val="0"/>
          <w:marTop w:val="0"/>
          <w:marBottom w:val="0"/>
          <w:divBdr>
            <w:top w:val="none" w:sz="0" w:space="0" w:color="auto"/>
            <w:left w:val="none" w:sz="0" w:space="0" w:color="auto"/>
            <w:bottom w:val="none" w:sz="0" w:space="0" w:color="auto"/>
            <w:right w:val="none" w:sz="0" w:space="0" w:color="auto"/>
          </w:divBdr>
          <w:divsChild>
            <w:div w:id="3236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202">
      <w:bodyDiv w:val="1"/>
      <w:marLeft w:val="0"/>
      <w:marRight w:val="0"/>
      <w:marTop w:val="0"/>
      <w:marBottom w:val="0"/>
      <w:divBdr>
        <w:top w:val="none" w:sz="0" w:space="0" w:color="auto"/>
        <w:left w:val="none" w:sz="0" w:space="0" w:color="auto"/>
        <w:bottom w:val="none" w:sz="0" w:space="0" w:color="auto"/>
        <w:right w:val="none" w:sz="0" w:space="0" w:color="auto"/>
      </w:divBdr>
    </w:div>
    <w:div w:id="1942100916">
      <w:bodyDiv w:val="1"/>
      <w:marLeft w:val="0"/>
      <w:marRight w:val="0"/>
      <w:marTop w:val="0"/>
      <w:marBottom w:val="0"/>
      <w:divBdr>
        <w:top w:val="none" w:sz="0" w:space="0" w:color="auto"/>
        <w:left w:val="none" w:sz="0" w:space="0" w:color="auto"/>
        <w:bottom w:val="none" w:sz="0" w:space="0" w:color="auto"/>
        <w:right w:val="none" w:sz="0" w:space="0" w:color="auto"/>
      </w:divBdr>
    </w:div>
    <w:div w:id="19988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nrc.gov/reading-rm/doc-collections/insp-manual/inspection-procedure/index.html"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nrc.gov/reading-rm/basic-ref/enf-man/app-b.html" TargetMode="Externa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203338D6-3420-44F1-8500-83038AC7A1C6}">
  <ds:schemaRefs>
    <ds:schemaRef ds:uri="http://schemas.microsoft.com/sharepoint/v3/contenttype/forms"/>
  </ds:schemaRefs>
</ds:datastoreItem>
</file>

<file path=customXml/itemProps2.xml><?xml version="1.0" encoding="utf-8"?>
<ds:datastoreItem xmlns:ds="http://schemas.openxmlformats.org/officeDocument/2006/customXml" ds:itemID="{2644C64A-50F2-4B62-99D2-ACB0BE2F7AFC}">
  <ds:schemaRefs>
    <ds:schemaRef ds:uri="http://schemas.openxmlformats.org/officeDocument/2006/bibliography"/>
  </ds:schemaRefs>
</ds:datastoreItem>
</file>

<file path=customXml/itemProps3.xml><?xml version="1.0" encoding="utf-8"?>
<ds:datastoreItem xmlns:ds="http://schemas.openxmlformats.org/officeDocument/2006/customXml" ds:itemID="{EFEB15C9-7DE1-4A52-BD18-D8055A9C5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AEFEF7-B8DE-4CE8-8E38-A2F37F5D4B9D}">
  <ds:schemaRefs>
    <ds:schemaRef ds:uri="http://schemas.microsoft.com/office/2006/metadata/properties"/>
    <ds:schemaRef ds:uri="http://schemas.microsoft.com/office/infopath/2007/PartnerControls"/>
    <ds:schemaRef ds:uri="http://schemas.microsoft.com/sharepoint/v3"/>
    <ds:schemaRef ds:uri="bd536709-b854-4f3b-a247-393f1123cff3"/>
    <ds:schemaRef ds:uri="4ebc427b-1bcf-4856-a750-efc6bf2bcca6"/>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(5).dotx</Template>
  <TotalTime>2</TotalTime>
  <Pages>36</Pages>
  <Words>13245</Words>
  <Characters>77225</Characters>
  <Application>Microsoft Office Word</Application>
  <DocSecurity>2</DocSecurity>
  <Lines>1485</Lines>
  <Paragraphs>675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89795</CharactersWithSpaces>
  <SharedDoc>false</SharedDoc>
  <HLinks>
    <vt:vector size="414" baseType="variant">
      <vt:variant>
        <vt:i4>5111833</vt:i4>
      </vt:variant>
      <vt:variant>
        <vt:i4>408</vt:i4>
      </vt:variant>
      <vt:variant>
        <vt:i4>0</vt:i4>
      </vt:variant>
      <vt:variant>
        <vt:i4>5</vt:i4>
      </vt:variant>
      <vt:variant>
        <vt:lpwstr>http://www.nrc.gov/reading-rm/doc-collections/insp-manual/inspection-procedure/index.html</vt:lpwstr>
      </vt:variant>
      <vt:variant>
        <vt:lpwstr/>
      </vt:variant>
      <vt:variant>
        <vt:i4>7012473</vt:i4>
      </vt:variant>
      <vt:variant>
        <vt:i4>405</vt:i4>
      </vt:variant>
      <vt:variant>
        <vt:i4>0</vt:i4>
      </vt:variant>
      <vt:variant>
        <vt:i4>5</vt:i4>
      </vt:variant>
      <vt:variant>
        <vt:lpwstr>https://www.nrc.gov/reading-rm/basic-ref/enf-man/app-b.html</vt:lpwstr>
      </vt:variant>
      <vt:variant>
        <vt:lpwstr/>
      </vt:variant>
      <vt:variant>
        <vt:i4>1179698</vt:i4>
      </vt:variant>
      <vt:variant>
        <vt:i4>398</vt:i4>
      </vt:variant>
      <vt:variant>
        <vt:i4>0</vt:i4>
      </vt:variant>
      <vt:variant>
        <vt:i4>5</vt:i4>
      </vt:variant>
      <vt:variant>
        <vt:lpwstr/>
      </vt:variant>
      <vt:variant>
        <vt:lpwstr>_Toc201745573</vt:lpwstr>
      </vt:variant>
      <vt:variant>
        <vt:i4>1179698</vt:i4>
      </vt:variant>
      <vt:variant>
        <vt:i4>392</vt:i4>
      </vt:variant>
      <vt:variant>
        <vt:i4>0</vt:i4>
      </vt:variant>
      <vt:variant>
        <vt:i4>5</vt:i4>
      </vt:variant>
      <vt:variant>
        <vt:lpwstr/>
      </vt:variant>
      <vt:variant>
        <vt:lpwstr>_Toc201745572</vt:lpwstr>
      </vt:variant>
      <vt:variant>
        <vt:i4>1179698</vt:i4>
      </vt:variant>
      <vt:variant>
        <vt:i4>386</vt:i4>
      </vt:variant>
      <vt:variant>
        <vt:i4>0</vt:i4>
      </vt:variant>
      <vt:variant>
        <vt:i4>5</vt:i4>
      </vt:variant>
      <vt:variant>
        <vt:lpwstr/>
      </vt:variant>
      <vt:variant>
        <vt:lpwstr>_Toc201745571</vt:lpwstr>
      </vt:variant>
      <vt:variant>
        <vt:i4>1179698</vt:i4>
      </vt:variant>
      <vt:variant>
        <vt:i4>380</vt:i4>
      </vt:variant>
      <vt:variant>
        <vt:i4>0</vt:i4>
      </vt:variant>
      <vt:variant>
        <vt:i4>5</vt:i4>
      </vt:variant>
      <vt:variant>
        <vt:lpwstr/>
      </vt:variant>
      <vt:variant>
        <vt:lpwstr>_Toc201745570</vt:lpwstr>
      </vt:variant>
      <vt:variant>
        <vt:i4>1245234</vt:i4>
      </vt:variant>
      <vt:variant>
        <vt:i4>374</vt:i4>
      </vt:variant>
      <vt:variant>
        <vt:i4>0</vt:i4>
      </vt:variant>
      <vt:variant>
        <vt:i4>5</vt:i4>
      </vt:variant>
      <vt:variant>
        <vt:lpwstr/>
      </vt:variant>
      <vt:variant>
        <vt:lpwstr>_Toc201745569</vt:lpwstr>
      </vt:variant>
      <vt:variant>
        <vt:i4>1245234</vt:i4>
      </vt:variant>
      <vt:variant>
        <vt:i4>368</vt:i4>
      </vt:variant>
      <vt:variant>
        <vt:i4>0</vt:i4>
      </vt:variant>
      <vt:variant>
        <vt:i4>5</vt:i4>
      </vt:variant>
      <vt:variant>
        <vt:lpwstr/>
      </vt:variant>
      <vt:variant>
        <vt:lpwstr>_Toc201745568</vt:lpwstr>
      </vt:variant>
      <vt:variant>
        <vt:i4>1245234</vt:i4>
      </vt:variant>
      <vt:variant>
        <vt:i4>362</vt:i4>
      </vt:variant>
      <vt:variant>
        <vt:i4>0</vt:i4>
      </vt:variant>
      <vt:variant>
        <vt:i4>5</vt:i4>
      </vt:variant>
      <vt:variant>
        <vt:lpwstr/>
      </vt:variant>
      <vt:variant>
        <vt:lpwstr>_Toc201745567</vt:lpwstr>
      </vt:variant>
      <vt:variant>
        <vt:i4>1245234</vt:i4>
      </vt:variant>
      <vt:variant>
        <vt:i4>356</vt:i4>
      </vt:variant>
      <vt:variant>
        <vt:i4>0</vt:i4>
      </vt:variant>
      <vt:variant>
        <vt:i4>5</vt:i4>
      </vt:variant>
      <vt:variant>
        <vt:lpwstr/>
      </vt:variant>
      <vt:variant>
        <vt:lpwstr>_Toc201745566</vt:lpwstr>
      </vt:variant>
      <vt:variant>
        <vt:i4>1245234</vt:i4>
      </vt:variant>
      <vt:variant>
        <vt:i4>350</vt:i4>
      </vt:variant>
      <vt:variant>
        <vt:i4>0</vt:i4>
      </vt:variant>
      <vt:variant>
        <vt:i4>5</vt:i4>
      </vt:variant>
      <vt:variant>
        <vt:lpwstr/>
      </vt:variant>
      <vt:variant>
        <vt:lpwstr>_Toc201745565</vt:lpwstr>
      </vt:variant>
      <vt:variant>
        <vt:i4>1245234</vt:i4>
      </vt:variant>
      <vt:variant>
        <vt:i4>344</vt:i4>
      </vt:variant>
      <vt:variant>
        <vt:i4>0</vt:i4>
      </vt:variant>
      <vt:variant>
        <vt:i4>5</vt:i4>
      </vt:variant>
      <vt:variant>
        <vt:lpwstr/>
      </vt:variant>
      <vt:variant>
        <vt:lpwstr>_Toc201745564</vt:lpwstr>
      </vt:variant>
      <vt:variant>
        <vt:i4>1245234</vt:i4>
      </vt:variant>
      <vt:variant>
        <vt:i4>338</vt:i4>
      </vt:variant>
      <vt:variant>
        <vt:i4>0</vt:i4>
      </vt:variant>
      <vt:variant>
        <vt:i4>5</vt:i4>
      </vt:variant>
      <vt:variant>
        <vt:lpwstr/>
      </vt:variant>
      <vt:variant>
        <vt:lpwstr>_Toc201745563</vt:lpwstr>
      </vt:variant>
      <vt:variant>
        <vt:i4>1245234</vt:i4>
      </vt:variant>
      <vt:variant>
        <vt:i4>332</vt:i4>
      </vt:variant>
      <vt:variant>
        <vt:i4>0</vt:i4>
      </vt:variant>
      <vt:variant>
        <vt:i4>5</vt:i4>
      </vt:variant>
      <vt:variant>
        <vt:lpwstr/>
      </vt:variant>
      <vt:variant>
        <vt:lpwstr>_Toc201745562</vt:lpwstr>
      </vt:variant>
      <vt:variant>
        <vt:i4>1245234</vt:i4>
      </vt:variant>
      <vt:variant>
        <vt:i4>326</vt:i4>
      </vt:variant>
      <vt:variant>
        <vt:i4>0</vt:i4>
      </vt:variant>
      <vt:variant>
        <vt:i4>5</vt:i4>
      </vt:variant>
      <vt:variant>
        <vt:lpwstr/>
      </vt:variant>
      <vt:variant>
        <vt:lpwstr>_Toc201745561</vt:lpwstr>
      </vt:variant>
      <vt:variant>
        <vt:i4>1245234</vt:i4>
      </vt:variant>
      <vt:variant>
        <vt:i4>320</vt:i4>
      </vt:variant>
      <vt:variant>
        <vt:i4>0</vt:i4>
      </vt:variant>
      <vt:variant>
        <vt:i4>5</vt:i4>
      </vt:variant>
      <vt:variant>
        <vt:lpwstr/>
      </vt:variant>
      <vt:variant>
        <vt:lpwstr>_Toc201745560</vt:lpwstr>
      </vt:variant>
      <vt:variant>
        <vt:i4>1048626</vt:i4>
      </vt:variant>
      <vt:variant>
        <vt:i4>314</vt:i4>
      </vt:variant>
      <vt:variant>
        <vt:i4>0</vt:i4>
      </vt:variant>
      <vt:variant>
        <vt:i4>5</vt:i4>
      </vt:variant>
      <vt:variant>
        <vt:lpwstr/>
      </vt:variant>
      <vt:variant>
        <vt:lpwstr>_Toc201745559</vt:lpwstr>
      </vt:variant>
      <vt:variant>
        <vt:i4>1048626</vt:i4>
      </vt:variant>
      <vt:variant>
        <vt:i4>308</vt:i4>
      </vt:variant>
      <vt:variant>
        <vt:i4>0</vt:i4>
      </vt:variant>
      <vt:variant>
        <vt:i4>5</vt:i4>
      </vt:variant>
      <vt:variant>
        <vt:lpwstr/>
      </vt:variant>
      <vt:variant>
        <vt:lpwstr>_Toc201745558</vt:lpwstr>
      </vt:variant>
      <vt:variant>
        <vt:i4>1048626</vt:i4>
      </vt:variant>
      <vt:variant>
        <vt:i4>302</vt:i4>
      </vt:variant>
      <vt:variant>
        <vt:i4>0</vt:i4>
      </vt:variant>
      <vt:variant>
        <vt:i4>5</vt:i4>
      </vt:variant>
      <vt:variant>
        <vt:lpwstr/>
      </vt:variant>
      <vt:variant>
        <vt:lpwstr>_Toc201745557</vt:lpwstr>
      </vt:variant>
      <vt:variant>
        <vt:i4>1048626</vt:i4>
      </vt:variant>
      <vt:variant>
        <vt:i4>296</vt:i4>
      </vt:variant>
      <vt:variant>
        <vt:i4>0</vt:i4>
      </vt:variant>
      <vt:variant>
        <vt:i4>5</vt:i4>
      </vt:variant>
      <vt:variant>
        <vt:lpwstr/>
      </vt:variant>
      <vt:variant>
        <vt:lpwstr>_Toc201745556</vt:lpwstr>
      </vt:variant>
      <vt:variant>
        <vt:i4>1048626</vt:i4>
      </vt:variant>
      <vt:variant>
        <vt:i4>290</vt:i4>
      </vt:variant>
      <vt:variant>
        <vt:i4>0</vt:i4>
      </vt:variant>
      <vt:variant>
        <vt:i4>5</vt:i4>
      </vt:variant>
      <vt:variant>
        <vt:lpwstr/>
      </vt:variant>
      <vt:variant>
        <vt:lpwstr>_Toc201745555</vt:lpwstr>
      </vt:variant>
      <vt:variant>
        <vt:i4>1048626</vt:i4>
      </vt:variant>
      <vt:variant>
        <vt:i4>284</vt:i4>
      </vt:variant>
      <vt:variant>
        <vt:i4>0</vt:i4>
      </vt:variant>
      <vt:variant>
        <vt:i4>5</vt:i4>
      </vt:variant>
      <vt:variant>
        <vt:lpwstr/>
      </vt:variant>
      <vt:variant>
        <vt:lpwstr>_Toc201745554</vt:lpwstr>
      </vt:variant>
      <vt:variant>
        <vt:i4>1048626</vt:i4>
      </vt:variant>
      <vt:variant>
        <vt:i4>278</vt:i4>
      </vt:variant>
      <vt:variant>
        <vt:i4>0</vt:i4>
      </vt:variant>
      <vt:variant>
        <vt:i4>5</vt:i4>
      </vt:variant>
      <vt:variant>
        <vt:lpwstr/>
      </vt:variant>
      <vt:variant>
        <vt:lpwstr>_Toc201745553</vt:lpwstr>
      </vt:variant>
      <vt:variant>
        <vt:i4>1048626</vt:i4>
      </vt:variant>
      <vt:variant>
        <vt:i4>272</vt:i4>
      </vt:variant>
      <vt:variant>
        <vt:i4>0</vt:i4>
      </vt:variant>
      <vt:variant>
        <vt:i4>5</vt:i4>
      </vt:variant>
      <vt:variant>
        <vt:lpwstr/>
      </vt:variant>
      <vt:variant>
        <vt:lpwstr>_Toc201745552</vt:lpwstr>
      </vt:variant>
      <vt:variant>
        <vt:i4>1048626</vt:i4>
      </vt:variant>
      <vt:variant>
        <vt:i4>266</vt:i4>
      </vt:variant>
      <vt:variant>
        <vt:i4>0</vt:i4>
      </vt:variant>
      <vt:variant>
        <vt:i4>5</vt:i4>
      </vt:variant>
      <vt:variant>
        <vt:lpwstr/>
      </vt:variant>
      <vt:variant>
        <vt:lpwstr>_Toc201745551</vt:lpwstr>
      </vt:variant>
      <vt:variant>
        <vt:i4>1048626</vt:i4>
      </vt:variant>
      <vt:variant>
        <vt:i4>260</vt:i4>
      </vt:variant>
      <vt:variant>
        <vt:i4>0</vt:i4>
      </vt:variant>
      <vt:variant>
        <vt:i4>5</vt:i4>
      </vt:variant>
      <vt:variant>
        <vt:lpwstr/>
      </vt:variant>
      <vt:variant>
        <vt:lpwstr>_Toc201745550</vt:lpwstr>
      </vt:variant>
      <vt:variant>
        <vt:i4>1114162</vt:i4>
      </vt:variant>
      <vt:variant>
        <vt:i4>254</vt:i4>
      </vt:variant>
      <vt:variant>
        <vt:i4>0</vt:i4>
      </vt:variant>
      <vt:variant>
        <vt:i4>5</vt:i4>
      </vt:variant>
      <vt:variant>
        <vt:lpwstr/>
      </vt:variant>
      <vt:variant>
        <vt:lpwstr>_Toc201745549</vt:lpwstr>
      </vt:variant>
      <vt:variant>
        <vt:i4>1114162</vt:i4>
      </vt:variant>
      <vt:variant>
        <vt:i4>248</vt:i4>
      </vt:variant>
      <vt:variant>
        <vt:i4>0</vt:i4>
      </vt:variant>
      <vt:variant>
        <vt:i4>5</vt:i4>
      </vt:variant>
      <vt:variant>
        <vt:lpwstr/>
      </vt:variant>
      <vt:variant>
        <vt:lpwstr>_Toc201745548</vt:lpwstr>
      </vt:variant>
      <vt:variant>
        <vt:i4>1114162</vt:i4>
      </vt:variant>
      <vt:variant>
        <vt:i4>242</vt:i4>
      </vt:variant>
      <vt:variant>
        <vt:i4>0</vt:i4>
      </vt:variant>
      <vt:variant>
        <vt:i4>5</vt:i4>
      </vt:variant>
      <vt:variant>
        <vt:lpwstr/>
      </vt:variant>
      <vt:variant>
        <vt:lpwstr>_Toc201745547</vt:lpwstr>
      </vt:variant>
      <vt:variant>
        <vt:i4>1114162</vt:i4>
      </vt:variant>
      <vt:variant>
        <vt:i4>236</vt:i4>
      </vt:variant>
      <vt:variant>
        <vt:i4>0</vt:i4>
      </vt:variant>
      <vt:variant>
        <vt:i4>5</vt:i4>
      </vt:variant>
      <vt:variant>
        <vt:lpwstr/>
      </vt:variant>
      <vt:variant>
        <vt:lpwstr>_Toc201745546</vt:lpwstr>
      </vt:variant>
      <vt:variant>
        <vt:i4>1114162</vt:i4>
      </vt:variant>
      <vt:variant>
        <vt:i4>230</vt:i4>
      </vt:variant>
      <vt:variant>
        <vt:i4>0</vt:i4>
      </vt:variant>
      <vt:variant>
        <vt:i4>5</vt:i4>
      </vt:variant>
      <vt:variant>
        <vt:lpwstr/>
      </vt:variant>
      <vt:variant>
        <vt:lpwstr>_Toc201745545</vt:lpwstr>
      </vt:variant>
      <vt:variant>
        <vt:i4>1114162</vt:i4>
      </vt:variant>
      <vt:variant>
        <vt:i4>224</vt:i4>
      </vt:variant>
      <vt:variant>
        <vt:i4>0</vt:i4>
      </vt:variant>
      <vt:variant>
        <vt:i4>5</vt:i4>
      </vt:variant>
      <vt:variant>
        <vt:lpwstr/>
      </vt:variant>
      <vt:variant>
        <vt:lpwstr>_Toc201745544</vt:lpwstr>
      </vt:variant>
      <vt:variant>
        <vt:i4>1114162</vt:i4>
      </vt:variant>
      <vt:variant>
        <vt:i4>218</vt:i4>
      </vt:variant>
      <vt:variant>
        <vt:i4>0</vt:i4>
      </vt:variant>
      <vt:variant>
        <vt:i4>5</vt:i4>
      </vt:variant>
      <vt:variant>
        <vt:lpwstr/>
      </vt:variant>
      <vt:variant>
        <vt:lpwstr>_Toc201745543</vt:lpwstr>
      </vt:variant>
      <vt:variant>
        <vt:i4>1114162</vt:i4>
      </vt:variant>
      <vt:variant>
        <vt:i4>212</vt:i4>
      </vt:variant>
      <vt:variant>
        <vt:i4>0</vt:i4>
      </vt:variant>
      <vt:variant>
        <vt:i4>5</vt:i4>
      </vt:variant>
      <vt:variant>
        <vt:lpwstr/>
      </vt:variant>
      <vt:variant>
        <vt:lpwstr>_Toc201745542</vt:lpwstr>
      </vt:variant>
      <vt:variant>
        <vt:i4>1114162</vt:i4>
      </vt:variant>
      <vt:variant>
        <vt:i4>206</vt:i4>
      </vt:variant>
      <vt:variant>
        <vt:i4>0</vt:i4>
      </vt:variant>
      <vt:variant>
        <vt:i4>5</vt:i4>
      </vt:variant>
      <vt:variant>
        <vt:lpwstr/>
      </vt:variant>
      <vt:variant>
        <vt:lpwstr>_Toc201745541</vt:lpwstr>
      </vt:variant>
      <vt:variant>
        <vt:i4>1114162</vt:i4>
      </vt:variant>
      <vt:variant>
        <vt:i4>200</vt:i4>
      </vt:variant>
      <vt:variant>
        <vt:i4>0</vt:i4>
      </vt:variant>
      <vt:variant>
        <vt:i4>5</vt:i4>
      </vt:variant>
      <vt:variant>
        <vt:lpwstr/>
      </vt:variant>
      <vt:variant>
        <vt:lpwstr>_Toc201745540</vt:lpwstr>
      </vt:variant>
      <vt:variant>
        <vt:i4>1441842</vt:i4>
      </vt:variant>
      <vt:variant>
        <vt:i4>194</vt:i4>
      </vt:variant>
      <vt:variant>
        <vt:i4>0</vt:i4>
      </vt:variant>
      <vt:variant>
        <vt:i4>5</vt:i4>
      </vt:variant>
      <vt:variant>
        <vt:lpwstr/>
      </vt:variant>
      <vt:variant>
        <vt:lpwstr>_Toc201745539</vt:lpwstr>
      </vt:variant>
      <vt:variant>
        <vt:i4>1441842</vt:i4>
      </vt:variant>
      <vt:variant>
        <vt:i4>188</vt:i4>
      </vt:variant>
      <vt:variant>
        <vt:i4>0</vt:i4>
      </vt:variant>
      <vt:variant>
        <vt:i4>5</vt:i4>
      </vt:variant>
      <vt:variant>
        <vt:lpwstr/>
      </vt:variant>
      <vt:variant>
        <vt:lpwstr>_Toc201745538</vt:lpwstr>
      </vt:variant>
      <vt:variant>
        <vt:i4>1441842</vt:i4>
      </vt:variant>
      <vt:variant>
        <vt:i4>182</vt:i4>
      </vt:variant>
      <vt:variant>
        <vt:i4>0</vt:i4>
      </vt:variant>
      <vt:variant>
        <vt:i4>5</vt:i4>
      </vt:variant>
      <vt:variant>
        <vt:lpwstr/>
      </vt:variant>
      <vt:variant>
        <vt:lpwstr>_Toc201745537</vt:lpwstr>
      </vt:variant>
      <vt:variant>
        <vt:i4>1441842</vt:i4>
      </vt:variant>
      <vt:variant>
        <vt:i4>176</vt:i4>
      </vt:variant>
      <vt:variant>
        <vt:i4>0</vt:i4>
      </vt:variant>
      <vt:variant>
        <vt:i4>5</vt:i4>
      </vt:variant>
      <vt:variant>
        <vt:lpwstr/>
      </vt:variant>
      <vt:variant>
        <vt:lpwstr>_Toc201745536</vt:lpwstr>
      </vt:variant>
      <vt:variant>
        <vt:i4>1441842</vt:i4>
      </vt:variant>
      <vt:variant>
        <vt:i4>170</vt:i4>
      </vt:variant>
      <vt:variant>
        <vt:i4>0</vt:i4>
      </vt:variant>
      <vt:variant>
        <vt:i4>5</vt:i4>
      </vt:variant>
      <vt:variant>
        <vt:lpwstr/>
      </vt:variant>
      <vt:variant>
        <vt:lpwstr>_Toc201745535</vt:lpwstr>
      </vt:variant>
      <vt:variant>
        <vt:i4>1441842</vt:i4>
      </vt:variant>
      <vt:variant>
        <vt:i4>164</vt:i4>
      </vt:variant>
      <vt:variant>
        <vt:i4>0</vt:i4>
      </vt:variant>
      <vt:variant>
        <vt:i4>5</vt:i4>
      </vt:variant>
      <vt:variant>
        <vt:lpwstr/>
      </vt:variant>
      <vt:variant>
        <vt:lpwstr>_Toc201745534</vt:lpwstr>
      </vt:variant>
      <vt:variant>
        <vt:i4>1441842</vt:i4>
      </vt:variant>
      <vt:variant>
        <vt:i4>158</vt:i4>
      </vt:variant>
      <vt:variant>
        <vt:i4>0</vt:i4>
      </vt:variant>
      <vt:variant>
        <vt:i4>5</vt:i4>
      </vt:variant>
      <vt:variant>
        <vt:lpwstr/>
      </vt:variant>
      <vt:variant>
        <vt:lpwstr>_Toc201745533</vt:lpwstr>
      </vt:variant>
      <vt:variant>
        <vt:i4>1441842</vt:i4>
      </vt:variant>
      <vt:variant>
        <vt:i4>152</vt:i4>
      </vt:variant>
      <vt:variant>
        <vt:i4>0</vt:i4>
      </vt:variant>
      <vt:variant>
        <vt:i4>5</vt:i4>
      </vt:variant>
      <vt:variant>
        <vt:lpwstr/>
      </vt:variant>
      <vt:variant>
        <vt:lpwstr>_Toc201745532</vt:lpwstr>
      </vt:variant>
      <vt:variant>
        <vt:i4>1441842</vt:i4>
      </vt:variant>
      <vt:variant>
        <vt:i4>146</vt:i4>
      </vt:variant>
      <vt:variant>
        <vt:i4>0</vt:i4>
      </vt:variant>
      <vt:variant>
        <vt:i4>5</vt:i4>
      </vt:variant>
      <vt:variant>
        <vt:lpwstr/>
      </vt:variant>
      <vt:variant>
        <vt:lpwstr>_Toc201745531</vt:lpwstr>
      </vt:variant>
      <vt:variant>
        <vt:i4>1441842</vt:i4>
      </vt:variant>
      <vt:variant>
        <vt:i4>140</vt:i4>
      </vt:variant>
      <vt:variant>
        <vt:i4>0</vt:i4>
      </vt:variant>
      <vt:variant>
        <vt:i4>5</vt:i4>
      </vt:variant>
      <vt:variant>
        <vt:lpwstr/>
      </vt:variant>
      <vt:variant>
        <vt:lpwstr>_Toc201745530</vt:lpwstr>
      </vt:variant>
      <vt:variant>
        <vt:i4>1507378</vt:i4>
      </vt:variant>
      <vt:variant>
        <vt:i4>134</vt:i4>
      </vt:variant>
      <vt:variant>
        <vt:i4>0</vt:i4>
      </vt:variant>
      <vt:variant>
        <vt:i4>5</vt:i4>
      </vt:variant>
      <vt:variant>
        <vt:lpwstr/>
      </vt:variant>
      <vt:variant>
        <vt:lpwstr>_Toc201745529</vt:lpwstr>
      </vt:variant>
      <vt:variant>
        <vt:i4>1507378</vt:i4>
      </vt:variant>
      <vt:variant>
        <vt:i4>128</vt:i4>
      </vt:variant>
      <vt:variant>
        <vt:i4>0</vt:i4>
      </vt:variant>
      <vt:variant>
        <vt:i4>5</vt:i4>
      </vt:variant>
      <vt:variant>
        <vt:lpwstr/>
      </vt:variant>
      <vt:variant>
        <vt:lpwstr>_Toc201745528</vt:lpwstr>
      </vt:variant>
      <vt:variant>
        <vt:i4>1507378</vt:i4>
      </vt:variant>
      <vt:variant>
        <vt:i4>122</vt:i4>
      </vt:variant>
      <vt:variant>
        <vt:i4>0</vt:i4>
      </vt:variant>
      <vt:variant>
        <vt:i4>5</vt:i4>
      </vt:variant>
      <vt:variant>
        <vt:lpwstr/>
      </vt:variant>
      <vt:variant>
        <vt:lpwstr>_Toc201745527</vt:lpwstr>
      </vt:variant>
      <vt:variant>
        <vt:i4>1507378</vt:i4>
      </vt:variant>
      <vt:variant>
        <vt:i4>116</vt:i4>
      </vt:variant>
      <vt:variant>
        <vt:i4>0</vt:i4>
      </vt:variant>
      <vt:variant>
        <vt:i4>5</vt:i4>
      </vt:variant>
      <vt:variant>
        <vt:lpwstr/>
      </vt:variant>
      <vt:variant>
        <vt:lpwstr>_Toc201745526</vt:lpwstr>
      </vt:variant>
      <vt:variant>
        <vt:i4>1507378</vt:i4>
      </vt:variant>
      <vt:variant>
        <vt:i4>110</vt:i4>
      </vt:variant>
      <vt:variant>
        <vt:i4>0</vt:i4>
      </vt:variant>
      <vt:variant>
        <vt:i4>5</vt:i4>
      </vt:variant>
      <vt:variant>
        <vt:lpwstr/>
      </vt:variant>
      <vt:variant>
        <vt:lpwstr>_Toc201745525</vt:lpwstr>
      </vt:variant>
      <vt:variant>
        <vt:i4>1507378</vt:i4>
      </vt:variant>
      <vt:variant>
        <vt:i4>104</vt:i4>
      </vt:variant>
      <vt:variant>
        <vt:i4>0</vt:i4>
      </vt:variant>
      <vt:variant>
        <vt:i4>5</vt:i4>
      </vt:variant>
      <vt:variant>
        <vt:lpwstr/>
      </vt:variant>
      <vt:variant>
        <vt:lpwstr>_Toc201745524</vt:lpwstr>
      </vt:variant>
      <vt:variant>
        <vt:i4>1507378</vt:i4>
      </vt:variant>
      <vt:variant>
        <vt:i4>98</vt:i4>
      </vt:variant>
      <vt:variant>
        <vt:i4>0</vt:i4>
      </vt:variant>
      <vt:variant>
        <vt:i4>5</vt:i4>
      </vt:variant>
      <vt:variant>
        <vt:lpwstr/>
      </vt:variant>
      <vt:variant>
        <vt:lpwstr>_Toc201745523</vt:lpwstr>
      </vt:variant>
      <vt:variant>
        <vt:i4>1507378</vt:i4>
      </vt:variant>
      <vt:variant>
        <vt:i4>92</vt:i4>
      </vt:variant>
      <vt:variant>
        <vt:i4>0</vt:i4>
      </vt:variant>
      <vt:variant>
        <vt:i4>5</vt:i4>
      </vt:variant>
      <vt:variant>
        <vt:lpwstr/>
      </vt:variant>
      <vt:variant>
        <vt:lpwstr>_Toc201745522</vt:lpwstr>
      </vt:variant>
      <vt:variant>
        <vt:i4>1507378</vt:i4>
      </vt:variant>
      <vt:variant>
        <vt:i4>86</vt:i4>
      </vt:variant>
      <vt:variant>
        <vt:i4>0</vt:i4>
      </vt:variant>
      <vt:variant>
        <vt:i4>5</vt:i4>
      </vt:variant>
      <vt:variant>
        <vt:lpwstr/>
      </vt:variant>
      <vt:variant>
        <vt:lpwstr>_Toc201745521</vt:lpwstr>
      </vt:variant>
      <vt:variant>
        <vt:i4>1507378</vt:i4>
      </vt:variant>
      <vt:variant>
        <vt:i4>80</vt:i4>
      </vt:variant>
      <vt:variant>
        <vt:i4>0</vt:i4>
      </vt:variant>
      <vt:variant>
        <vt:i4>5</vt:i4>
      </vt:variant>
      <vt:variant>
        <vt:lpwstr/>
      </vt:variant>
      <vt:variant>
        <vt:lpwstr>_Toc201745520</vt:lpwstr>
      </vt:variant>
      <vt:variant>
        <vt:i4>1310770</vt:i4>
      </vt:variant>
      <vt:variant>
        <vt:i4>74</vt:i4>
      </vt:variant>
      <vt:variant>
        <vt:i4>0</vt:i4>
      </vt:variant>
      <vt:variant>
        <vt:i4>5</vt:i4>
      </vt:variant>
      <vt:variant>
        <vt:lpwstr/>
      </vt:variant>
      <vt:variant>
        <vt:lpwstr>_Toc201745519</vt:lpwstr>
      </vt:variant>
      <vt:variant>
        <vt:i4>1310770</vt:i4>
      </vt:variant>
      <vt:variant>
        <vt:i4>68</vt:i4>
      </vt:variant>
      <vt:variant>
        <vt:i4>0</vt:i4>
      </vt:variant>
      <vt:variant>
        <vt:i4>5</vt:i4>
      </vt:variant>
      <vt:variant>
        <vt:lpwstr/>
      </vt:variant>
      <vt:variant>
        <vt:lpwstr>_Toc201745518</vt:lpwstr>
      </vt:variant>
      <vt:variant>
        <vt:i4>1310770</vt:i4>
      </vt:variant>
      <vt:variant>
        <vt:i4>62</vt:i4>
      </vt:variant>
      <vt:variant>
        <vt:i4>0</vt:i4>
      </vt:variant>
      <vt:variant>
        <vt:i4>5</vt:i4>
      </vt:variant>
      <vt:variant>
        <vt:lpwstr/>
      </vt:variant>
      <vt:variant>
        <vt:lpwstr>_Toc201745517</vt:lpwstr>
      </vt:variant>
      <vt:variant>
        <vt:i4>1310770</vt:i4>
      </vt:variant>
      <vt:variant>
        <vt:i4>56</vt:i4>
      </vt:variant>
      <vt:variant>
        <vt:i4>0</vt:i4>
      </vt:variant>
      <vt:variant>
        <vt:i4>5</vt:i4>
      </vt:variant>
      <vt:variant>
        <vt:lpwstr/>
      </vt:variant>
      <vt:variant>
        <vt:lpwstr>_Toc201745516</vt:lpwstr>
      </vt:variant>
      <vt:variant>
        <vt:i4>1310770</vt:i4>
      </vt:variant>
      <vt:variant>
        <vt:i4>50</vt:i4>
      </vt:variant>
      <vt:variant>
        <vt:i4>0</vt:i4>
      </vt:variant>
      <vt:variant>
        <vt:i4>5</vt:i4>
      </vt:variant>
      <vt:variant>
        <vt:lpwstr/>
      </vt:variant>
      <vt:variant>
        <vt:lpwstr>_Toc201745515</vt:lpwstr>
      </vt:variant>
      <vt:variant>
        <vt:i4>1310770</vt:i4>
      </vt:variant>
      <vt:variant>
        <vt:i4>44</vt:i4>
      </vt:variant>
      <vt:variant>
        <vt:i4>0</vt:i4>
      </vt:variant>
      <vt:variant>
        <vt:i4>5</vt:i4>
      </vt:variant>
      <vt:variant>
        <vt:lpwstr/>
      </vt:variant>
      <vt:variant>
        <vt:lpwstr>_Toc201745514</vt:lpwstr>
      </vt:variant>
      <vt:variant>
        <vt:i4>1310770</vt:i4>
      </vt:variant>
      <vt:variant>
        <vt:i4>38</vt:i4>
      </vt:variant>
      <vt:variant>
        <vt:i4>0</vt:i4>
      </vt:variant>
      <vt:variant>
        <vt:i4>5</vt:i4>
      </vt:variant>
      <vt:variant>
        <vt:lpwstr/>
      </vt:variant>
      <vt:variant>
        <vt:lpwstr>_Toc201745513</vt:lpwstr>
      </vt:variant>
      <vt:variant>
        <vt:i4>1310770</vt:i4>
      </vt:variant>
      <vt:variant>
        <vt:i4>32</vt:i4>
      </vt:variant>
      <vt:variant>
        <vt:i4>0</vt:i4>
      </vt:variant>
      <vt:variant>
        <vt:i4>5</vt:i4>
      </vt:variant>
      <vt:variant>
        <vt:lpwstr/>
      </vt:variant>
      <vt:variant>
        <vt:lpwstr>_Toc201745512</vt:lpwstr>
      </vt:variant>
      <vt:variant>
        <vt:i4>1310770</vt:i4>
      </vt:variant>
      <vt:variant>
        <vt:i4>26</vt:i4>
      </vt:variant>
      <vt:variant>
        <vt:i4>0</vt:i4>
      </vt:variant>
      <vt:variant>
        <vt:i4>5</vt:i4>
      </vt:variant>
      <vt:variant>
        <vt:lpwstr/>
      </vt:variant>
      <vt:variant>
        <vt:lpwstr>_Toc201745511</vt:lpwstr>
      </vt:variant>
      <vt:variant>
        <vt:i4>1310770</vt:i4>
      </vt:variant>
      <vt:variant>
        <vt:i4>20</vt:i4>
      </vt:variant>
      <vt:variant>
        <vt:i4>0</vt:i4>
      </vt:variant>
      <vt:variant>
        <vt:i4>5</vt:i4>
      </vt:variant>
      <vt:variant>
        <vt:lpwstr/>
      </vt:variant>
      <vt:variant>
        <vt:lpwstr>_Toc201745510</vt:lpwstr>
      </vt:variant>
      <vt:variant>
        <vt:i4>1376306</vt:i4>
      </vt:variant>
      <vt:variant>
        <vt:i4>14</vt:i4>
      </vt:variant>
      <vt:variant>
        <vt:i4>0</vt:i4>
      </vt:variant>
      <vt:variant>
        <vt:i4>5</vt:i4>
      </vt:variant>
      <vt:variant>
        <vt:lpwstr/>
      </vt:variant>
      <vt:variant>
        <vt:lpwstr>_Toc201745509</vt:lpwstr>
      </vt:variant>
      <vt:variant>
        <vt:i4>1376306</vt:i4>
      </vt:variant>
      <vt:variant>
        <vt:i4>8</vt:i4>
      </vt:variant>
      <vt:variant>
        <vt:i4>0</vt:i4>
      </vt:variant>
      <vt:variant>
        <vt:i4>5</vt:i4>
      </vt:variant>
      <vt:variant>
        <vt:lpwstr/>
      </vt:variant>
      <vt:variant>
        <vt:lpwstr>_Toc201745508</vt:lpwstr>
      </vt:variant>
      <vt:variant>
        <vt:i4>1376306</vt:i4>
      </vt:variant>
      <vt:variant>
        <vt:i4>2</vt:i4>
      </vt:variant>
      <vt:variant>
        <vt:i4>0</vt:i4>
      </vt:variant>
      <vt:variant>
        <vt:i4>5</vt:i4>
      </vt:variant>
      <vt:variant>
        <vt:lpwstr/>
      </vt:variant>
      <vt:variant>
        <vt:lpwstr>_Toc201745507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dc:creator>
  <cp:keywords/>
  <cp:lastModifiedBy>Madeleine Arel</cp:lastModifiedBy>
  <cp:revision>4</cp:revision>
  <cp:lastPrinted>2026-01-29T16:04:00Z</cp:lastPrinted>
  <dcterms:created xsi:type="dcterms:W3CDTF">2026-01-29T16:01:00Z</dcterms:created>
  <dcterms:modified xsi:type="dcterms:W3CDTF">2026-01-29T16:04:00Z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